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7D8B7" w14:textId="35F080A6" w:rsidR="0054560E" w:rsidRPr="00CC6CE5" w:rsidRDefault="0054560E" w:rsidP="007C4229">
      <w:pPr>
        <w:pStyle w:val="Pealkiri1"/>
        <w:shd w:val="clear" w:color="auto" w:fill="FFFFFF"/>
        <w:spacing w:before="0" w:after="0" w:afterAutospacing="0" w:line="276" w:lineRule="auto"/>
        <w:jc w:val="center"/>
        <w:rPr>
          <w:rFonts w:asciiTheme="majorBidi" w:hAnsiTheme="majorBidi" w:cstheme="majorBidi"/>
          <w:bCs w:val="0"/>
          <w:sz w:val="30"/>
          <w:szCs w:val="30"/>
        </w:rPr>
      </w:pPr>
      <w:r w:rsidRPr="00CC6CE5">
        <w:rPr>
          <w:rFonts w:asciiTheme="majorBidi" w:hAnsiTheme="majorBidi" w:cstheme="majorBidi"/>
          <w:bCs w:val="0"/>
          <w:sz w:val="32"/>
          <w:szCs w:val="32"/>
        </w:rPr>
        <w:t>Väärtpaberituru seaduse muutmise ja sellega seonduvalt teiste seaduste muutmise seadus</w:t>
      </w:r>
      <w:r w:rsidR="00EA49DC">
        <w:rPr>
          <w:rFonts w:asciiTheme="majorBidi" w:hAnsiTheme="majorBidi" w:cstheme="majorBidi"/>
          <w:bCs w:val="0"/>
          <w:sz w:val="32"/>
          <w:szCs w:val="32"/>
        </w:rPr>
        <w:t xml:space="preserve">e </w:t>
      </w:r>
      <w:ins w:id="0" w:author="Katariina Kärsten" w:date="2024-09-20T08:58:00Z">
        <w:r w:rsidR="00F83821" w:rsidRPr="00FE492E">
          <w:rPr>
            <w:rFonts w:asciiTheme="majorBidi" w:hAnsiTheme="majorBidi" w:cstheme="majorBidi"/>
            <w:bCs w:val="0"/>
            <w:sz w:val="32"/>
            <w:szCs w:val="32"/>
          </w:rPr>
          <w:t>(sooline tasakaal)</w:t>
        </w:r>
      </w:ins>
      <w:ins w:id="1" w:author="Katariina Kärsten" w:date="2024-09-20T08:59:00Z">
        <w:r w:rsidR="00F83821">
          <w:rPr>
            <w:rFonts w:asciiTheme="majorBidi" w:hAnsiTheme="majorBidi" w:cstheme="majorBidi"/>
            <w:bCs w:val="0"/>
            <w:sz w:val="32"/>
            <w:szCs w:val="32"/>
          </w:rPr>
          <w:t xml:space="preserve"> </w:t>
        </w:r>
      </w:ins>
      <w:r w:rsidR="00EA49DC">
        <w:rPr>
          <w:rFonts w:asciiTheme="majorBidi" w:hAnsiTheme="majorBidi" w:cstheme="majorBidi"/>
          <w:bCs w:val="0"/>
          <w:sz w:val="32"/>
          <w:szCs w:val="32"/>
        </w:rPr>
        <w:t xml:space="preserve">eelnõu </w:t>
      </w:r>
      <w:r w:rsidR="00EA49DC" w:rsidRPr="00803D34">
        <w:rPr>
          <w:rFonts w:asciiTheme="majorBidi" w:hAnsiTheme="majorBidi" w:cstheme="majorBidi"/>
          <w:bCs w:val="0"/>
          <w:sz w:val="32"/>
          <w:szCs w:val="32"/>
        </w:rPr>
        <w:t>seletuskiri</w:t>
      </w:r>
      <w:r w:rsidR="007C4229" w:rsidRPr="00982E6E">
        <w:rPr>
          <w:rFonts w:asciiTheme="majorBidi" w:hAnsiTheme="majorBidi" w:cstheme="majorBidi"/>
          <w:bCs w:val="0"/>
          <w:sz w:val="32"/>
          <w:szCs w:val="32"/>
        </w:rPr>
        <w:t xml:space="preserve"> </w:t>
      </w:r>
      <w:bookmarkStart w:id="2" w:name="_Hlk174363079"/>
      <w:del w:id="3" w:author="Katariina Kärsten" w:date="2024-09-20T08:58:00Z">
        <w:r w:rsidR="007C4229" w:rsidRPr="00FE492E" w:rsidDel="00F83821">
          <w:rPr>
            <w:rFonts w:asciiTheme="majorBidi" w:hAnsiTheme="majorBidi" w:cstheme="majorBidi"/>
            <w:bCs w:val="0"/>
            <w:sz w:val="32"/>
            <w:szCs w:val="32"/>
          </w:rPr>
          <w:delText>(sooline tasakaal)</w:delText>
        </w:r>
      </w:del>
      <w:bookmarkEnd w:id="2"/>
    </w:p>
    <w:p w14:paraId="1FDD674C" w14:textId="77777777" w:rsidR="0054560E" w:rsidRPr="00CC6CE5" w:rsidRDefault="0054560E" w:rsidP="00CD4399">
      <w:pPr>
        <w:spacing w:after="0" w:line="276" w:lineRule="auto"/>
        <w:ind w:left="360" w:hanging="360"/>
        <w:rPr>
          <w:rFonts w:asciiTheme="majorBidi" w:hAnsiTheme="majorBidi" w:cstheme="majorBidi"/>
        </w:rPr>
      </w:pPr>
    </w:p>
    <w:p w14:paraId="7D6C3570" w14:textId="584E53DA" w:rsidR="00701AED" w:rsidRPr="00CC6CE5" w:rsidRDefault="00701AED" w:rsidP="00CD4399">
      <w:pPr>
        <w:pStyle w:val="Loendilik"/>
        <w:numPr>
          <w:ilvl w:val="0"/>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SISSEJUHATUS</w:t>
      </w:r>
    </w:p>
    <w:p w14:paraId="1A28609C" w14:textId="2B69071A" w:rsidR="00701AED" w:rsidRPr="00CC6CE5" w:rsidRDefault="00701AED" w:rsidP="00CD4399">
      <w:pPr>
        <w:pStyle w:val="Loendilik"/>
        <w:numPr>
          <w:ilvl w:val="1"/>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Sisukokkuvõte</w:t>
      </w:r>
    </w:p>
    <w:p w14:paraId="58EDF394" w14:textId="3A80176B" w:rsidR="006A551B" w:rsidRPr="00CC6CE5" w:rsidRDefault="00FF3DD6" w:rsidP="00CD4399">
      <w:p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Väärtpaberituru seaduse muutmise seaduse</w:t>
      </w:r>
      <w:r w:rsidR="00EA49DC">
        <w:rPr>
          <w:rFonts w:asciiTheme="majorBidi" w:hAnsiTheme="majorBidi" w:cstheme="majorBidi"/>
          <w:sz w:val="24"/>
          <w:szCs w:val="24"/>
        </w:rPr>
        <w:t xml:space="preserve"> </w:t>
      </w:r>
      <w:r w:rsidRPr="00CC6CE5">
        <w:rPr>
          <w:rFonts w:asciiTheme="majorBidi" w:hAnsiTheme="majorBidi" w:cstheme="majorBidi"/>
          <w:sz w:val="24"/>
          <w:szCs w:val="24"/>
        </w:rPr>
        <w:t xml:space="preserve">eelnõu (edaspidi </w:t>
      </w:r>
      <w:r w:rsidRPr="00695F33">
        <w:rPr>
          <w:rFonts w:asciiTheme="majorBidi" w:hAnsiTheme="majorBidi" w:cstheme="majorBidi"/>
          <w:i/>
          <w:iCs/>
          <w:sz w:val="24"/>
          <w:szCs w:val="24"/>
        </w:rPr>
        <w:t>eelnõu</w:t>
      </w:r>
      <w:r w:rsidRPr="00CC6CE5">
        <w:rPr>
          <w:rFonts w:asciiTheme="majorBidi" w:hAnsiTheme="majorBidi" w:cstheme="majorBidi"/>
          <w:sz w:val="24"/>
          <w:szCs w:val="24"/>
        </w:rPr>
        <w:t>) peamiseks eesmärgiks on edendada soolist tasakaalu reguleeritud turul noteeritud</w:t>
      </w:r>
      <w:r w:rsidR="00582211">
        <w:rPr>
          <w:rFonts w:asciiTheme="majorBidi" w:hAnsiTheme="majorBidi" w:cstheme="majorBidi"/>
          <w:sz w:val="24"/>
          <w:szCs w:val="24"/>
        </w:rPr>
        <w:t xml:space="preserve"> </w:t>
      </w:r>
      <w:r w:rsidRPr="00CC6CE5">
        <w:rPr>
          <w:rFonts w:asciiTheme="majorBidi" w:hAnsiTheme="majorBidi" w:cstheme="majorBidi"/>
          <w:sz w:val="24"/>
          <w:szCs w:val="24"/>
        </w:rPr>
        <w:t xml:space="preserve"> </w:t>
      </w:r>
      <w:r w:rsidR="00582211">
        <w:rPr>
          <w:rFonts w:asciiTheme="majorBidi" w:hAnsiTheme="majorBidi" w:cstheme="majorBidi"/>
          <w:sz w:val="24"/>
          <w:szCs w:val="24"/>
        </w:rPr>
        <w:t xml:space="preserve">Eestis registreeritud suurte </w:t>
      </w:r>
      <w:r w:rsidRPr="00CC6CE5">
        <w:rPr>
          <w:rFonts w:asciiTheme="majorBidi" w:hAnsiTheme="majorBidi" w:cstheme="majorBidi"/>
          <w:sz w:val="24"/>
          <w:szCs w:val="24"/>
        </w:rPr>
        <w:t>aktsiaemitentide juhtorganites.</w:t>
      </w:r>
      <w:r w:rsidR="00515DD0">
        <w:rPr>
          <w:rStyle w:val="Allmrkuseviide"/>
          <w:rFonts w:asciiTheme="majorBidi" w:hAnsiTheme="majorBidi" w:cstheme="majorBidi"/>
          <w:sz w:val="24"/>
          <w:szCs w:val="24"/>
        </w:rPr>
        <w:footnoteReference w:id="1"/>
      </w:r>
      <w:r w:rsidRPr="00CC6CE5">
        <w:rPr>
          <w:rFonts w:asciiTheme="majorBidi" w:hAnsiTheme="majorBidi" w:cstheme="majorBidi"/>
          <w:sz w:val="24"/>
          <w:szCs w:val="24"/>
        </w:rPr>
        <w:t xml:space="preserve"> </w:t>
      </w:r>
      <w:r w:rsidR="006A551B" w:rsidRPr="00CC6CE5">
        <w:rPr>
          <w:rFonts w:asciiTheme="majorBidi" w:hAnsiTheme="majorBidi" w:cstheme="majorBidi"/>
          <w:sz w:val="24"/>
          <w:szCs w:val="24"/>
        </w:rPr>
        <w:t xml:space="preserve">Sellekohased sätted põhinevad Euroopa Parlamendi ja nõukogu direktiivil 2022/2381, 23. november 2022, milles käsitletakse soolise tasakaalu parandamist börsil noteeritud äriühingute juhtkonna liikmete seas ja sellega seotud meetmeid (edaspidi </w:t>
      </w:r>
      <w:r w:rsidR="006A551B" w:rsidRPr="00695F33">
        <w:rPr>
          <w:rFonts w:asciiTheme="majorBidi" w:hAnsiTheme="majorBidi" w:cstheme="majorBidi"/>
          <w:i/>
          <w:iCs/>
          <w:sz w:val="24"/>
          <w:szCs w:val="24"/>
        </w:rPr>
        <w:t>direktiiv</w:t>
      </w:r>
      <w:r w:rsidR="006A551B" w:rsidRPr="00CC6CE5">
        <w:rPr>
          <w:rFonts w:asciiTheme="majorBidi" w:hAnsiTheme="majorBidi" w:cstheme="majorBidi"/>
          <w:sz w:val="24"/>
          <w:szCs w:val="24"/>
        </w:rPr>
        <w:t>)</w:t>
      </w:r>
      <w:r w:rsidR="00EF7DB7">
        <w:rPr>
          <w:rStyle w:val="Allmrkuseviide"/>
          <w:rFonts w:asciiTheme="majorBidi" w:hAnsiTheme="majorBidi" w:cstheme="majorBidi"/>
          <w:sz w:val="24"/>
          <w:szCs w:val="24"/>
        </w:rPr>
        <w:footnoteReference w:id="2"/>
      </w:r>
      <w:r w:rsidR="006A551B" w:rsidRPr="00CC6CE5">
        <w:rPr>
          <w:rFonts w:asciiTheme="majorBidi" w:hAnsiTheme="majorBidi" w:cstheme="majorBidi"/>
          <w:sz w:val="24"/>
          <w:szCs w:val="24"/>
        </w:rPr>
        <w:t xml:space="preserve">. </w:t>
      </w:r>
    </w:p>
    <w:p w14:paraId="79E276C8" w14:textId="77777777" w:rsidR="006A551B" w:rsidRPr="00CC6CE5" w:rsidRDefault="006A551B" w:rsidP="00CD4399">
      <w:pPr>
        <w:spacing w:after="0" w:line="276" w:lineRule="auto"/>
        <w:jc w:val="lowKashida"/>
        <w:rPr>
          <w:rFonts w:asciiTheme="majorBidi" w:hAnsiTheme="majorBidi" w:cstheme="majorBidi"/>
          <w:sz w:val="24"/>
          <w:szCs w:val="24"/>
        </w:rPr>
      </w:pPr>
    </w:p>
    <w:p w14:paraId="7F16C521" w14:textId="440F91E4" w:rsidR="00FF3DD6" w:rsidRPr="00CC6CE5" w:rsidRDefault="006A551B" w:rsidP="00CD4399">
      <w:p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Tasakaalu edendamiseks aktsiaemitentide juhtorganites nähakse ette, et aktsiaemitendi</w:t>
      </w:r>
      <w:r w:rsidR="00E57F88">
        <w:rPr>
          <w:rFonts w:asciiTheme="majorBidi" w:hAnsiTheme="majorBidi" w:cstheme="majorBidi"/>
          <w:sz w:val="24"/>
          <w:szCs w:val="24"/>
        </w:rPr>
        <w:t xml:space="preserve"> üldkoosolek</w:t>
      </w:r>
      <w:r w:rsidRPr="00CC6CE5">
        <w:rPr>
          <w:rFonts w:asciiTheme="majorBidi" w:hAnsiTheme="majorBidi" w:cstheme="majorBidi"/>
          <w:sz w:val="24"/>
          <w:szCs w:val="24"/>
        </w:rPr>
        <w:t xml:space="preserve"> </w:t>
      </w:r>
      <w:r w:rsidR="00E57F88">
        <w:rPr>
          <w:rFonts w:asciiTheme="majorBidi" w:hAnsiTheme="majorBidi" w:cstheme="majorBidi"/>
          <w:sz w:val="24"/>
          <w:szCs w:val="24"/>
        </w:rPr>
        <w:t xml:space="preserve">valib </w:t>
      </w:r>
      <w:r w:rsidRPr="00CC6CE5">
        <w:rPr>
          <w:rFonts w:asciiTheme="majorBidi" w:hAnsiTheme="majorBidi" w:cstheme="majorBidi"/>
          <w:sz w:val="24"/>
          <w:szCs w:val="24"/>
        </w:rPr>
        <w:t>direktiivist tuleneva kahe võimaliku eesmä</w:t>
      </w:r>
      <w:r w:rsidR="00EA49DC">
        <w:rPr>
          <w:rFonts w:asciiTheme="majorBidi" w:hAnsiTheme="majorBidi" w:cstheme="majorBidi"/>
          <w:sz w:val="24"/>
          <w:szCs w:val="24"/>
        </w:rPr>
        <w:t>r</w:t>
      </w:r>
      <w:r w:rsidRPr="00CC6CE5">
        <w:rPr>
          <w:rFonts w:asciiTheme="majorBidi" w:hAnsiTheme="majorBidi" w:cstheme="majorBidi"/>
          <w:sz w:val="24"/>
          <w:szCs w:val="24"/>
        </w:rPr>
        <w:t xml:space="preserve">gi vahel: </w:t>
      </w:r>
      <w:r w:rsidR="00EA49DC">
        <w:rPr>
          <w:rFonts w:asciiTheme="majorBidi" w:hAnsiTheme="majorBidi" w:cstheme="majorBidi"/>
          <w:sz w:val="24"/>
          <w:szCs w:val="24"/>
        </w:rPr>
        <w:t xml:space="preserve">vähemalt </w:t>
      </w:r>
      <w:r w:rsidR="00FF3DD6" w:rsidRPr="00CC6CE5">
        <w:rPr>
          <w:rFonts w:asciiTheme="majorBidi" w:hAnsiTheme="majorBidi" w:cstheme="majorBidi"/>
          <w:sz w:val="24"/>
          <w:szCs w:val="24"/>
        </w:rPr>
        <w:t xml:space="preserve">40% </w:t>
      </w:r>
      <w:r w:rsidR="006B1D6B" w:rsidRPr="00CC6CE5">
        <w:rPr>
          <w:rFonts w:asciiTheme="majorBidi" w:hAnsiTheme="majorBidi" w:cstheme="majorBidi"/>
          <w:sz w:val="24"/>
          <w:szCs w:val="24"/>
        </w:rPr>
        <w:t xml:space="preserve">aktsiaemitentide </w:t>
      </w:r>
      <w:r w:rsidR="00FF3DD6" w:rsidRPr="00CC6CE5">
        <w:rPr>
          <w:rFonts w:asciiTheme="majorBidi" w:hAnsiTheme="majorBidi" w:cstheme="majorBidi"/>
          <w:sz w:val="24"/>
          <w:szCs w:val="24"/>
        </w:rPr>
        <w:t xml:space="preserve">nõukogu liikmetest on alaesindatud soost või </w:t>
      </w:r>
      <w:r w:rsidR="00EA49DC">
        <w:rPr>
          <w:rFonts w:asciiTheme="majorBidi" w:hAnsiTheme="majorBidi" w:cstheme="majorBidi"/>
          <w:sz w:val="24"/>
          <w:szCs w:val="24"/>
        </w:rPr>
        <w:t xml:space="preserve">vähemalt </w:t>
      </w:r>
      <w:r w:rsidR="00FF3DD6" w:rsidRPr="00CC6CE5">
        <w:rPr>
          <w:rFonts w:asciiTheme="majorBidi" w:hAnsiTheme="majorBidi" w:cstheme="majorBidi"/>
          <w:sz w:val="24"/>
          <w:szCs w:val="24"/>
        </w:rPr>
        <w:t xml:space="preserve">33% juhatuse ja nõukogu liikmetest on alaesindatud soost. Aktsiaemitendid peaksid </w:t>
      </w:r>
      <w:r w:rsidRPr="00CC6CE5">
        <w:rPr>
          <w:rFonts w:asciiTheme="majorBidi" w:hAnsiTheme="majorBidi" w:cstheme="majorBidi"/>
          <w:sz w:val="24"/>
          <w:szCs w:val="24"/>
        </w:rPr>
        <w:t xml:space="preserve">valitud </w:t>
      </w:r>
      <w:r w:rsidR="00FF3DD6" w:rsidRPr="00CC6CE5">
        <w:rPr>
          <w:rFonts w:asciiTheme="majorBidi" w:hAnsiTheme="majorBidi" w:cstheme="majorBidi"/>
          <w:sz w:val="24"/>
          <w:szCs w:val="24"/>
        </w:rPr>
        <w:t xml:space="preserve">eesmärgi saavutama 2026. aasta 30. juuniks. Eesmärkide mittetäitmine endaga sanktsioone kaasa ei too. </w:t>
      </w:r>
      <w:r w:rsidR="00582211">
        <w:rPr>
          <w:rFonts w:asciiTheme="majorBidi" w:hAnsiTheme="majorBidi" w:cstheme="majorBidi"/>
          <w:sz w:val="24"/>
          <w:szCs w:val="24"/>
        </w:rPr>
        <w:t xml:space="preserve">Siiski näeb eelnõu ette trahvid soolise tasakaalu eesmärkide seadmata jätmisel ning teavitamis- ja aruandluskohustuse rikkumisel. </w:t>
      </w:r>
      <w:r w:rsidR="00FF3DD6" w:rsidRPr="00CC6CE5">
        <w:rPr>
          <w:rFonts w:asciiTheme="majorBidi" w:hAnsiTheme="majorBidi" w:cstheme="majorBidi"/>
          <w:sz w:val="24"/>
          <w:szCs w:val="24"/>
        </w:rPr>
        <w:t xml:space="preserve">Kui aktsiaemitent ei täida seatud </w:t>
      </w:r>
      <w:r w:rsidR="00582211">
        <w:rPr>
          <w:rFonts w:asciiTheme="majorBidi" w:hAnsiTheme="majorBidi" w:cstheme="majorBidi"/>
          <w:sz w:val="24"/>
          <w:szCs w:val="24"/>
        </w:rPr>
        <w:t xml:space="preserve">soolise tasakaalu </w:t>
      </w:r>
      <w:r w:rsidR="00FF3DD6" w:rsidRPr="00CC6CE5">
        <w:rPr>
          <w:rFonts w:asciiTheme="majorBidi" w:hAnsiTheme="majorBidi" w:cstheme="majorBidi"/>
          <w:sz w:val="24"/>
          <w:szCs w:val="24"/>
        </w:rPr>
        <w:t>eesmärke</w:t>
      </w:r>
      <w:r w:rsidRPr="00CC6CE5">
        <w:rPr>
          <w:rFonts w:asciiTheme="majorBidi" w:hAnsiTheme="majorBidi" w:cstheme="majorBidi"/>
          <w:sz w:val="24"/>
          <w:szCs w:val="24"/>
        </w:rPr>
        <w:t xml:space="preserve"> tähtaegselt</w:t>
      </w:r>
      <w:r w:rsidR="00FF3DD6" w:rsidRPr="00CC6CE5">
        <w:rPr>
          <w:rFonts w:asciiTheme="majorBidi" w:hAnsiTheme="majorBidi" w:cstheme="majorBidi"/>
          <w:sz w:val="24"/>
          <w:szCs w:val="24"/>
        </w:rPr>
        <w:t>, kohustub ta rakendama läbipaistvaid ja mittediskrimineerivad valikukriteeriume juhtorganite liikmete ametikohtadele valimise</w:t>
      </w:r>
      <w:r w:rsidR="00DA73C3">
        <w:rPr>
          <w:rFonts w:asciiTheme="majorBidi" w:hAnsiTheme="majorBidi" w:cstheme="majorBidi"/>
          <w:sz w:val="24"/>
          <w:szCs w:val="24"/>
        </w:rPr>
        <w:t>l</w:t>
      </w:r>
      <w:r w:rsidR="00FF3DD6" w:rsidRPr="00CC6CE5">
        <w:rPr>
          <w:rFonts w:asciiTheme="majorBidi" w:hAnsiTheme="majorBidi" w:cstheme="majorBidi"/>
          <w:sz w:val="24"/>
          <w:szCs w:val="24"/>
        </w:rPr>
        <w:t>.</w:t>
      </w:r>
      <w:r w:rsidR="00B82B39" w:rsidRPr="00CC6CE5">
        <w:rPr>
          <w:rFonts w:asciiTheme="majorBidi" w:hAnsiTheme="majorBidi" w:cstheme="majorBidi"/>
          <w:sz w:val="24"/>
          <w:szCs w:val="24"/>
        </w:rPr>
        <w:t xml:space="preserve"> Samuti näeb eelnõu ette </w:t>
      </w:r>
      <w:r w:rsidR="00693C1B" w:rsidRPr="00CC6CE5">
        <w:rPr>
          <w:rFonts w:asciiTheme="majorBidi" w:hAnsiTheme="majorBidi" w:cstheme="majorBidi"/>
          <w:sz w:val="24"/>
          <w:szCs w:val="24"/>
        </w:rPr>
        <w:t>ajutise</w:t>
      </w:r>
      <w:r w:rsidR="00B31BD8">
        <w:rPr>
          <w:rFonts w:asciiTheme="majorBidi" w:hAnsiTheme="majorBidi" w:cstheme="majorBidi"/>
          <w:sz w:val="24"/>
          <w:szCs w:val="24"/>
        </w:rPr>
        <w:t xml:space="preserve"> kohustuse juhuks </w:t>
      </w:r>
      <w:r w:rsidR="00B82B39" w:rsidRPr="00CC6CE5">
        <w:rPr>
          <w:rFonts w:asciiTheme="majorBidi" w:hAnsiTheme="majorBidi" w:cstheme="majorBidi"/>
          <w:sz w:val="24"/>
          <w:szCs w:val="24"/>
        </w:rPr>
        <w:t>kui juhtorgani liikme kandidaadid on võrdselt kvalifitseeritud</w:t>
      </w:r>
      <w:r w:rsidR="00EA49DC">
        <w:rPr>
          <w:rFonts w:asciiTheme="majorBidi" w:hAnsiTheme="majorBidi" w:cstheme="majorBidi"/>
          <w:sz w:val="24"/>
          <w:szCs w:val="24"/>
        </w:rPr>
        <w:t>,</w:t>
      </w:r>
      <w:r w:rsidR="00B31BD8">
        <w:rPr>
          <w:rFonts w:asciiTheme="majorBidi" w:hAnsiTheme="majorBidi" w:cstheme="majorBidi"/>
          <w:sz w:val="24"/>
          <w:szCs w:val="24"/>
        </w:rPr>
        <w:t xml:space="preserve"> sellisel juhul</w:t>
      </w:r>
      <w:r w:rsidR="00B82B39" w:rsidRPr="00CC6CE5">
        <w:rPr>
          <w:rFonts w:asciiTheme="majorBidi" w:hAnsiTheme="majorBidi" w:cstheme="majorBidi"/>
          <w:sz w:val="24"/>
          <w:szCs w:val="24"/>
        </w:rPr>
        <w:t xml:space="preserve"> tuleb eelistada alaesindatud soost kandidaati</w:t>
      </w:r>
      <w:r w:rsidR="00B31BD8">
        <w:rPr>
          <w:rFonts w:asciiTheme="majorBidi" w:hAnsiTheme="majorBidi" w:cstheme="majorBidi"/>
          <w:sz w:val="24"/>
          <w:szCs w:val="24"/>
        </w:rPr>
        <w:t xml:space="preserve"> (ehk rakendada </w:t>
      </w:r>
      <w:r w:rsidR="00B31BD8" w:rsidRPr="00CC6CE5">
        <w:rPr>
          <w:rFonts w:asciiTheme="majorBidi" w:hAnsiTheme="majorBidi" w:cstheme="majorBidi"/>
          <w:sz w:val="24"/>
          <w:szCs w:val="24"/>
        </w:rPr>
        <w:t>positiiv</w:t>
      </w:r>
      <w:r w:rsidR="00B31BD8">
        <w:rPr>
          <w:rFonts w:asciiTheme="majorBidi" w:hAnsiTheme="majorBidi" w:cstheme="majorBidi"/>
          <w:sz w:val="24"/>
          <w:szCs w:val="24"/>
        </w:rPr>
        <w:t>set</w:t>
      </w:r>
      <w:r w:rsidR="00B31BD8" w:rsidRPr="00CC6CE5">
        <w:rPr>
          <w:rFonts w:asciiTheme="majorBidi" w:hAnsiTheme="majorBidi" w:cstheme="majorBidi"/>
          <w:sz w:val="24"/>
          <w:szCs w:val="24"/>
        </w:rPr>
        <w:t xml:space="preserve"> erimee</w:t>
      </w:r>
      <w:r w:rsidR="00B31BD8">
        <w:rPr>
          <w:rFonts w:asciiTheme="majorBidi" w:hAnsiTheme="majorBidi" w:cstheme="majorBidi"/>
          <w:sz w:val="24"/>
          <w:szCs w:val="24"/>
        </w:rPr>
        <w:t>det)</w:t>
      </w:r>
      <w:r w:rsidR="00B82B39" w:rsidRPr="00CC6CE5">
        <w:rPr>
          <w:rFonts w:asciiTheme="majorBidi" w:hAnsiTheme="majorBidi" w:cstheme="majorBidi"/>
          <w:sz w:val="24"/>
          <w:szCs w:val="24"/>
        </w:rPr>
        <w:t>.</w:t>
      </w:r>
      <w:r w:rsidR="00693C1B" w:rsidRPr="00CC6CE5">
        <w:rPr>
          <w:rFonts w:asciiTheme="majorBidi" w:hAnsiTheme="majorBidi" w:cstheme="majorBidi"/>
          <w:sz w:val="24"/>
          <w:szCs w:val="24"/>
        </w:rPr>
        <w:t xml:space="preserve"> </w:t>
      </w:r>
      <w:r w:rsidR="00D92EE3">
        <w:rPr>
          <w:rFonts w:asciiTheme="majorBidi" w:hAnsiTheme="majorBidi" w:cstheme="majorBidi"/>
          <w:sz w:val="24"/>
          <w:szCs w:val="24"/>
        </w:rPr>
        <w:t>A</w:t>
      </w:r>
      <w:r w:rsidR="00693C1B" w:rsidRPr="00CC6CE5">
        <w:rPr>
          <w:rFonts w:asciiTheme="majorBidi" w:hAnsiTheme="majorBidi" w:cstheme="majorBidi"/>
          <w:sz w:val="24"/>
          <w:szCs w:val="24"/>
        </w:rPr>
        <w:t xml:space="preserve">ktisaemitentidele </w:t>
      </w:r>
      <w:r w:rsidR="00D92EE3">
        <w:rPr>
          <w:rFonts w:asciiTheme="majorBidi" w:hAnsiTheme="majorBidi" w:cstheme="majorBidi"/>
          <w:sz w:val="24"/>
          <w:szCs w:val="24"/>
        </w:rPr>
        <w:t xml:space="preserve">pannakse </w:t>
      </w:r>
      <w:r w:rsidR="00693C1B" w:rsidRPr="00CC6CE5">
        <w:rPr>
          <w:rFonts w:asciiTheme="majorBidi" w:hAnsiTheme="majorBidi" w:cstheme="majorBidi"/>
          <w:sz w:val="24"/>
          <w:szCs w:val="24"/>
        </w:rPr>
        <w:t>kohustus anda teavet valitud eesmärgi ja selle täitmise kohta Finantsinspektsioonile.</w:t>
      </w:r>
      <w:r w:rsidR="00B82B39" w:rsidRPr="00CC6CE5">
        <w:rPr>
          <w:rFonts w:asciiTheme="majorBidi" w:hAnsiTheme="majorBidi" w:cstheme="majorBidi"/>
          <w:sz w:val="24"/>
          <w:szCs w:val="24"/>
        </w:rPr>
        <w:t xml:space="preserve"> Eelnimetatud </w:t>
      </w:r>
      <w:r w:rsidR="00FF3DD6" w:rsidRPr="00CC6CE5">
        <w:rPr>
          <w:rFonts w:asciiTheme="majorBidi" w:hAnsiTheme="majorBidi" w:cstheme="majorBidi"/>
          <w:sz w:val="24"/>
          <w:szCs w:val="24"/>
        </w:rPr>
        <w:t xml:space="preserve">meetmed on ajutist laadi, kuna nii eelnõu aluseks olev direktiiv </w:t>
      </w:r>
      <w:r w:rsidR="006B1D6B" w:rsidRPr="00CC6CE5">
        <w:rPr>
          <w:rFonts w:asciiTheme="majorBidi" w:hAnsiTheme="majorBidi" w:cstheme="majorBidi"/>
          <w:sz w:val="24"/>
          <w:szCs w:val="24"/>
        </w:rPr>
        <w:t>kui</w:t>
      </w:r>
      <w:r w:rsidR="00FF3DD6" w:rsidRPr="00CC6CE5">
        <w:rPr>
          <w:rFonts w:asciiTheme="majorBidi" w:hAnsiTheme="majorBidi" w:cstheme="majorBidi"/>
          <w:sz w:val="24"/>
          <w:szCs w:val="24"/>
        </w:rPr>
        <w:t xml:space="preserve"> ka seda üle võtvad sätted kaotavad kehtivuse </w:t>
      </w:r>
      <w:r w:rsidR="00B82B39" w:rsidRPr="00CC6CE5">
        <w:rPr>
          <w:rFonts w:asciiTheme="majorBidi" w:hAnsiTheme="majorBidi" w:cstheme="majorBidi"/>
          <w:sz w:val="24"/>
          <w:szCs w:val="24"/>
        </w:rPr>
        <w:t xml:space="preserve">2038. aasta </w:t>
      </w:r>
      <w:r w:rsidR="00FF3DD6" w:rsidRPr="00CC6CE5">
        <w:rPr>
          <w:rFonts w:asciiTheme="majorBidi" w:hAnsiTheme="majorBidi" w:cstheme="majorBidi"/>
          <w:sz w:val="24"/>
          <w:szCs w:val="24"/>
        </w:rPr>
        <w:t>31. detsembril.</w:t>
      </w:r>
    </w:p>
    <w:p w14:paraId="1C2D118D" w14:textId="77777777" w:rsidR="002E6137" w:rsidRPr="00CC6CE5" w:rsidRDefault="002E6137" w:rsidP="00CD4399">
      <w:pPr>
        <w:spacing w:after="0" w:line="276" w:lineRule="auto"/>
        <w:rPr>
          <w:rFonts w:asciiTheme="majorBidi" w:hAnsiTheme="majorBidi" w:cstheme="majorBidi"/>
          <w:b/>
          <w:bCs/>
          <w:sz w:val="24"/>
          <w:szCs w:val="24"/>
        </w:rPr>
      </w:pPr>
    </w:p>
    <w:p w14:paraId="44932AEB" w14:textId="648596F3" w:rsidR="00701AED" w:rsidRPr="00CC6CE5" w:rsidRDefault="00701AED" w:rsidP="00CD4399">
      <w:pPr>
        <w:pStyle w:val="Loendilik"/>
        <w:numPr>
          <w:ilvl w:val="1"/>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Eelnõu ettevalmistaja</w:t>
      </w:r>
    </w:p>
    <w:p w14:paraId="12700984" w14:textId="26F8A4CC" w:rsidR="00592E8C" w:rsidRPr="00E41615" w:rsidRDefault="00592E8C" w:rsidP="007505D0">
      <w:pPr>
        <w:spacing w:after="0" w:line="276" w:lineRule="auto"/>
        <w:jc w:val="both"/>
        <w:rPr>
          <w:rFonts w:asciiTheme="majorBidi" w:hAnsiTheme="majorBidi" w:cstheme="majorBidi"/>
          <w:sz w:val="24"/>
          <w:szCs w:val="24"/>
        </w:rPr>
      </w:pPr>
      <w:r w:rsidRPr="00E41615">
        <w:rPr>
          <w:rFonts w:asciiTheme="majorBidi" w:hAnsiTheme="majorBidi" w:cstheme="majorBidi"/>
          <w:sz w:val="24"/>
          <w:szCs w:val="24"/>
        </w:rPr>
        <w:t>Eelnõu ja seletuskirja on koostanud Rahandusministeeriumi finantsteenuste poliitika osakonna nõunikud Marit Maidla (</w:t>
      </w:r>
      <w:hyperlink r:id="rId11" w:history="1">
        <w:r w:rsidR="00C7372B" w:rsidRPr="00695F33">
          <w:rPr>
            <w:rStyle w:val="Hperlink"/>
            <w:rFonts w:asciiTheme="majorBidi" w:hAnsiTheme="majorBidi" w:cstheme="majorBidi"/>
            <w:sz w:val="24"/>
            <w:szCs w:val="24"/>
          </w:rPr>
          <w:t>marit.maidla@fin.ee</w:t>
        </w:r>
      </w:hyperlink>
      <w:r w:rsidRPr="00E41615">
        <w:rPr>
          <w:rFonts w:asciiTheme="majorBidi" w:hAnsiTheme="majorBidi" w:cstheme="majorBidi"/>
          <w:sz w:val="24"/>
          <w:szCs w:val="24"/>
        </w:rPr>
        <w:t xml:space="preserve">), sama osakonna nõunik </w:t>
      </w:r>
      <w:proofErr w:type="spellStart"/>
      <w:r w:rsidRPr="00E41615">
        <w:rPr>
          <w:rFonts w:asciiTheme="majorBidi" w:hAnsiTheme="majorBidi" w:cstheme="majorBidi"/>
          <w:sz w:val="24"/>
          <w:szCs w:val="24"/>
        </w:rPr>
        <w:t>Valner</w:t>
      </w:r>
      <w:proofErr w:type="spellEnd"/>
      <w:r w:rsidRPr="00E41615">
        <w:rPr>
          <w:rFonts w:asciiTheme="majorBidi" w:hAnsiTheme="majorBidi" w:cstheme="majorBidi"/>
          <w:sz w:val="24"/>
          <w:szCs w:val="24"/>
        </w:rPr>
        <w:t xml:space="preserve"> Lille (</w:t>
      </w:r>
      <w:hyperlink r:id="rId12" w:history="1">
        <w:r w:rsidR="00C7372B" w:rsidRPr="00695F33">
          <w:rPr>
            <w:rStyle w:val="Hperlink"/>
            <w:rFonts w:asciiTheme="majorBidi" w:hAnsiTheme="majorBidi" w:cstheme="majorBidi"/>
            <w:sz w:val="24"/>
            <w:szCs w:val="24"/>
          </w:rPr>
          <w:t>valner.lille@</w:t>
        </w:r>
      </w:hyperlink>
      <w:r w:rsidR="00031EB5">
        <w:rPr>
          <w:rStyle w:val="Hperlink"/>
          <w:rFonts w:asciiTheme="majorBidi" w:hAnsiTheme="majorBidi" w:cstheme="majorBidi"/>
          <w:sz w:val="24"/>
          <w:szCs w:val="24"/>
        </w:rPr>
        <w:t>fin.ee</w:t>
      </w:r>
      <w:r w:rsidRPr="00E41615">
        <w:rPr>
          <w:rFonts w:asciiTheme="majorBidi" w:hAnsiTheme="majorBidi" w:cstheme="majorBidi"/>
          <w:sz w:val="24"/>
          <w:szCs w:val="24"/>
        </w:rPr>
        <w:t>)</w:t>
      </w:r>
      <w:r w:rsidR="007A0F19">
        <w:rPr>
          <w:rFonts w:asciiTheme="majorBidi" w:hAnsiTheme="majorBidi" w:cstheme="majorBidi"/>
          <w:sz w:val="24"/>
          <w:szCs w:val="24"/>
        </w:rPr>
        <w:t xml:space="preserve">, Majandus- ja Kommunikatsiooniministeeriumi võrdsuspoliitika osakonna </w:t>
      </w:r>
      <w:r w:rsidR="007A0F19" w:rsidRPr="007A0F19">
        <w:rPr>
          <w:rFonts w:asciiTheme="majorBidi" w:hAnsiTheme="majorBidi" w:cstheme="majorBidi"/>
          <w:sz w:val="24"/>
          <w:szCs w:val="24"/>
        </w:rPr>
        <w:t>soolise võrdsuse poliitika juht</w:t>
      </w:r>
      <w:r w:rsidR="007A0F19">
        <w:rPr>
          <w:rFonts w:asciiTheme="majorBidi" w:hAnsiTheme="majorBidi" w:cstheme="majorBidi"/>
          <w:sz w:val="24"/>
          <w:szCs w:val="24"/>
        </w:rPr>
        <w:t xml:space="preserve"> Lee Maripuu (</w:t>
      </w:r>
      <w:hyperlink r:id="rId13" w:history="1">
        <w:r w:rsidR="007A0F19" w:rsidRPr="00DC4F92">
          <w:rPr>
            <w:rStyle w:val="Hperlink"/>
            <w:rFonts w:asciiTheme="majorBidi" w:hAnsiTheme="majorBidi" w:cstheme="majorBidi"/>
            <w:sz w:val="24"/>
            <w:szCs w:val="24"/>
          </w:rPr>
          <w:t>lee.maripuu@mkm.ee</w:t>
        </w:r>
      </w:hyperlink>
      <w:r w:rsidR="007A0F19">
        <w:rPr>
          <w:rFonts w:asciiTheme="majorBidi" w:hAnsiTheme="majorBidi" w:cstheme="majorBidi"/>
          <w:sz w:val="24"/>
          <w:szCs w:val="24"/>
        </w:rPr>
        <w:t xml:space="preserve">) ja sama osakonna </w:t>
      </w:r>
      <w:r w:rsidR="007A0F19" w:rsidRPr="007A0F19">
        <w:rPr>
          <w:rFonts w:asciiTheme="majorBidi" w:hAnsiTheme="majorBidi" w:cstheme="majorBidi"/>
          <w:sz w:val="24"/>
          <w:szCs w:val="24"/>
        </w:rPr>
        <w:t>soolise võrdsuse nõunik</w:t>
      </w:r>
      <w:r w:rsidR="007A0F19">
        <w:rPr>
          <w:rFonts w:asciiTheme="majorBidi" w:hAnsiTheme="majorBidi" w:cstheme="majorBidi"/>
          <w:sz w:val="24"/>
          <w:szCs w:val="24"/>
        </w:rPr>
        <w:t xml:space="preserve"> Eva Liina </w:t>
      </w:r>
      <w:proofErr w:type="spellStart"/>
      <w:r w:rsidR="007A0F19">
        <w:rPr>
          <w:rFonts w:asciiTheme="majorBidi" w:hAnsiTheme="majorBidi" w:cstheme="majorBidi"/>
          <w:sz w:val="24"/>
          <w:szCs w:val="24"/>
        </w:rPr>
        <w:t>Kliiman</w:t>
      </w:r>
      <w:proofErr w:type="spellEnd"/>
      <w:r w:rsidR="007A0F19">
        <w:rPr>
          <w:rFonts w:asciiTheme="majorBidi" w:hAnsiTheme="majorBidi" w:cstheme="majorBidi"/>
          <w:sz w:val="24"/>
          <w:szCs w:val="24"/>
        </w:rPr>
        <w:t xml:space="preserve"> (</w:t>
      </w:r>
      <w:hyperlink r:id="rId14" w:history="1">
        <w:r w:rsidR="00D62CBA" w:rsidRPr="00DC4F92">
          <w:rPr>
            <w:rStyle w:val="Hperlink"/>
            <w:rFonts w:asciiTheme="majorBidi" w:hAnsiTheme="majorBidi" w:cstheme="majorBidi"/>
            <w:sz w:val="24"/>
            <w:szCs w:val="24"/>
          </w:rPr>
          <w:t>eva.kliiman@mkm.ee</w:t>
        </w:r>
      </w:hyperlink>
      <w:r w:rsidR="007A0F19">
        <w:rPr>
          <w:rFonts w:asciiTheme="majorBidi" w:hAnsiTheme="majorBidi" w:cstheme="majorBidi"/>
          <w:sz w:val="24"/>
          <w:szCs w:val="24"/>
        </w:rPr>
        <w:t>)</w:t>
      </w:r>
      <w:r w:rsidR="00D62CBA">
        <w:rPr>
          <w:rFonts w:asciiTheme="majorBidi" w:hAnsiTheme="majorBidi" w:cstheme="majorBidi"/>
          <w:sz w:val="24"/>
          <w:szCs w:val="24"/>
        </w:rPr>
        <w:t xml:space="preserve">. </w:t>
      </w:r>
    </w:p>
    <w:p w14:paraId="6AEAEB8D" w14:textId="77777777" w:rsidR="00E41615" w:rsidRPr="007505D0" w:rsidRDefault="00E41615" w:rsidP="007505D0">
      <w:pPr>
        <w:spacing w:after="0" w:line="276" w:lineRule="auto"/>
        <w:jc w:val="both"/>
        <w:rPr>
          <w:rFonts w:asciiTheme="majorBidi" w:hAnsiTheme="majorBidi" w:cstheme="majorBidi"/>
          <w:sz w:val="24"/>
          <w:szCs w:val="24"/>
        </w:rPr>
      </w:pPr>
    </w:p>
    <w:p w14:paraId="47BB36EA" w14:textId="2BE0BD3A" w:rsidR="00592E8C" w:rsidRPr="00E41615" w:rsidRDefault="00592E8C" w:rsidP="007505D0">
      <w:pPr>
        <w:spacing w:after="0" w:line="276" w:lineRule="auto"/>
        <w:jc w:val="both"/>
        <w:rPr>
          <w:rFonts w:asciiTheme="majorBidi" w:hAnsiTheme="majorBidi" w:cstheme="majorBidi"/>
          <w:sz w:val="24"/>
          <w:szCs w:val="24"/>
        </w:rPr>
      </w:pPr>
      <w:r w:rsidRPr="00E41615">
        <w:rPr>
          <w:rFonts w:asciiTheme="majorBidi" w:hAnsiTheme="majorBidi" w:cstheme="majorBidi"/>
          <w:sz w:val="24"/>
          <w:szCs w:val="24"/>
        </w:rPr>
        <w:t xml:space="preserve">Eelnõu juriidilist kvaliteeti kontrollis õigusosakonna nõunik </w:t>
      </w:r>
      <w:r w:rsidR="00A7280C" w:rsidRPr="00E41615">
        <w:rPr>
          <w:rFonts w:asciiTheme="majorBidi" w:hAnsiTheme="majorBidi" w:cstheme="majorBidi"/>
          <w:sz w:val="24"/>
          <w:szCs w:val="24"/>
        </w:rPr>
        <w:t xml:space="preserve">Marge Kaskpeit </w:t>
      </w:r>
      <w:r w:rsidR="00A7280C" w:rsidRPr="007505D0" w:rsidDel="00A7280C">
        <w:rPr>
          <w:rFonts w:asciiTheme="majorBidi" w:hAnsiTheme="majorBidi" w:cstheme="majorBidi"/>
          <w:sz w:val="24"/>
          <w:szCs w:val="24"/>
        </w:rPr>
        <w:t xml:space="preserve"> </w:t>
      </w:r>
      <w:r w:rsidRPr="007505D0">
        <w:rPr>
          <w:rFonts w:asciiTheme="majorBidi" w:hAnsiTheme="majorBidi" w:cstheme="majorBidi"/>
          <w:sz w:val="24"/>
          <w:szCs w:val="24"/>
        </w:rPr>
        <w:t>(</w:t>
      </w:r>
      <w:hyperlink r:id="rId15" w:history="1">
        <w:r w:rsidR="00EA49DC" w:rsidRPr="002E460A">
          <w:rPr>
            <w:rStyle w:val="Hperlink"/>
            <w:rFonts w:asciiTheme="majorBidi" w:hAnsiTheme="majorBidi" w:cstheme="majorBidi"/>
            <w:sz w:val="24"/>
            <w:szCs w:val="24"/>
          </w:rPr>
          <w:t>Marge.Kaskpeit@fin.ee</w:t>
        </w:r>
      </w:hyperlink>
      <w:r w:rsidRPr="007505D0">
        <w:rPr>
          <w:rFonts w:asciiTheme="majorBidi" w:hAnsiTheme="majorBidi" w:cstheme="majorBidi"/>
          <w:sz w:val="24"/>
          <w:szCs w:val="24"/>
        </w:rPr>
        <w:t>)</w:t>
      </w:r>
      <w:r w:rsidRPr="00E41615">
        <w:rPr>
          <w:rFonts w:asciiTheme="majorBidi" w:hAnsiTheme="majorBidi" w:cstheme="majorBidi"/>
          <w:sz w:val="24"/>
          <w:szCs w:val="24"/>
        </w:rPr>
        <w:t xml:space="preserve">. Eelnõu on keeleliselt toimetanud Rahandusministeeriumi personali- ja õigusosakonna keeletoimetaja </w:t>
      </w:r>
      <w:r w:rsidRPr="007505D0">
        <w:rPr>
          <w:rFonts w:asciiTheme="majorBidi" w:hAnsiTheme="majorBidi" w:cstheme="majorBidi"/>
          <w:sz w:val="24"/>
          <w:szCs w:val="24"/>
        </w:rPr>
        <w:t xml:space="preserve">Sirje </w:t>
      </w:r>
      <w:proofErr w:type="spellStart"/>
      <w:r w:rsidRPr="007505D0">
        <w:rPr>
          <w:rFonts w:asciiTheme="majorBidi" w:hAnsiTheme="majorBidi" w:cstheme="majorBidi"/>
          <w:sz w:val="24"/>
          <w:szCs w:val="24"/>
        </w:rPr>
        <w:t>Lilover</w:t>
      </w:r>
      <w:proofErr w:type="spellEnd"/>
      <w:r w:rsidRPr="007505D0">
        <w:rPr>
          <w:rFonts w:asciiTheme="majorBidi" w:hAnsiTheme="majorBidi" w:cstheme="majorBidi"/>
          <w:sz w:val="24"/>
          <w:szCs w:val="24"/>
        </w:rPr>
        <w:t xml:space="preserve"> (</w:t>
      </w:r>
      <w:hyperlink r:id="rId16" w:history="1">
        <w:r w:rsidR="00C7372B" w:rsidRPr="00C7372B">
          <w:rPr>
            <w:rStyle w:val="Hperlink"/>
            <w:rFonts w:asciiTheme="majorBidi" w:hAnsiTheme="majorBidi" w:cstheme="majorBidi"/>
            <w:sz w:val="24"/>
            <w:szCs w:val="24"/>
          </w:rPr>
          <w:t>sirje.lilover@</w:t>
        </w:r>
        <w:r w:rsidR="00C7372B" w:rsidRPr="00802198">
          <w:rPr>
            <w:rStyle w:val="Hperlink"/>
            <w:rFonts w:asciiTheme="majorBidi" w:hAnsiTheme="majorBidi" w:cstheme="majorBidi"/>
            <w:sz w:val="24"/>
            <w:szCs w:val="24"/>
          </w:rPr>
          <w:t>fin.ee</w:t>
        </w:r>
      </w:hyperlink>
      <w:r w:rsidRPr="007505D0">
        <w:rPr>
          <w:rFonts w:asciiTheme="majorBidi" w:hAnsiTheme="majorBidi" w:cstheme="majorBidi"/>
          <w:sz w:val="24"/>
          <w:szCs w:val="24"/>
        </w:rPr>
        <w:t>).</w:t>
      </w:r>
    </w:p>
    <w:p w14:paraId="480CF090" w14:textId="77777777" w:rsidR="002E6137" w:rsidRPr="00CC6CE5" w:rsidRDefault="002E6137" w:rsidP="00CD4399">
      <w:pPr>
        <w:spacing w:after="0" w:line="276" w:lineRule="auto"/>
        <w:rPr>
          <w:rFonts w:asciiTheme="majorBidi" w:hAnsiTheme="majorBidi" w:cstheme="majorBidi"/>
          <w:b/>
          <w:bCs/>
          <w:sz w:val="24"/>
          <w:szCs w:val="24"/>
        </w:rPr>
      </w:pPr>
    </w:p>
    <w:p w14:paraId="3DDDAC55" w14:textId="77777777" w:rsidR="007474D3" w:rsidRPr="00CC6CE5" w:rsidRDefault="00701AED" w:rsidP="00CD4399">
      <w:pPr>
        <w:pStyle w:val="Loendilik"/>
        <w:numPr>
          <w:ilvl w:val="1"/>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Märkused</w:t>
      </w:r>
    </w:p>
    <w:p w14:paraId="65327191" w14:textId="4D767BA4" w:rsidR="00065392" w:rsidRDefault="007474D3" w:rsidP="006F0FBD">
      <w:pPr>
        <w:spacing w:after="0" w:line="276" w:lineRule="auto"/>
        <w:jc w:val="both"/>
        <w:rPr>
          <w:rFonts w:ascii="Times New Roman" w:hAnsi="Times New Roman" w:cs="Times New Roman"/>
          <w:sz w:val="24"/>
          <w:szCs w:val="24"/>
        </w:rPr>
      </w:pPr>
      <w:r w:rsidRPr="00CC6CE5">
        <w:rPr>
          <w:rFonts w:asciiTheme="majorBidi" w:hAnsiTheme="majorBidi" w:cstheme="majorBidi"/>
          <w:sz w:val="24"/>
          <w:szCs w:val="24"/>
        </w:rPr>
        <w:t xml:space="preserve">Eelnõu ei ole seotud muu menetluses oleva eelnõuga. </w:t>
      </w:r>
      <w:r w:rsidR="00065392">
        <w:rPr>
          <w:rFonts w:asciiTheme="majorBidi" w:hAnsiTheme="majorBidi" w:cstheme="majorBidi"/>
          <w:sz w:val="24"/>
          <w:szCs w:val="24"/>
        </w:rPr>
        <w:t xml:space="preserve">Küll on aga </w:t>
      </w:r>
      <w:r w:rsidR="00065392">
        <w:rPr>
          <w:rFonts w:ascii="Times New Roman" w:hAnsi="Times New Roman" w:cs="Times New Roman"/>
          <w:sz w:val="24"/>
          <w:szCs w:val="24"/>
        </w:rPr>
        <w:t>p</w:t>
      </w:r>
      <w:r w:rsidR="00065392" w:rsidRPr="00695F33">
        <w:rPr>
          <w:rFonts w:ascii="Times New Roman" w:hAnsi="Times New Roman" w:cs="Times New Roman"/>
          <w:sz w:val="24"/>
          <w:szCs w:val="24"/>
        </w:rPr>
        <w:t>aralleelselt käesoleva eelnõu kooskõlastusega Riigikogus menetluses seaduseelnõu 422 SE</w:t>
      </w:r>
      <w:r w:rsidR="006F0FBD">
        <w:rPr>
          <w:rFonts w:ascii="Times New Roman" w:hAnsi="Times New Roman" w:cs="Times New Roman"/>
          <w:sz w:val="24"/>
          <w:szCs w:val="24"/>
        </w:rPr>
        <w:t>, millega muudetakse väärpaberituru seadust</w:t>
      </w:r>
      <w:r w:rsidR="00065392">
        <w:rPr>
          <w:rFonts w:ascii="Times New Roman" w:hAnsi="Times New Roman" w:cs="Times New Roman"/>
          <w:sz w:val="24"/>
          <w:szCs w:val="24"/>
        </w:rPr>
        <w:t>.</w:t>
      </w:r>
      <w:r w:rsidR="00065392" w:rsidRPr="00695F33">
        <w:rPr>
          <w:rStyle w:val="Allmrkuseviide"/>
          <w:rFonts w:ascii="Times New Roman" w:hAnsi="Times New Roman" w:cs="Times New Roman"/>
          <w:sz w:val="24"/>
          <w:szCs w:val="24"/>
        </w:rPr>
        <w:footnoteReference w:id="3"/>
      </w:r>
      <w:r w:rsidR="006F0FBD">
        <w:rPr>
          <w:rFonts w:ascii="Times New Roman" w:hAnsi="Times New Roman" w:cs="Times New Roman"/>
          <w:sz w:val="24"/>
          <w:szCs w:val="24"/>
        </w:rPr>
        <w:t xml:space="preserve"> </w:t>
      </w:r>
      <w:r w:rsidR="00065392" w:rsidRPr="00695F33">
        <w:rPr>
          <w:rFonts w:ascii="Times New Roman" w:hAnsi="Times New Roman" w:cs="Times New Roman"/>
          <w:sz w:val="24"/>
          <w:szCs w:val="24"/>
        </w:rPr>
        <w:t>Jälgime aktiivselt selle eelnõu menetluse edenemist ning korrigeerime vajadusel vastavalt ka käesolevat eelnõu.</w:t>
      </w:r>
    </w:p>
    <w:p w14:paraId="660500DF" w14:textId="77777777" w:rsidR="00065392" w:rsidRDefault="00065392" w:rsidP="00CD4399">
      <w:pPr>
        <w:spacing w:after="0" w:line="276" w:lineRule="auto"/>
        <w:jc w:val="both"/>
        <w:rPr>
          <w:rFonts w:asciiTheme="majorBidi" w:hAnsiTheme="majorBidi" w:cstheme="majorBidi"/>
          <w:sz w:val="24"/>
          <w:szCs w:val="24"/>
        </w:rPr>
      </w:pPr>
    </w:p>
    <w:p w14:paraId="1E5528F3" w14:textId="610F5A29" w:rsidR="007474D3" w:rsidRPr="00CC6CE5" w:rsidRDefault="007474D3" w:rsidP="00065392">
      <w:pPr>
        <w:spacing w:after="0" w:line="276" w:lineRule="auto"/>
        <w:jc w:val="both"/>
        <w:rPr>
          <w:rFonts w:asciiTheme="majorBidi" w:hAnsiTheme="majorBidi" w:cstheme="majorBidi"/>
          <w:b/>
          <w:bCs/>
          <w:sz w:val="24"/>
          <w:szCs w:val="24"/>
        </w:rPr>
      </w:pPr>
      <w:r w:rsidRPr="0075717F">
        <w:rPr>
          <w:rFonts w:asciiTheme="majorBidi" w:hAnsiTheme="majorBidi" w:cstheme="majorBidi"/>
          <w:sz w:val="24"/>
          <w:szCs w:val="24"/>
        </w:rPr>
        <w:t xml:space="preserve">Eelnõul on seos </w:t>
      </w:r>
      <w:r w:rsidR="00EA49DC" w:rsidRPr="0075717F">
        <w:rPr>
          <w:rFonts w:asciiTheme="majorBidi" w:hAnsiTheme="majorBidi" w:cstheme="majorBidi"/>
          <w:sz w:val="24"/>
          <w:szCs w:val="24"/>
        </w:rPr>
        <w:t>V</w:t>
      </w:r>
      <w:r w:rsidRPr="0075717F">
        <w:rPr>
          <w:rFonts w:asciiTheme="majorBidi" w:hAnsiTheme="majorBidi" w:cstheme="majorBidi"/>
          <w:sz w:val="24"/>
          <w:szCs w:val="24"/>
        </w:rPr>
        <w:t xml:space="preserve">abariigi </w:t>
      </w:r>
      <w:r w:rsidR="00EA49DC" w:rsidRPr="0075717F">
        <w:rPr>
          <w:rFonts w:asciiTheme="majorBidi" w:hAnsiTheme="majorBidi" w:cstheme="majorBidi"/>
          <w:sz w:val="24"/>
          <w:szCs w:val="24"/>
        </w:rPr>
        <w:t>V</w:t>
      </w:r>
      <w:r w:rsidRPr="0075717F">
        <w:rPr>
          <w:rFonts w:asciiTheme="majorBidi" w:hAnsiTheme="majorBidi" w:cstheme="majorBidi"/>
          <w:sz w:val="24"/>
          <w:szCs w:val="24"/>
        </w:rPr>
        <w:t>alitsuse tegevusprogrammiga</w:t>
      </w:r>
      <w:r w:rsidR="00EA49DC" w:rsidRPr="0075717F">
        <w:rPr>
          <w:rFonts w:asciiTheme="majorBidi" w:hAnsiTheme="majorBidi" w:cstheme="majorBidi"/>
          <w:sz w:val="24"/>
          <w:szCs w:val="24"/>
        </w:rPr>
        <w:t xml:space="preserve"> (</w:t>
      </w:r>
      <w:bookmarkStart w:id="4" w:name="_Hlk168661820"/>
      <w:r w:rsidR="00EA49DC" w:rsidRPr="0075717F">
        <w:rPr>
          <w:rFonts w:asciiTheme="majorBidi" w:hAnsiTheme="majorBidi" w:cstheme="majorBidi"/>
          <w:sz w:val="24"/>
          <w:szCs w:val="24"/>
        </w:rPr>
        <w:t>VVTP</w:t>
      </w:r>
      <w:r w:rsidRPr="0075717F">
        <w:rPr>
          <w:rFonts w:asciiTheme="majorBidi" w:hAnsiTheme="majorBidi" w:cstheme="majorBidi"/>
          <w:sz w:val="24"/>
          <w:szCs w:val="24"/>
        </w:rPr>
        <w:t xml:space="preserve"> 2023-2027)</w:t>
      </w:r>
      <w:r w:rsidR="006F0FBD" w:rsidRPr="00FE492E">
        <w:rPr>
          <w:rFonts w:asciiTheme="majorBidi" w:hAnsiTheme="majorBidi" w:cstheme="majorBidi"/>
          <w:sz w:val="24"/>
          <w:szCs w:val="24"/>
        </w:rPr>
        <w:t xml:space="preserve">, mille </w:t>
      </w:r>
      <w:r w:rsidRPr="0075717F">
        <w:rPr>
          <w:rFonts w:asciiTheme="majorBidi" w:hAnsiTheme="majorBidi" w:cstheme="majorBidi"/>
          <w:sz w:val="24"/>
          <w:szCs w:val="24"/>
        </w:rPr>
        <w:t xml:space="preserve">punkti 11.17 kohaselt on seatud eesmärgiks </w:t>
      </w:r>
      <w:bookmarkEnd w:id="4"/>
      <w:r w:rsidR="00065392" w:rsidRPr="0075717F">
        <w:rPr>
          <w:rFonts w:asciiTheme="majorBidi" w:hAnsiTheme="majorBidi" w:cstheme="majorBidi"/>
          <w:sz w:val="24"/>
          <w:szCs w:val="24"/>
        </w:rPr>
        <w:t>võtta üle direktiivi 2022/2381 (23. november 2022).</w:t>
      </w:r>
    </w:p>
    <w:p w14:paraId="4410C0A7" w14:textId="77777777" w:rsidR="007474D3" w:rsidRPr="00CC6CE5" w:rsidRDefault="007474D3" w:rsidP="00CD4399">
      <w:pPr>
        <w:spacing w:after="0" w:line="276" w:lineRule="auto"/>
        <w:ind w:right="-64"/>
        <w:jc w:val="lowKashida"/>
        <w:rPr>
          <w:rFonts w:asciiTheme="majorBidi" w:hAnsiTheme="majorBidi" w:cstheme="majorBidi"/>
          <w:sz w:val="24"/>
          <w:szCs w:val="24"/>
        </w:rPr>
      </w:pPr>
    </w:p>
    <w:p w14:paraId="51BBA05B" w14:textId="6175AF24" w:rsidR="007474D3" w:rsidRPr="00CC6CE5" w:rsidRDefault="007474D3" w:rsidP="00995108">
      <w:pPr>
        <w:spacing w:after="0" w:line="276" w:lineRule="auto"/>
        <w:ind w:right="-64"/>
        <w:jc w:val="lowKashida"/>
        <w:rPr>
          <w:rFonts w:asciiTheme="majorBidi" w:hAnsiTheme="majorBidi" w:cstheme="majorBidi"/>
          <w:sz w:val="24"/>
          <w:szCs w:val="24"/>
        </w:rPr>
      </w:pPr>
      <w:r w:rsidRPr="00CC6CE5">
        <w:rPr>
          <w:rFonts w:asciiTheme="majorBidi" w:hAnsiTheme="majorBidi" w:cstheme="majorBidi"/>
          <w:sz w:val="24"/>
          <w:szCs w:val="24"/>
        </w:rPr>
        <w:t xml:space="preserve">Eelnõu aluseks on Euroopa Liidu (edaspidi EL) direktiivis sätestatud nõuded. Hea õigusloome ja normitehnika eeskirja (edaspidi </w:t>
      </w:r>
      <w:r w:rsidRPr="00CC6CE5">
        <w:rPr>
          <w:rFonts w:asciiTheme="majorBidi" w:hAnsiTheme="majorBidi" w:cstheme="majorBidi"/>
          <w:iCs/>
          <w:sz w:val="24"/>
          <w:szCs w:val="24"/>
        </w:rPr>
        <w:t>HÕNTE</w:t>
      </w:r>
      <w:r w:rsidRPr="00CC6CE5">
        <w:rPr>
          <w:rFonts w:asciiTheme="majorBidi" w:hAnsiTheme="majorBidi" w:cstheme="majorBidi"/>
          <w:sz w:val="24"/>
          <w:szCs w:val="24"/>
        </w:rPr>
        <w:t>) § 1 lõike 2 punkti 2 kohaselt ei ole väljatöötamiskavatsus nõutav, kui eelnõu käsitleb EL õiguse rakendamist ja kui eelnõu aluseks oleva EL õigusakti eelnõu menetlemisel on sisuliselt lähtutud HÕNTE § 1 lõikes 1 sätestatud nõuetest</w:t>
      </w:r>
      <w:r w:rsidR="00EA49DC">
        <w:rPr>
          <w:rFonts w:asciiTheme="majorBidi" w:hAnsiTheme="majorBidi" w:cstheme="majorBidi"/>
          <w:sz w:val="24"/>
          <w:szCs w:val="24"/>
        </w:rPr>
        <w:t>.</w:t>
      </w:r>
      <w:r w:rsidR="00065392" w:rsidDel="00065392">
        <w:rPr>
          <w:rFonts w:asciiTheme="majorBidi" w:hAnsiTheme="majorBidi" w:cstheme="majorBidi"/>
          <w:sz w:val="24"/>
          <w:szCs w:val="24"/>
        </w:rPr>
        <w:t xml:space="preserve"> </w:t>
      </w:r>
    </w:p>
    <w:p w14:paraId="2603AD29" w14:textId="77777777" w:rsidR="007474D3" w:rsidRPr="00CC6CE5" w:rsidRDefault="007474D3" w:rsidP="00CD4399">
      <w:pPr>
        <w:spacing w:after="0" w:line="276" w:lineRule="auto"/>
        <w:ind w:right="-64"/>
        <w:jc w:val="lowKashida"/>
        <w:rPr>
          <w:rFonts w:asciiTheme="majorBidi" w:hAnsiTheme="majorBidi" w:cstheme="majorBidi"/>
          <w:sz w:val="24"/>
          <w:szCs w:val="24"/>
        </w:rPr>
      </w:pPr>
    </w:p>
    <w:p w14:paraId="7616B929" w14:textId="71EE156E" w:rsidR="007474D3" w:rsidRDefault="007474D3" w:rsidP="00CD4399">
      <w:p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 xml:space="preserve">Eelnõuga muudetakse järgmiseid seaduseid: väärtpaberituru seadus RT I, </w:t>
      </w:r>
      <w:r w:rsidR="00B90921" w:rsidRPr="00B90921">
        <w:rPr>
          <w:rFonts w:asciiTheme="majorBidi" w:hAnsiTheme="majorBidi" w:cstheme="majorBidi"/>
          <w:sz w:val="24"/>
          <w:szCs w:val="24"/>
        </w:rPr>
        <w:t xml:space="preserve">30.05.2024, 9 </w:t>
      </w:r>
      <w:r w:rsidRPr="00CC6CE5">
        <w:rPr>
          <w:rFonts w:asciiTheme="majorBidi" w:hAnsiTheme="majorBidi" w:cstheme="majorBidi"/>
          <w:sz w:val="24"/>
          <w:szCs w:val="24"/>
        </w:rPr>
        <w:t xml:space="preserve">(edaspidi </w:t>
      </w:r>
      <w:r w:rsidRPr="00695F33">
        <w:rPr>
          <w:rFonts w:asciiTheme="majorBidi" w:hAnsiTheme="majorBidi" w:cstheme="majorBidi"/>
          <w:i/>
          <w:iCs/>
          <w:sz w:val="24"/>
          <w:szCs w:val="24"/>
        </w:rPr>
        <w:t>VPTS</w:t>
      </w:r>
      <w:r w:rsidRPr="00CC6CE5">
        <w:rPr>
          <w:rFonts w:asciiTheme="majorBidi" w:hAnsiTheme="majorBidi" w:cstheme="majorBidi"/>
          <w:sz w:val="24"/>
          <w:szCs w:val="24"/>
        </w:rPr>
        <w:t xml:space="preserve">), Finantsinspektsiooni seadus RT I, </w:t>
      </w:r>
      <w:r w:rsidR="00B90921" w:rsidRPr="00B90921">
        <w:rPr>
          <w:rFonts w:asciiTheme="majorBidi" w:hAnsiTheme="majorBidi" w:cstheme="majorBidi"/>
          <w:sz w:val="24"/>
          <w:szCs w:val="24"/>
        </w:rPr>
        <w:t>RT I, 30.05.2024, 3</w:t>
      </w:r>
      <w:r w:rsidR="00B90921" w:rsidRPr="00B90921" w:rsidDel="00B90921">
        <w:rPr>
          <w:rFonts w:asciiTheme="majorBidi" w:hAnsiTheme="majorBidi" w:cstheme="majorBidi"/>
          <w:sz w:val="24"/>
          <w:szCs w:val="24"/>
        </w:rPr>
        <w:t xml:space="preserve"> </w:t>
      </w:r>
      <w:r w:rsidRPr="00CC6CE5">
        <w:rPr>
          <w:rFonts w:asciiTheme="majorBidi" w:hAnsiTheme="majorBidi" w:cstheme="majorBidi"/>
          <w:sz w:val="24"/>
          <w:szCs w:val="24"/>
        </w:rPr>
        <w:t xml:space="preserve">(edaspidi </w:t>
      </w:r>
      <w:r w:rsidRPr="00695F33">
        <w:rPr>
          <w:rFonts w:asciiTheme="majorBidi" w:hAnsiTheme="majorBidi" w:cstheme="majorBidi"/>
          <w:i/>
          <w:iCs/>
          <w:sz w:val="24"/>
          <w:szCs w:val="24"/>
        </w:rPr>
        <w:t>FIS</w:t>
      </w:r>
      <w:r w:rsidRPr="00CC6CE5">
        <w:rPr>
          <w:rFonts w:asciiTheme="majorBidi" w:hAnsiTheme="majorBidi" w:cstheme="majorBidi"/>
          <w:sz w:val="24"/>
          <w:szCs w:val="24"/>
        </w:rPr>
        <w:t xml:space="preserve">), võrdse kohtlemise seadus RT I, 22.10.2021, 11 (edaspidi </w:t>
      </w:r>
      <w:proofErr w:type="spellStart"/>
      <w:r w:rsidRPr="00695F33">
        <w:rPr>
          <w:rFonts w:asciiTheme="majorBidi" w:hAnsiTheme="majorBidi" w:cstheme="majorBidi"/>
          <w:i/>
          <w:iCs/>
          <w:sz w:val="24"/>
          <w:szCs w:val="24"/>
        </w:rPr>
        <w:t>VõrdKS</w:t>
      </w:r>
      <w:proofErr w:type="spellEnd"/>
      <w:r w:rsidRPr="00CC6CE5">
        <w:rPr>
          <w:rFonts w:asciiTheme="majorBidi" w:hAnsiTheme="majorBidi" w:cstheme="majorBidi"/>
          <w:sz w:val="24"/>
          <w:szCs w:val="24"/>
        </w:rPr>
        <w:t>)</w:t>
      </w:r>
      <w:r w:rsidR="006B1D6B" w:rsidRPr="00CC6CE5">
        <w:rPr>
          <w:rFonts w:asciiTheme="majorBidi" w:hAnsiTheme="majorBidi" w:cstheme="majorBidi"/>
          <w:sz w:val="24"/>
          <w:szCs w:val="24"/>
        </w:rPr>
        <w:t>.</w:t>
      </w:r>
    </w:p>
    <w:p w14:paraId="5BAB9A4E" w14:textId="77777777" w:rsidR="0026005E" w:rsidRDefault="0026005E" w:rsidP="00CD4399">
      <w:pPr>
        <w:spacing w:after="0" w:line="276" w:lineRule="auto"/>
        <w:jc w:val="lowKashida"/>
        <w:rPr>
          <w:rFonts w:asciiTheme="majorBidi" w:hAnsiTheme="majorBidi" w:cstheme="majorBidi"/>
          <w:sz w:val="24"/>
          <w:szCs w:val="24"/>
        </w:rPr>
      </w:pPr>
    </w:p>
    <w:p w14:paraId="5344A355" w14:textId="53DAC97A" w:rsidR="0026005E" w:rsidRPr="0026005E" w:rsidRDefault="0026005E" w:rsidP="00FE492E">
      <w:pPr>
        <w:spacing w:after="0" w:line="276" w:lineRule="auto"/>
        <w:jc w:val="lowKashida"/>
        <w:rPr>
          <w:rFonts w:asciiTheme="majorBidi" w:hAnsiTheme="majorBidi" w:cstheme="majorBidi"/>
          <w:sz w:val="24"/>
          <w:szCs w:val="24"/>
        </w:rPr>
      </w:pPr>
      <w:r w:rsidRPr="0026005E">
        <w:rPr>
          <w:rFonts w:asciiTheme="majorBidi" w:hAnsiTheme="majorBidi" w:cstheme="majorBidi"/>
          <w:sz w:val="24"/>
          <w:szCs w:val="24"/>
        </w:rPr>
        <w:t xml:space="preserve">Pärast eelnõu I kooskõlastusringi otsustati eelnõust välja </w:t>
      </w:r>
      <w:r>
        <w:rPr>
          <w:rFonts w:asciiTheme="majorBidi" w:hAnsiTheme="majorBidi" w:cstheme="majorBidi"/>
          <w:sz w:val="24"/>
          <w:szCs w:val="24"/>
        </w:rPr>
        <w:t>jätta</w:t>
      </w:r>
      <w:r w:rsidRPr="0026005E">
        <w:rPr>
          <w:rFonts w:asciiTheme="majorBidi" w:hAnsiTheme="majorBidi" w:cstheme="majorBidi"/>
          <w:sz w:val="24"/>
          <w:szCs w:val="24"/>
        </w:rPr>
        <w:t xml:space="preserve"> </w:t>
      </w:r>
      <w:r>
        <w:rPr>
          <w:rFonts w:asciiTheme="majorBidi" w:hAnsiTheme="majorBidi" w:cstheme="majorBidi"/>
          <w:sz w:val="24"/>
          <w:szCs w:val="24"/>
        </w:rPr>
        <w:t>direktiiviga</w:t>
      </w:r>
      <w:r w:rsidRPr="0026005E">
        <w:rPr>
          <w:rFonts w:asciiTheme="majorBidi" w:hAnsiTheme="majorBidi" w:cstheme="majorBidi"/>
          <w:sz w:val="24"/>
          <w:szCs w:val="24"/>
        </w:rPr>
        <w:t xml:space="preserve"> mitteseotud </w:t>
      </w:r>
      <w:r>
        <w:rPr>
          <w:rFonts w:asciiTheme="majorBidi" w:hAnsiTheme="majorBidi" w:cstheme="majorBidi"/>
          <w:sz w:val="24"/>
          <w:szCs w:val="24"/>
        </w:rPr>
        <w:t xml:space="preserve">riigivaraseaduse </w:t>
      </w:r>
      <w:r w:rsidRPr="0026005E">
        <w:rPr>
          <w:rFonts w:asciiTheme="majorBidi" w:hAnsiTheme="majorBidi" w:cstheme="majorBidi"/>
          <w:sz w:val="24"/>
          <w:szCs w:val="24"/>
        </w:rPr>
        <w:t>muudatused ja lahendada koalitsioonilepingu eesmärk</w:t>
      </w:r>
      <w:r>
        <w:rPr>
          <w:rStyle w:val="Allmrkuseviide"/>
          <w:rFonts w:asciiTheme="majorBidi" w:hAnsiTheme="majorBidi" w:cstheme="majorBidi"/>
          <w:sz w:val="24"/>
          <w:szCs w:val="24"/>
        </w:rPr>
        <w:footnoteReference w:id="4"/>
      </w:r>
      <w:r>
        <w:rPr>
          <w:rFonts w:asciiTheme="majorBidi" w:hAnsiTheme="majorBidi" w:cstheme="majorBidi"/>
          <w:sz w:val="24"/>
          <w:szCs w:val="24"/>
        </w:rPr>
        <w:t xml:space="preserve"> </w:t>
      </w:r>
      <w:r w:rsidR="00E4533E">
        <w:rPr>
          <w:rFonts w:asciiTheme="majorBidi" w:hAnsiTheme="majorBidi" w:cstheme="majorBidi"/>
          <w:sz w:val="24"/>
          <w:szCs w:val="24"/>
        </w:rPr>
        <w:t xml:space="preserve">riigi </w:t>
      </w:r>
      <w:r w:rsidRPr="0026005E">
        <w:rPr>
          <w:rFonts w:asciiTheme="majorBidi" w:hAnsiTheme="majorBidi" w:cstheme="majorBidi"/>
          <w:sz w:val="24"/>
          <w:szCs w:val="24"/>
        </w:rPr>
        <w:t>osaluspoliitika põhimõtete täiendamise kaudu.</w:t>
      </w:r>
      <w:r w:rsidR="00AD6C4B">
        <w:rPr>
          <w:rFonts w:asciiTheme="majorBidi" w:hAnsiTheme="majorBidi" w:cstheme="majorBidi"/>
          <w:sz w:val="24"/>
          <w:szCs w:val="24"/>
        </w:rPr>
        <w:t xml:space="preserve"> Riigi osaluspoliitika</w:t>
      </w:r>
      <w:r w:rsidR="00BD222E">
        <w:rPr>
          <w:rFonts w:asciiTheme="majorBidi" w:hAnsiTheme="majorBidi" w:cstheme="majorBidi"/>
          <w:sz w:val="24"/>
          <w:szCs w:val="24"/>
        </w:rPr>
        <w:t xml:space="preserve">t ajakohastatakse </w:t>
      </w:r>
      <w:r w:rsidR="00AD6C4B">
        <w:rPr>
          <w:rFonts w:asciiTheme="majorBidi" w:hAnsiTheme="majorBidi" w:cstheme="majorBidi"/>
          <w:sz w:val="24"/>
          <w:szCs w:val="24"/>
        </w:rPr>
        <w:t xml:space="preserve">2024. aasta </w:t>
      </w:r>
      <w:r w:rsidR="00BD222E">
        <w:rPr>
          <w:rFonts w:asciiTheme="majorBidi" w:hAnsiTheme="majorBidi" w:cstheme="majorBidi"/>
          <w:sz w:val="24"/>
          <w:szCs w:val="24"/>
        </w:rPr>
        <w:t>lõpuks</w:t>
      </w:r>
      <w:r w:rsidR="00AD6C4B">
        <w:rPr>
          <w:rFonts w:asciiTheme="majorBidi" w:hAnsiTheme="majorBidi" w:cstheme="majorBidi"/>
          <w:sz w:val="24"/>
          <w:szCs w:val="24"/>
        </w:rPr>
        <w:t>.</w:t>
      </w:r>
    </w:p>
    <w:p w14:paraId="60CA4DBB" w14:textId="77777777" w:rsidR="007474D3" w:rsidRPr="00CC6CE5" w:rsidRDefault="007474D3" w:rsidP="00CD4399">
      <w:pPr>
        <w:spacing w:after="0" w:line="276" w:lineRule="auto"/>
        <w:jc w:val="lowKashida"/>
        <w:rPr>
          <w:rFonts w:asciiTheme="majorBidi" w:hAnsiTheme="majorBidi" w:cstheme="majorBidi"/>
          <w:sz w:val="24"/>
          <w:szCs w:val="24"/>
        </w:rPr>
      </w:pPr>
    </w:p>
    <w:p w14:paraId="4586D9F7" w14:textId="2ACAACDE" w:rsidR="00701AED" w:rsidRPr="00CC6CE5" w:rsidRDefault="007474D3" w:rsidP="00CD4399">
      <w:pPr>
        <w:spacing w:after="0" w:line="276" w:lineRule="auto"/>
        <w:rPr>
          <w:rFonts w:asciiTheme="majorBidi" w:hAnsiTheme="majorBidi" w:cstheme="majorBidi"/>
          <w:b/>
          <w:bCs/>
          <w:sz w:val="24"/>
          <w:szCs w:val="24"/>
        </w:rPr>
      </w:pPr>
      <w:r w:rsidRPr="00695F33">
        <w:rPr>
          <w:rFonts w:asciiTheme="majorBidi" w:hAnsiTheme="majorBidi" w:cstheme="majorBidi"/>
          <w:sz w:val="24"/>
          <w:szCs w:val="24"/>
        </w:rPr>
        <w:t>Eelnõu seadusena vastuvõtmiseks on vajalik Riigikogu poolthäälte enamus.</w:t>
      </w:r>
    </w:p>
    <w:p w14:paraId="4D09EE70" w14:textId="77777777" w:rsidR="00701AED" w:rsidRPr="00CC6CE5" w:rsidRDefault="00701AED" w:rsidP="00CD4399">
      <w:pPr>
        <w:spacing w:after="0" w:line="276" w:lineRule="auto"/>
        <w:rPr>
          <w:rFonts w:asciiTheme="majorBidi" w:hAnsiTheme="majorBidi" w:cstheme="majorBidi"/>
          <w:b/>
          <w:bCs/>
          <w:sz w:val="24"/>
          <w:szCs w:val="24"/>
        </w:rPr>
      </w:pPr>
    </w:p>
    <w:p w14:paraId="0E2D9511" w14:textId="6D0E2E54" w:rsidR="00701AED" w:rsidRPr="00CC6CE5" w:rsidRDefault="009C28C7" w:rsidP="00CD4399">
      <w:pPr>
        <w:pStyle w:val="Loendilik"/>
        <w:numPr>
          <w:ilvl w:val="0"/>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EELNÕU PEAMISED EESMÄRGID</w:t>
      </w:r>
    </w:p>
    <w:p w14:paraId="3044BAE7" w14:textId="37797562" w:rsidR="001C5958" w:rsidRPr="00CC6CE5" w:rsidRDefault="009C28C7" w:rsidP="00CD4399">
      <w:pPr>
        <w:pStyle w:val="Loendilik"/>
        <w:numPr>
          <w:ilvl w:val="1"/>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Üldine taust</w:t>
      </w:r>
    </w:p>
    <w:p w14:paraId="705C7707" w14:textId="48B39D71" w:rsidR="004B5A4B" w:rsidRDefault="00224383" w:rsidP="00974CA2">
      <w:p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Euroopa Parlamendi ja nõukogu direktiiv</w:t>
      </w:r>
      <w:r>
        <w:rPr>
          <w:rFonts w:asciiTheme="majorBidi" w:hAnsiTheme="majorBidi" w:cstheme="majorBidi"/>
          <w:sz w:val="24"/>
          <w:szCs w:val="24"/>
        </w:rPr>
        <w:t>i</w:t>
      </w:r>
      <w:r w:rsidRPr="00CC6CE5">
        <w:rPr>
          <w:rFonts w:asciiTheme="majorBidi" w:hAnsiTheme="majorBidi" w:cstheme="majorBidi"/>
          <w:sz w:val="24"/>
          <w:szCs w:val="24"/>
        </w:rPr>
        <w:t xml:space="preserve"> 2022/2381, 23. november 2022, milles käsitletakse soolise tasakaalu parandamist börsil noteeritud äriühingute juhtkonna liikmete seas ja sellega seotud meetmeid</w:t>
      </w:r>
      <w:r>
        <w:rPr>
          <w:rFonts w:asciiTheme="majorBidi" w:hAnsiTheme="majorBidi" w:cstheme="majorBidi"/>
          <w:sz w:val="24"/>
          <w:szCs w:val="24"/>
        </w:rPr>
        <w:t xml:space="preserve">, </w:t>
      </w:r>
      <w:r w:rsidR="004B5A4B">
        <w:rPr>
          <w:rFonts w:asciiTheme="majorBidi" w:hAnsiTheme="majorBidi" w:cstheme="majorBidi"/>
          <w:sz w:val="24"/>
          <w:szCs w:val="24"/>
        </w:rPr>
        <w:t xml:space="preserve">aluseks on novembris 2012 avaldatud Euroopa </w:t>
      </w:r>
      <w:r w:rsidR="004B5A4B" w:rsidRPr="00224383">
        <w:rPr>
          <w:rFonts w:asciiTheme="majorBidi" w:hAnsiTheme="majorBidi" w:cstheme="majorBidi"/>
          <w:sz w:val="24"/>
          <w:szCs w:val="24"/>
        </w:rPr>
        <w:t xml:space="preserve">Komisjoni </w:t>
      </w:r>
      <w:r w:rsidRPr="00224383">
        <w:rPr>
          <w:rFonts w:asciiTheme="majorBidi" w:hAnsiTheme="majorBidi" w:cstheme="majorBidi"/>
          <w:sz w:val="24"/>
          <w:szCs w:val="24"/>
        </w:rPr>
        <w:t>algatus</w:t>
      </w:r>
      <w:r>
        <w:rPr>
          <w:rFonts w:asciiTheme="majorBidi" w:hAnsiTheme="majorBidi" w:cstheme="majorBidi"/>
          <w:sz w:val="24"/>
          <w:szCs w:val="24"/>
        </w:rPr>
        <w:t>.</w:t>
      </w:r>
      <w:r w:rsidR="004B5A4B" w:rsidRPr="00224383">
        <w:rPr>
          <w:rStyle w:val="Allmrkuseviide"/>
          <w:rFonts w:asciiTheme="majorBidi" w:hAnsiTheme="majorBidi" w:cstheme="majorBidi"/>
          <w:sz w:val="24"/>
          <w:szCs w:val="24"/>
        </w:rPr>
        <w:footnoteReference w:id="5"/>
      </w:r>
      <w:r w:rsidRPr="00224383">
        <w:rPr>
          <w:rFonts w:asciiTheme="majorBidi" w:hAnsiTheme="majorBidi" w:cstheme="majorBidi"/>
          <w:sz w:val="24"/>
          <w:szCs w:val="24"/>
        </w:rPr>
        <w:t xml:space="preserve"> </w:t>
      </w:r>
      <w:r w:rsidR="00974CA2" w:rsidRPr="00224383">
        <w:rPr>
          <w:rFonts w:asciiTheme="majorBidi" w:hAnsiTheme="majorBidi" w:cstheme="majorBidi"/>
          <w:sz w:val="24"/>
          <w:szCs w:val="24"/>
        </w:rPr>
        <w:t>Samal</w:t>
      </w:r>
      <w:r w:rsidR="00974CA2">
        <w:rPr>
          <w:rFonts w:asciiTheme="majorBidi" w:hAnsiTheme="majorBidi" w:cstheme="majorBidi"/>
          <w:sz w:val="24"/>
          <w:szCs w:val="24"/>
        </w:rPr>
        <w:t xml:space="preserve"> </w:t>
      </w:r>
      <w:r w:rsidR="00974CA2" w:rsidRPr="008F1FF3">
        <w:rPr>
          <w:rFonts w:asciiTheme="majorBidi" w:hAnsiTheme="majorBidi" w:cstheme="majorBidi"/>
          <w:sz w:val="24"/>
          <w:szCs w:val="24"/>
        </w:rPr>
        <w:t>aastal kinnitatud Eesti seisukohtade</w:t>
      </w:r>
      <w:r w:rsidR="00974CA2">
        <w:rPr>
          <w:rStyle w:val="Allmrkuseviide"/>
          <w:rFonts w:asciiTheme="majorBidi" w:hAnsiTheme="majorBidi" w:cstheme="majorBidi"/>
          <w:sz w:val="24"/>
          <w:szCs w:val="24"/>
        </w:rPr>
        <w:footnoteReference w:id="6"/>
      </w:r>
      <w:r w:rsidR="00974CA2" w:rsidRPr="008F1FF3">
        <w:rPr>
          <w:rFonts w:asciiTheme="majorBidi" w:hAnsiTheme="majorBidi" w:cstheme="majorBidi"/>
          <w:sz w:val="24"/>
          <w:szCs w:val="24"/>
        </w:rPr>
        <w:t xml:space="preserve">  kohaselt nõustuti lähenemisega, et kõikides liikmesriikides tuleks tagada võrdsed võimalused naistele ja meestele töötamaks juhtivatel ametikohtadel. Siiski </w:t>
      </w:r>
      <w:r w:rsidR="00974CA2">
        <w:rPr>
          <w:rFonts w:asciiTheme="majorBidi" w:hAnsiTheme="majorBidi" w:cstheme="majorBidi"/>
          <w:sz w:val="24"/>
          <w:szCs w:val="24"/>
        </w:rPr>
        <w:t>sedastati</w:t>
      </w:r>
      <w:r w:rsidR="00974CA2" w:rsidRPr="008F1FF3">
        <w:rPr>
          <w:rFonts w:asciiTheme="majorBidi" w:hAnsiTheme="majorBidi" w:cstheme="majorBidi"/>
          <w:sz w:val="24"/>
          <w:szCs w:val="24"/>
        </w:rPr>
        <w:t xml:space="preserve">, et Eesti ei toeta Euroopa Liidu tasemel kohustusliku kvantitatiivse eesmärgi (kvoodi) </w:t>
      </w:r>
      <w:r w:rsidR="00974CA2" w:rsidRPr="00A21002">
        <w:rPr>
          <w:rFonts w:asciiTheme="majorBidi" w:hAnsiTheme="majorBidi" w:cstheme="majorBidi"/>
          <w:sz w:val="24"/>
          <w:szCs w:val="24"/>
        </w:rPr>
        <w:t xml:space="preserve">kehtestamist börsil noteeritud äriühingute tegevjuhtkonda mittekuuluvate juhtorgani liikmete soolise jaotuse kohta; Eesti </w:t>
      </w:r>
      <w:r w:rsidR="007962DA">
        <w:rPr>
          <w:rFonts w:asciiTheme="majorBidi" w:hAnsiTheme="majorBidi" w:cstheme="majorBidi"/>
          <w:sz w:val="24"/>
          <w:szCs w:val="24"/>
        </w:rPr>
        <w:t>seisukohtade kohaselt eelistati</w:t>
      </w:r>
      <w:r w:rsidR="00974CA2" w:rsidRPr="00A21002">
        <w:rPr>
          <w:rFonts w:asciiTheme="majorBidi" w:hAnsiTheme="majorBidi" w:cstheme="majorBidi"/>
          <w:sz w:val="24"/>
          <w:szCs w:val="24"/>
        </w:rPr>
        <w:t xml:space="preserve"> pigem ettevõtlusvabadust </w:t>
      </w:r>
      <w:r w:rsidR="00312825" w:rsidRPr="00A21002">
        <w:rPr>
          <w:rFonts w:asciiTheme="majorBidi" w:hAnsiTheme="majorBidi" w:cstheme="majorBidi"/>
          <w:sz w:val="24"/>
          <w:szCs w:val="24"/>
        </w:rPr>
        <w:t xml:space="preserve">vähem </w:t>
      </w:r>
      <w:r w:rsidR="00974CA2" w:rsidRPr="00A21002">
        <w:rPr>
          <w:rFonts w:asciiTheme="majorBidi" w:hAnsiTheme="majorBidi" w:cstheme="majorBidi"/>
          <w:sz w:val="24"/>
          <w:szCs w:val="24"/>
        </w:rPr>
        <w:t xml:space="preserve">riivavaid </w:t>
      </w:r>
      <w:proofErr w:type="spellStart"/>
      <w:r w:rsidR="00974CA2" w:rsidRPr="00A21002">
        <w:rPr>
          <w:rFonts w:asciiTheme="majorBidi" w:hAnsiTheme="majorBidi" w:cstheme="majorBidi"/>
          <w:sz w:val="24"/>
          <w:szCs w:val="24"/>
        </w:rPr>
        <w:t>soovituslikke</w:t>
      </w:r>
      <w:proofErr w:type="spellEnd"/>
      <w:r w:rsidR="00974CA2" w:rsidRPr="00A21002">
        <w:rPr>
          <w:rFonts w:asciiTheme="majorBidi" w:hAnsiTheme="majorBidi" w:cstheme="majorBidi"/>
          <w:sz w:val="24"/>
          <w:szCs w:val="24"/>
        </w:rPr>
        <w:t xml:space="preserve"> instrumente. Viimati kinnitati Eesti sellekohased seisukohad 2022. aasta</w:t>
      </w:r>
      <w:r w:rsidR="00312825" w:rsidRPr="00A21002">
        <w:rPr>
          <w:rFonts w:asciiTheme="majorBidi" w:hAnsiTheme="majorBidi" w:cstheme="majorBidi"/>
          <w:sz w:val="24"/>
          <w:szCs w:val="24"/>
        </w:rPr>
        <w:t xml:space="preserve"> veebruaris</w:t>
      </w:r>
      <w:r w:rsidR="00974CA2" w:rsidRPr="00A21002">
        <w:rPr>
          <w:rFonts w:asciiTheme="majorBidi" w:hAnsiTheme="majorBidi" w:cstheme="majorBidi"/>
          <w:sz w:val="24"/>
          <w:szCs w:val="24"/>
        </w:rPr>
        <w:t>, kus kinnitati ka üle, et Eesti jääb üldise lähenemisviisi hääletusel hääletusest kõrvale.</w:t>
      </w:r>
      <w:r w:rsidR="00974CA2" w:rsidRPr="00A21002">
        <w:rPr>
          <w:rStyle w:val="Allmrkuseviide"/>
          <w:rFonts w:asciiTheme="majorBidi" w:hAnsiTheme="majorBidi" w:cstheme="majorBidi"/>
          <w:sz w:val="24"/>
          <w:szCs w:val="24"/>
        </w:rPr>
        <w:footnoteReference w:id="7"/>
      </w:r>
    </w:p>
    <w:p w14:paraId="38AFF4A5" w14:textId="77777777" w:rsidR="00974CA2" w:rsidRDefault="00974CA2" w:rsidP="00974CA2">
      <w:pPr>
        <w:spacing w:after="0" w:line="276" w:lineRule="auto"/>
        <w:jc w:val="lowKashida"/>
        <w:rPr>
          <w:rFonts w:asciiTheme="majorBidi" w:hAnsiTheme="majorBidi" w:cstheme="majorBidi"/>
          <w:sz w:val="24"/>
          <w:szCs w:val="24"/>
        </w:rPr>
      </w:pPr>
    </w:p>
    <w:p w14:paraId="765316A8" w14:textId="38E8AE48" w:rsidR="001C5958" w:rsidRPr="00CC6CE5" w:rsidRDefault="00224383" w:rsidP="00CD4399">
      <w:pPr>
        <w:spacing w:after="0" w:line="276" w:lineRule="auto"/>
        <w:jc w:val="lowKashida"/>
        <w:rPr>
          <w:rFonts w:asciiTheme="majorBidi" w:hAnsiTheme="majorBidi" w:cstheme="majorBidi"/>
          <w:sz w:val="24"/>
          <w:szCs w:val="24"/>
        </w:rPr>
      </w:pPr>
      <w:r>
        <w:rPr>
          <w:rFonts w:asciiTheme="majorBidi" w:hAnsiTheme="majorBidi" w:cstheme="majorBidi"/>
          <w:sz w:val="24"/>
          <w:szCs w:val="24"/>
        </w:rPr>
        <w:t>Direktiiv</w:t>
      </w:r>
      <w:r w:rsidR="001C5958" w:rsidRPr="00CC6CE5">
        <w:rPr>
          <w:rFonts w:asciiTheme="majorBidi" w:hAnsiTheme="majorBidi" w:cstheme="majorBidi"/>
          <w:sz w:val="24"/>
          <w:szCs w:val="24"/>
        </w:rPr>
        <w:t xml:space="preserve"> toetub Euroopa Liidu lepingule (edaspidi </w:t>
      </w:r>
      <w:r w:rsidR="001C5958" w:rsidRPr="00695F33">
        <w:rPr>
          <w:rFonts w:asciiTheme="majorBidi" w:hAnsiTheme="majorBidi" w:cstheme="majorBidi"/>
          <w:i/>
          <w:iCs/>
          <w:sz w:val="24"/>
          <w:szCs w:val="24"/>
        </w:rPr>
        <w:t>ELi leping</w:t>
      </w:r>
      <w:r w:rsidR="001C5958" w:rsidRPr="00CC6CE5">
        <w:rPr>
          <w:rFonts w:asciiTheme="majorBidi" w:hAnsiTheme="majorBidi" w:cstheme="majorBidi"/>
          <w:sz w:val="24"/>
          <w:szCs w:val="24"/>
        </w:rPr>
        <w:t>) ja Euroopa Liidu toimimise lepingu</w:t>
      </w:r>
      <w:r w:rsidR="009B4A4B" w:rsidRPr="00CC6CE5">
        <w:rPr>
          <w:rFonts w:asciiTheme="majorBidi" w:hAnsiTheme="majorBidi" w:cstheme="majorBidi"/>
          <w:sz w:val="24"/>
          <w:szCs w:val="24"/>
        </w:rPr>
        <w:t>le</w:t>
      </w:r>
      <w:r w:rsidR="001C5958" w:rsidRPr="00CC6CE5">
        <w:rPr>
          <w:rFonts w:asciiTheme="majorBidi" w:hAnsiTheme="majorBidi" w:cstheme="majorBidi"/>
          <w:sz w:val="24"/>
          <w:szCs w:val="24"/>
        </w:rPr>
        <w:t xml:space="preserve"> (edaspidi </w:t>
      </w:r>
      <w:r w:rsidR="001C5958" w:rsidRPr="00695F33">
        <w:rPr>
          <w:rFonts w:asciiTheme="majorBidi" w:hAnsiTheme="majorBidi" w:cstheme="majorBidi"/>
          <w:i/>
          <w:iCs/>
          <w:sz w:val="24"/>
          <w:szCs w:val="24"/>
        </w:rPr>
        <w:t>ELTL</w:t>
      </w:r>
      <w:r w:rsidR="001C5958" w:rsidRPr="00CC6CE5">
        <w:rPr>
          <w:rFonts w:asciiTheme="majorBidi" w:hAnsiTheme="majorBidi" w:cstheme="majorBidi"/>
          <w:sz w:val="24"/>
          <w:szCs w:val="24"/>
        </w:rPr>
        <w:t>). ELi leping artikli 2 kohaselt on võrdsus üks liidu alusväärtusi ning vastavalt ELi lepingu artikli 3 lõikele 3 edendab liit naiste ja meeste võrdõiguslikkust. Selleks antakse ELTL artikli 157 lõikega 3 Euroopa Parlamendile ja nõukogule õigus võtta meetmeid, et tagada meeste ja naiste võrdsete võimaluste ja võrdse kohtlemise põhimõtte kohaldamine tööhõive ja elukutse küsimustes. ELTL artikkel 157 lõige 4 võimaldab liikmesriikidel säilitada või võtta meetmeid, mis sätestavad erilised eelised, et hõlbustada alaesindatud soo</w:t>
      </w:r>
      <w:r w:rsidR="009B4A4B" w:rsidRPr="00CC6CE5">
        <w:rPr>
          <w:rFonts w:asciiTheme="majorBidi" w:hAnsiTheme="majorBidi" w:cstheme="majorBidi"/>
          <w:sz w:val="24"/>
          <w:szCs w:val="24"/>
        </w:rPr>
        <w:t>st isikutel</w:t>
      </w:r>
      <w:r w:rsidR="001C5958" w:rsidRPr="00CC6CE5">
        <w:rPr>
          <w:rFonts w:asciiTheme="majorBidi" w:hAnsiTheme="majorBidi" w:cstheme="majorBidi"/>
          <w:sz w:val="24"/>
          <w:szCs w:val="24"/>
        </w:rPr>
        <w:t xml:space="preserve"> tegutsemist oma kutsealal ja ära hoida või heastada </w:t>
      </w:r>
      <w:r w:rsidR="009B4A4B" w:rsidRPr="00CC6CE5">
        <w:rPr>
          <w:rFonts w:asciiTheme="majorBidi" w:hAnsiTheme="majorBidi" w:cstheme="majorBidi"/>
          <w:sz w:val="24"/>
          <w:szCs w:val="24"/>
        </w:rPr>
        <w:t>takistusi</w:t>
      </w:r>
      <w:r w:rsidR="001C5958" w:rsidRPr="00CC6CE5">
        <w:rPr>
          <w:rFonts w:asciiTheme="majorBidi" w:hAnsiTheme="majorBidi" w:cstheme="majorBidi"/>
          <w:sz w:val="24"/>
          <w:szCs w:val="24"/>
        </w:rPr>
        <w:t xml:space="preserve"> tööalases karjääris. </w:t>
      </w:r>
      <w:r w:rsidR="00794CE6">
        <w:rPr>
          <w:rFonts w:asciiTheme="majorBidi" w:hAnsiTheme="majorBidi" w:cstheme="majorBidi"/>
          <w:sz w:val="24"/>
          <w:szCs w:val="24"/>
        </w:rPr>
        <w:t xml:space="preserve">Ehk </w:t>
      </w:r>
      <w:r w:rsidR="009B4A4B" w:rsidRPr="00CC6CE5">
        <w:rPr>
          <w:rFonts w:asciiTheme="majorBidi" w:hAnsiTheme="majorBidi" w:cstheme="majorBidi"/>
          <w:sz w:val="24"/>
          <w:szCs w:val="24"/>
        </w:rPr>
        <w:t>EL ja</w:t>
      </w:r>
      <w:r w:rsidR="001C5958" w:rsidRPr="00CC6CE5">
        <w:rPr>
          <w:rFonts w:asciiTheme="majorBidi" w:hAnsiTheme="majorBidi" w:cstheme="majorBidi"/>
          <w:sz w:val="24"/>
          <w:szCs w:val="24"/>
        </w:rPr>
        <w:t xml:space="preserve"> liikmesriigid </w:t>
      </w:r>
      <w:r w:rsidR="00E6094F">
        <w:rPr>
          <w:rFonts w:asciiTheme="majorBidi" w:hAnsiTheme="majorBidi" w:cstheme="majorBidi"/>
          <w:sz w:val="24"/>
          <w:szCs w:val="24"/>
        </w:rPr>
        <w:t xml:space="preserve">võivad </w:t>
      </w:r>
      <w:r w:rsidR="001C5958" w:rsidRPr="00CC6CE5">
        <w:rPr>
          <w:rFonts w:asciiTheme="majorBidi" w:hAnsiTheme="majorBidi" w:cstheme="majorBidi"/>
          <w:sz w:val="24"/>
          <w:szCs w:val="24"/>
        </w:rPr>
        <w:t xml:space="preserve">võtta meetmeid, mis annavad alaesindatud soole </w:t>
      </w:r>
      <w:r w:rsidR="009B4A4B" w:rsidRPr="00CC6CE5">
        <w:rPr>
          <w:rFonts w:asciiTheme="majorBidi" w:hAnsiTheme="majorBidi" w:cstheme="majorBidi"/>
          <w:sz w:val="24"/>
          <w:szCs w:val="24"/>
        </w:rPr>
        <w:t xml:space="preserve">nö </w:t>
      </w:r>
      <w:r w:rsidR="001C5958" w:rsidRPr="00CC6CE5">
        <w:rPr>
          <w:rFonts w:asciiTheme="majorBidi" w:hAnsiTheme="majorBidi" w:cstheme="majorBidi"/>
          <w:sz w:val="24"/>
          <w:szCs w:val="24"/>
        </w:rPr>
        <w:t>eeliseid.</w:t>
      </w:r>
    </w:p>
    <w:p w14:paraId="6E6D81E7" w14:textId="77777777" w:rsidR="00995108" w:rsidRDefault="00995108" w:rsidP="00CD4399">
      <w:pPr>
        <w:spacing w:after="0" w:line="276" w:lineRule="auto"/>
        <w:jc w:val="lowKashida"/>
        <w:rPr>
          <w:rFonts w:asciiTheme="majorBidi" w:hAnsiTheme="majorBidi" w:cstheme="majorBidi"/>
          <w:sz w:val="24"/>
          <w:szCs w:val="24"/>
        </w:rPr>
      </w:pPr>
    </w:p>
    <w:p w14:paraId="65CE605E" w14:textId="30C8885D" w:rsidR="00CC6CE5" w:rsidRDefault="001C5958" w:rsidP="00CD4399">
      <w:p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Direktiiv, millel eelnõu rajaneb, on osa Euroopa Parlamendi, nõukogu ja komisjoni poolt 2017. aastal ühiselt välja kuulutatud Euroopa sotsiaalõiguste samba põhimõtetest, mille eesmärgiks on kaasa aidata naiste ja meeste võrdsele kohtlemisele, sh tagada võrdsed võimalused osalemaks tööturul ja edendamaks karjääri. Ka komisjon rõhutab, et jätkuvalt on juhtivatel ametikohtadel, sh äriühingute juhatustes, liiga vähe naisi.</w:t>
      </w:r>
      <w:r w:rsidRPr="00CC6CE5">
        <w:rPr>
          <w:rStyle w:val="Allmrkuseviide"/>
          <w:rFonts w:asciiTheme="majorBidi" w:hAnsiTheme="majorBidi" w:cstheme="majorBidi"/>
          <w:sz w:val="24"/>
          <w:szCs w:val="24"/>
        </w:rPr>
        <w:footnoteReference w:id="8"/>
      </w:r>
      <w:r w:rsidRPr="00CC6CE5">
        <w:rPr>
          <w:rFonts w:asciiTheme="majorBidi" w:hAnsiTheme="majorBidi" w:cstheme="majorBidi"/>
          <w:sz w:val="24"/>
          <w:szCs w:val="24"/>
        </w:rPr>
        <w:t xml:space="preserve"> </w:t>
      </w:r>
      <w:r w:rsidR="00CC6CE5">
        <w:rPr>
          <w:rFonts w:asciiTheme="majorBidi" w:hAnsiTheme="majorBidi" w:cstheme="majorBidi"/>
          <w:sz w:val="24"/>
          <w:szCs w:val="24"/>
        </w:rPr>
        <w:t>S</w:t>
      </w:r>
      <w:r w:rsidR="00CC6CE5" w:rsidRPr="00CC6CE5">
        <w:rPr>
          <w:rFonts w:asciiTheme="majorBidi" w:hAnsiTheme="majorBidi" w:cstheme="majorBidi"/>
          <w:sz w:val="24"/>
          <w:szCs w:val="24"/>
        </w:rPr>
        <w:t xml:space="preserve">oolise tasakaalu saavutamine juhtorganites on oluline kasutamaks ära olemasolevaid kvalifitseeritud isikuid ning lahendada liidu ees seisvaid demograafilisi ja majanduslikke väljakutseid. </w:t>
      </w:r>
      <w:r w:rsidR="00E6094F">
        <w:rPr>
          <w:rFonts w:asciiTheme="majorBidi" w:hAnsiTheme="majorBidi" w:cstheme="majorBidi"/>
          <w:sz w:val="24"/>
          <w:szCs w:val="24"/>
        </w:rPr>
        <w:t>N</w:t>
      </w:r>
      <w:r w:rsidR="00CC6CE5" w:rsidRPr="00CC6CE5">
        <w:rPr>
          <w:rFonts w:asciiTheme="majorBidi" w:hAnsiTheme="majorBidi" w:cstheme="majorBidi"/>
          <w:sz w:val="24"/>
          <w:szCs w:val="24"/>
        </w:rPr>
        <w:t xml:space="preserve">aiste alaesindatus juhtorganites </w:t>
      </w:r>
      <w:r w:rsidR="00E6094F">
        <w:rPr>
          <w:rFonts w:asciiTheme="majorBidi" w:hAnsiTheme="majorBidi" w:cstheme="majorBidi"/>
          <w:sz w:val="24"/>
          <w:szCs w:val="24"/>
        </w:rPr>
        <w:t xml:space="preserve">on </w:t>
      </w:r>
      <w:r w:rsidR="00CC6CE5" w:rsidRPr="00CC6CE5">
        <w:rPr>
          <w:rFonts w:asciiTheme="majorBidi" w:hAnsiTheme="majorBidi" w:cstheme="majorBidi"/>
          <w:sz w:val="24"/>
          <w:szCs w:val="24"/>
        </w:rPr>
        <w:t>kasutamata ressurss liikmesriikide majandus</w:t>
      </w:r>
      <w:r w:rsidR="00E6094F">
        <w:rPr>
          <w:rFonts w:asciiTheme="majorBidi" w:hAnsiTheme="majorBidi" w:cstheme="majorBidi"/>
          <w:sz w:val="24"/>
          <w:szCs w:val="24"/>
        </w:rPr>
        <w:t xml:space="preserve">tes ning naiste suuremamahulisem kaasamine aitaks kaasa </w:t>
      </w:r>
      <w:r w:rsidR="00CC6CE5" w:rsidRPr="00CC6CE5">
        <w:rPr>
          <w:rFonts w:asciiTheme="majorBidi" w:hAnsiTheme="majorBidi" w:cstheme="majorBidi"/>
          <w:sz w:val="24"/>
          <w:szCs w:val="24"/>
        </w:rPr>
        <w:t xml:space="preserve">arengule ja majanduskasvule. </w:t>
      </w:r>
    </w:p>
    <w:p w14:paraId="61F6F0B5" w14:textId="77777777" w:rsidR="00CC6CE5" w:rsidRDefault="00CC6CE5" w:rsidP="00CD4399">
      <w:pPr>
        <w:spacing w:after="0" w:line="276" w:lineRule="auto"/>
        <w:jc w:val="lowKashida"/>
        <w:rPr>
          <w:rFonts w:asciiTheme="majorBidi" w:hAnsiTheme="majorBidi" w:cstheme="majorBidi"/>
          <w:sz w:val="24"/>
          <w:szCs w:val="24"/>
        </w:rPr>
      </w:pPr>
    </w:p>
    <w:p w14:paraId="6D647FCC" w14:textId="7D05C0D8" w:rsidR="006A691F" w:rsidRDefault="001C5958" w:rsidP="00FE5AB7">
      <w:pPr>
        <w:spacing w:after="0" w:line="276" w:lineRule="auto"/>
        <w:jc w:val="lowKashida"/>
        <w:rPr>
          <w:rFonts w:asciiTheme="majorBidi" w:hAnsiTheme="majorBidi" w:cstheme="majorBidi"/>
          <w:color w:val="0D0D0D"/>
          <w:sz w:val="24"/>
          <w:szCs w:val="24"/>
          <w:shd w:val="clear" w:color="auto" w:fill="FFFFFF"/>
        </w:rPr>
      </w:pPr>
      <w:r w:rsidRPr="43E49ABD">
        <w:rPr>
          <w:rFonts w:asciiTheme="majorBidi" w:hAnsiTheme="majorBidi" w:cstheme="majorBidi"/>
          <w:sz w:val="24"/>
          <w:szCs w:val="24"/>
        </w:rPr>
        <w:t xml:space="preserve">Komisjon </w:t>
      </w:r>
      <w:r w:rsidR="00CC6CE5" w:rsidRPr="43E49ABD">
        <w:rPr>
          <w:rFonts w:asciiTheme="majorBidi" w:hAnsiTheme="majorBidi" w:cstheme="majorBidi"/>
          <w:sz w:val="24"/>
          <w:szCs w:val="24"/>
        </w:rPr>
        <w:t>märgib</w:t>
      </w:r>
      <w:r w:rsidRPr="43E49ABD">
        <w:rPr>
          <w:rFonts w:asciiTheme="majorBidi" w:hAnsiTheme="majorBidi" w:cstheme="majorBidi"/>
          <w:sz w:val="24"/>
          <w:szCs w:val="24"/>
        </w:rPr>
        <w:t xml:space="preserve">, et eduka juhtimise jaoks on </w:t>
      </w:r>
      <w:r w:rsidR="00CC6CE5" w:rsidRPr="43E49ABD">
        <w:rPr>
          <w:rFonts w:asciiTheme="majorBidi" w:hAnsiTheme="majorBidi" w:cstheme="majorBidi"/>
          <w:sz w:val="24"/>
          <w:szCs w:val="24"/>
        </w:rPr>
        <w:t>suure</w:t>
      </w:r>
      <w:r w:rsidRPr="43E49ABD">
        <w:rPr>
          <w:rFonts w:asciiTheme="majorBidi" w:hAnsiTheme="majorBidi" w:cstheme="majorBidi"/>
          <w:sz w:val="24"/>
          <w:szCs w:val="24"/>
        </w:rPr>
        <w:t xml:space="preserve"> tähtsusega, et otsustajate ringis oleksid esindatud nii naised kui ka mehed. Annete ja oskuste paljusus aitab teha paremaid otsuseid, parandab äriühingu üldjuhtimist ja soodustab majanduskasvu. </w:t>
      </w:r>
      <w:r w:rsidR="002F1514">
        <w:rPr>
          <w:rFonts w:asciiTheme="majorBidi" w:hAnsiTheme="majorBidi" w:cstheme="majorBidi"/>
          <w:sz w:val="24"/>
          <w:szCs w:val="24"/>
        </w:rPr>
        <w:t>O</w:t>
      </w:r>
      <w:r w:rsidRPr="43E49ABD">
        <w:rPr>
          <w:rFonts w:asciiTheme="majorBidi" w:hAnsiTheme="majorBidi" w:cstheme="majorBidi"/>
          <w:sz w:val="24"/>
          <w:szCs w:val="24"/>
        </w:rPr>
        <w:t xml:space="preserve">n leitud, et mitmekesisus toob kaasa rohkem innovatsiooni, paremat otsustamist ning </w:t>
      </w:r>
      <w:r w:rsidR="006D7119" w:rsidRPr="43E49ABD">
        <w:rPr>
          <w:rFonts w:asciiTheme="majorBidi" w:hAnsiTheme="majorBidi" w:cstheme="majorBidi"/>
          <w:sz w:val="24"/>
          <w:szCs w:val="24"/>
        </w:rPr>
        <w:t>parandab</w:t>
      </w:r>
      <w:r w:rsidRPr="43E49ABD">
        <w:rPr>
          <w:rFonts w:asciiTheme="majorBidi" w:hAnsiTheme="majorBidi" w:cstheme="majorBidi"/>
          <w:sz w:val="24"/>
          <w:szCs w:val="24"/>
        </w:rPr>
        <w:t xml:space="preserve"> ettevõt</w:t>
      </w:r>
      <w:r w:rsidR="00B90921">
        <w:rPr>
          <w:rFonts w:asciiTheme="majorBidi" w:hAnsiTheme="majorBidi" w:cstheme="majorBidi"/>
          <w:sz w:val="24"/>
          <w:szCs w:val="24"/>
        </w:rPr>
        <w:t>ja</w:t>
      </w:r>
      <w:r w:rsidRPr="43E49ABD">
        <w:rPr>
          <w:rFonts w:asciiTheme="majorBidi" w:hAnsiTheme="majorBidi" w:cstheme="majorBidi"/>
          <w:sz w:val="24"/>
          <w:szCs w:val="24"/>
        </w:rPr>
        <w:t xml:space="preserve"> tulemuslikkust.</w:t>
      </w:r>
      <w:r w:rsidRPr="43E49ABD">
        <w:rPr>
          <w:rFonts w:asciiTheme="majorBidi" w:hAnsiTheme="majorBidi" w:cstheme="majorBidi"/>
          <w:sz w:val="24"/>
          <w:szCs w:val="24"/>
          <w:vertAlign w:val="superscript"/>
        </w:rPr>
        <w:footnoteReference w:id="9"/>
      </w:r>
      <w:r w:rsidR="00CC6CE5" w:rsidRPr="43E49ABD">
        <w:rPr>
          <w:rFonts w:asciiTheme="majorBidi" w:hAnsiTheme="majorBidi" w:cstheme="majorBidi"/>
          <w:sz w:val="24"/>
          <w:szCs w:val="24"/>
        </w:rPr>
        <w:t xml:space="preserve"> Muuhulgas on </w:t>
      </w:r>
      <w:r w:rsidRPr="43E49ABD">
        <w:rPr>
          <w:rFonts w:asciiTheme="majorBidi" w:hAnsiTheme="majorBidi" w:cstheme="majorBidi"/>
          <w:sz w:val="24"/>
          <w:szCs w:val="24"/>
        </w:rPr>
        <w:t>mitmed uuringud näidanud, et koos parema soolise tasakaaluga tippjuhtide seas paranevad ka ettevõt</w:t>
      </w:r>
      <w:r w:rsidR="00B90921">
        <w:rPr>
          <w:rFonts w:asciiTheme="majorBidi" w:hAnsiTheme="majorBidi" w:cstheme="majorBidi"/>
          <w:sz w:val="24"/>
          <w:szCs w:val="24"/>
        </w:rPr>
        <w:t>ja</w:t>
      </w:r>
      <w:r w:rsidRPr="43E49ABD">
        <w:rPr>
          <w:rFonts w:asciiTheme="majorBidi" w:hAnsiTheme="majorBidi" w:cstheme="majorBidi"/>
          <w:sz w:val="24"/>
          <w:szCs w:val="24"/>
        </w:rPr>
        <w:t xml:space="preserve"> majandustulemused ja kasumlikkus, tagades märkimisväärse pikaajalise jätkusuutliku kasvu. </w:t>
      </w:r>
      <w:r w:rsidR="00FE5AB7">
        <w:rPr>
          <w:rFonts w:asciiTheme="majorBidi" w:hAnsiTheme="majorBidi" w:cstheme="majorBidi"/>
          <w:color w:val="0D0D0D"/>
          <w:sz w:val="24"/>
          <w:szCs w:val="24"/>
          <w:shd w:val="clear" w:color="auto" w:fill="FFFFFF"/>
        </w:rPr>
        <w:t xml:space="preserve">Samuti on täheldatud </w:t>
      </w:r>
      <w:r w:rsidR="00744141">
        <w:rPr>
          <w:rFonts w:asciiTheme="majorBidi" w:hAnsiTheme="majorBidi" w:cstheme="majorBidi"/>
          <w:color w:val="0D0D0D"/>
          <w:sz w:val="24"/>
          <w:szCs w:val="24"/>
          <w:shd w:val="clear" w:color="auto" w:fill="FFFFFF"/>
        </w:rPr>
        <w:t xml:space="preserve">positiivset </w:t>
      </w:r>
      <w:r w:rsidR="00FE5AB7">
        <w:rPr>
          <w:rFonts w:asciiTheme="majorBidi" w:hAnsiTheme="majorBidi" w:cstheme="majorBidi"/>
          <w:color w:val="0D0D0D"/>
          <w:sz w:val="24"/>
          <w:szCs w:val="24"/>
          <w:shd w:val="clear" w:color="auto" w:fill="FFFFFF"/>
        </w:rPr>
        <w:t xml:space="preserve">korrelatsiooni juhtivatel kohtadel naiste arvu ja </w:t>
      </w:r>
      <w:r w:rsidR="003079CC" w:rsidRPr="43E49ABD">
        <w:rPr>
          <w:rFonts w:asciiTheme="majorBidi" w:hAnsiTheme="majorBidi" w:cstheme="majorBidi"/>
          <w:color w:val="0D0D0D"/>
          <w:sz w:val="24"/>
          <w:szCs w:val="24"/>
          <w:shd w:val="clear" w:color="auto" w:fill="FFFFFF"/>
        </w:rPr>
        <w:t xml:space="preserve">suuremate dividendimaksetega​ </w:t>
      </w:r>
      <w:r w:rsidR="00744141">
        <w:rPr>
          <w:rFonts w:asciiTheme="majorBidi" w:hAnsiTheme="majorBidi" w:cstheme="majorBidi"/>
          <w:color w:val="0D0D0D"/>
          <w:sz w:val="24"/>
          <w:szCs w:val="24"/>
          <w:shd w:val="clear" w:color="auto" w:fill="FFFFFF"/>
        </w:rPr>
        <w:t>ning</w:t>
      </w:r>
      <w:r w:rsidR="00FE5AB7">
        <w:rPr>
          <w:rFonts w:asciiTheme="majorBidi" w:hAnsiTheme="majorBidi" w:cstheme="majorBidi"/>
          <w:color w:val="0D0D0D"/>
          <w:sz w:val="24"/>
          <w:szCs w:val="24"/>
          <w:shd w:val="clear" w:color="auto" w:fill="FFFFFF"/>
        </w:rPr>
        <w:t xml:space="preserve"> </w:t>
      </w:r>
      <w:r w:rsidR="003079CC" w:rsidRPr="43E49ABD">
        <w:rPr>
          <w:rFonts w:asciiTheme="majorBidi" w:hAnsiTheme="majorBidi" w:cstheme="majorBidi"/>
          <w:color w:val="0D0D0D"/>
          <w:sz w:val="24"/>
          <w:szCs w:val="24"/>
          <w:shd w:val="clear" w:color="auto" w:fill="FFFFFF"/>
        </w:rPr>
        <w:t>ettevõt</w:t>
      </w:r>
      <w:r w:rsidR="00B90921">
        <w:rPr>
          <w:rFonts w:asciiTheme="majorBidi" w:hAnsiTheme="majorBidi" w:cstheme="majorBidi"/>
          <w:color w:val="0D0D0D"/>
          <w:sz w:val="24"/>
          <w:szCs w:val="24"/>
          <w:shd w:val="clear" w:color="auto" w:fill="FFFFFF"/>
        </w:rPr>
        <w:t>jad</w:t>
      </w:r>
      <w:r w:rsidR="003079CC" w:rsidRPr="43E49ABD">
        <w:rPr>
          <w:rFonts w:asciiTheme="majorBidi" w:hAnsiTheme="majorBidi" w:cstheme="majorBidi"/>
          <w:color w:val="0D0D0D"/>
          <w:sz w:val="24"/>
          <w:szCs w:val="24"/>
          <w:shd w:val="clear" w:color="auto" w:fill="FFFFFF"/>
        </w:rPr>
        <w:t>, kus on suurem sooline mitmekesisus, saavutavad paremaid tulemusi keskkonna-, sotsiaal- ja juhtimiskriteeriumide osas. See viitab, et mitmekesised ettevõt</w:t>
      </w:r>
      <w:r w:rsidR="00B90921">
        <w:rPr>
          <w:rFonts w:asciiTheme="majorBidi" w:hAnsiTheme="majorBidi" w:cstheme="majorBidi"/>
          <w:color w:val="0D0D0D"/>
          <w:sz w:val="24"/>
          <w:szCs w:val="24"/>
          <w:shd w:val="clear" w:color="auto" w:fill="FFFFFF"/>
        </w:rPr>
        <w:t>ja</w:t>
      </w:r>
      <w:r w:rsidR="003079CC" w:rsidRPr="43E49ABD">
        <w:rPr>
          <w:rFonts w:asciiTheme="majorBidi" w:hAnsiTheme="majorBidi" w:cstheme="majorBidi"/>
          <w:color w:val="0D0D0D"/>
          <w:sz w:val="24"/>
          <w:szCs w:val="24"/>
          <w:shd w:val="clear" w:color="auto" w:fill="FFFFFF"/>
        </w:rPr>
        <w:t>d järgivad tõenäolisemalt jätkusuutlikke ja eetilisi äripraktikaid, mis võivad parandada nende pikaajalist tulemuslikkust ja mainet.</w:t>
      </w:r>
      <w:r w:rsidR="00CC6CE5" w:rsidRPr="43E49ABD">
        <w:rPr>
          <w:rStyle w:val="Allmrkuseviide"/>
          <w:rFonts w:asciiTheme="majorBidi" w:hAnsiTheme="majorBidi" w:cstheme="majorBidi"/>
          <w:sz w:val="24"/>
          <w:szCs w:val="24"/>
        </w:rPr>
        <w:footnoteReference w:id="10"/>
      </w:r>
      <w:r w:rsidR="006A691F" w:rsidRPr="43E49ABD">
        <w:rPr>
          <w:rFonts w:asciiTheme="majorBidi" w:hAnsiTheme="majorBidi" w:cstheme="majorBidi"/>
          <w:color w:val="0D0D0D"/>
          <w:sz w:val="24"/>
          <w:szCs w:val="24"/>
          <w:shd w:val="clear" w:color="auto" w:fill="FFFFFF"/>
        </w:rPr>
        <w:t xml:space="preserve"> </w:t>
      </w:r>
    </w:p>
    <w:p w14:paraId="4432FEA0" w14:textId="77777777" w:rsidR="006A691F" w:rsidRDefault="006A691F" w:rsidP="00CD4399">
      <w:pPr>
        <w:spacing w:after="0" w:line="276" w:lineRule="auto"/>
        <w:jc w:val="lowKashida"/>
        <w:rPr>
          <w:rFonts w:asciiTheme="majorBidi" w:hAnsiTheme="majorBidi" w:cstheme="majorBidi"/>
          <w:color w:val="0D0D0D"/>
          <w:sz w:val="24"/>
          <w:szCs w:val="24"/>
          <w:shd w:val="clear" w:color="auto" w:fill="FFFFFF"/>
        </w:rPr>
      </w:pPr>
    </w:p>
    <w:p w14:paraId="77F5B82D" w14:textId="04C19815" w:rsidR="006A691F" w:rsidRDefault="00E6094F" w:rsidP="00CD4399">
      <w:pPr>
        <w:spacing w:after="0" w:line="276" w:lineRule="auto"/>
        <w:jc w:val="lowKashida"/>
        <w:rPr>
          <w:rFonts w:asciiTheme="majorBidi" w:hAnsiTheme="majorBidi" w:cstheme="majorBidi"/>
          <w:color w:val="0D0D0D"/>
          <w:sz w:val="24"/>
          <w:szCs w:val="24"/>
          <w:shd w:val="clear" w:color="auto" w:fill="FFFFFF"/>
        </w:rPr>
      </w:pPr>
      <w:r w:rsidRPr="43E49ABD">
        <w:rPr>
          <w:rFonts w:asciiTheme="majorBidi" w:hAnsiTheme="majorBidi" w:cstheme="majorBidi"/>
          <w:sz w:val="24"/>
          <w:szCs w:val="24"/>
        </w:rPr>
        <w:t>O</w:t>
      </w:r>
      <w:r w:rsidR="006A691F" w:rsidRPr="43E49ABD">
        <w:rPr>
          <w:rFonts w:asciiTheme="majorBidi" w:hAnsiTheme="majorBidi" w:cstheme="majorBidi"/>
          <w:sz w:val="24"/>
          <w:szCs w:val="24"/>
        </w:rPr>
        <w:t xml:space="preserve">n selge, et soolise tasakaalu saavutamine juhtorganites </w:t>
      </w:r>
      <w:r w:rsidR="695C124B" w:rsidRPr="43E49ABD">
        <w:rPr>
          <w:rFonts w:asciiTheme="majorBidi" w:hAnsiTheme="majorBidi" w:cstheme="majorBidi"/>
          <w:sz w:val="24"/>
          <w:szCs w:val="24"/>
        </w:rPr>
        <w:t xml:space="preserve">on </w:t>
      </w:r>
      <w:r w:rsidR="006A691F" w:rsidRPr="43E49ABD">
        <w:rPr>
          <w:rFonts w:asciiTheme="majorBidi" w:hAnsiTheme="majorBidi" w:cstheme="majorBidi"/>
          <w:sz w:val="24"/>
          <w:szCs w:val="24"/>
        </w:rPr>
        <w:t xml:space="preserve">oluline EL-i majandusliku konkurentsivõime tagamiseks globaliseerunud majanduses ning annaks liidule suhtelise eelise kolmandate riikide ees. Kuid vaatamata </w:t>
      </w:r>
      <w:r w:rsidRPr="43E49ABD">
        <w:rPr>
          <w:rFonts w:asciiTheme="majorBidi" w:hAnsiTheme="majorBidi" w:cstheme="majorBidi"/>
          <w:sz w:val="24"/>
          <w:szCs w:val="24"/>
        </w:rPr>
        <w:t>positiivsetele aspektidele</w:t>
      </w:r>
      <w:r w:rsidR="006A691F" w:rsidRPr="43E49ABD">
        <w:rPr>
          <w:rFonts w:asciiTheme="majorBidi" w:hAnsiTheme="majorBidi" w:cstheme="majorBidi"/>
          <w:sz w:val="24"/>
          <w:szCs w:val="24"/>
        </w:rPr>
        <w:t>, mida naiste kaasamine ettevõt</w:t>
      </w:r>
      <w:r w:rsidR="00B90921">
        <w:rPr>
          <w:rFonts w:asciiTheme="majorBidi" w:hAnsiTheme="majorBidi" w:cstheme="majorBidi"/>
          <w:sz w:val="24"/>
          <w:szCs w:val="24"/>
        </w:rPr>
        <w:t>jate</w:t>
      </w:r>
      <w:r w:rsidR="006A691F" w:rsidRPr="43E49ABD">
        <w:rPr>
          <w:rFonts w:asciiTheme="majorBidi" w:hAnsiTheme="majorBidi" w:cstheme="majorBidi"/>
          <w:sz w:val="24"/>
          <w:szCs w:val="24"/>
        </w:rPr>
        <w:t xml:space="preserve"> juhtorganitesse endaga kaasa toob, ulatus </w:t>
      </w:r>
      <w:r w:rsidR="006A691F" w:rsidRPr="43E49ABD">
        <w:rPr>
          <w:rFonts w:asciiTheme="majorBidi" w:hAnsiTheme="majorBidi" w:cstheme="majorBidi"/>
          <w:color w:val="0D0D0D"/>
          <w:sz w:val="24"/>
          <w:szCs w:val="24"/>
          <w:shd w:val="clear" w:color="auto" w:fill="FFFFFF"/>
        </w:rPr>
        <w:t>2022. aasta oktoobris naiste osakaal suurimate börsil noteeritud ettevõt</w:t>
      </w:r>
      <w:r w:rsidR="00B90921">
        <w:rPr>
          <w:rFonts w:asciiTheme="majorBidi" w:hAnsiTheme="majorBidi" w:cstheme="majorBidi"/>
          <w:color w:val="0D0D0D"/>
          <w:sz w:val="24"/>
          <w:szCs w:val="24"/>
          <w:shd w:val="clear" w:color="auto" w:fill="FFFFFF"/>
        </w:rPr>
        <w:t>jate</w:t>
      </w:r>
      <w:r w:rsidR="006A691F" w:rsidRPr="43E49ABD">
        <w:rPr>
          <w:rFonts w:asciiTheme="majorBidi" w:hAnsiTheme="majorBidi" w:cstheme="majorBidi"/>
          <w:color w:val="0D0D0D"/>
          <w:sz w:val="24"/>
          <w:szCs w:val="24"/>
          <w:shd w:val="clear" w:color="auto" w:fill="FFFFFF"/>
        </w:rPr>
        <w:t xml:space="preserve"> juhatustes ELi liikmesriikides vaid 32,2%-</w:t>
      </w:r>
      <w:proofErr w:type="spellStart"/>
      <w:r w:rsidR="006A691F" w:rsidRPr="43E49ABD">
        <w:rPr>
          <w:rFonts w:asciiTheme="majorBidi" w:hAnsiTheme="majorBidi" w:cstheme="majorBidi"/>
          <w:color w:val="0D0D0D"/>
          <w:sz w:val="24"/>
          <w:szCs w:val="24"/>
          <w:shd w:val="clear" w:color="auto" w:fill="FFFFFF"/>
        </w:rPr>
        <w:t>ni</w:t>
      </w:r>
      <w:proofErr w:type="spellEnd"/>
      <w:r w:rsidR="006A691F" w:rsidRPr="43E49ABD">
        <w:rPr>
          <w:rFonts w:asciiTheme="majorBidi" w:hAnsiTheme="majorBidi" w:cstheme="majorBidi"/>
          <w:color w:val="0D0D0D"/>
          <w:sz w:val="24"/>
          <w:szCs w:val="24"/>
          <w:shd w:val="clear" w:color="auto" w:fill="FFFFFF"/>
        </w:rPr>
        <w:t>; neli riiki on saavutanud juhatustes vähemalt 40%-</w:t>
      </w:r>
      <w:proofErr w:type="spellStart"/>
      <w:r w:rsidR="006A691F" w:rsidRPr="43E49ABD">
        <w:rPr>
          <w:rFonts w:asciiTheme="majorBidi" w:hAnsiTheme="majorBidi" w:cstheme="majorBidi"/>
          <w:color w:val="0D0D0D"/>
          <w:sz w:val="24"/>
          <w:szCs w:val="24"/>
          <w:shd w:val="clear" w:color="auto" w:fill="FFFFFF"/>
        </w:rPr>
        <w:t>lise</w:t>
      </w:r>
      <w:proofErr w:type="spellEnd"/>
      <w:r w:rsidR="006A691F" w:rsidRPr="43E49ABD">
        <w:rPr>
          <w:rFonts w:asciiTheme="majorBidi" w:hAnsiTheme="majorBidi" w:cstheme="majorBidi"/>
          <w:color w:val="0D0D0D"/>
          <w:sz w:val="24"/>
          <w:szCs w:val="24"/>
          <w:shd w:val="clear" w:color="auto" w:fill="FFFFFF"/>
        </w:rPr>
        <w:t xml:space="preserve"> soolise tasakaalu (FR, IT, NL, DK) ja mitu teist on ületanud 33% piiri (BE, DE, FI, ES, SE, IE, PT ja AT), kuid mõnes riigis</w:t>
      </w:r>
      <w:r w:rsidR="275D8F49" w:rsidRPr="43E49ABD">
        <w:rPr>
          <w:rFonts w:asciiTheme="majorBidi" w:hAnsiTheme="majorBidi" w:cstheme="majorBidi"/>
          <w:color w:val="0D0D0D"/>
          <w:sz w:val="24"/>
          <w:szCs w:val="24"/>
          <w:shd w:val="clear" w:color="auto" w:fill="FFFFFF"/>
        </w:rPr>
        <w:t>, sh Eestis</w:t>
      </w:r>
      <w:r w:rsidR="006A691F" w:rsidRPr="43E49ABD">
        <w:rPr>
          <w:rFonts w:asciiTheme="majorBidi" w:hAnsiTheme="majorBidi" w:cstheme="majorBidi"/>
          <w:color w:val="0D0D0D"/>
          <w:sz w:val="24"/>
          <w:szCs w:val="24"/>
          <w:shd w:val="clear" w:color="auto" w:fill="FFFFFF"/>
        </w:rPr>
        <w:t xml:space="preserve"> on naisi juhatustes endiselt vaid üks kümnest (HU, EE, CY).</w:t>
      </w:r>
      <w:r w:rsidR="006A691F" w:rsidRPr="43E49ABD">
        <w:rPr>
          <w:rStyle w:val="Allmrkuseviide"/>
          <w:rFonts w:asciiTheme="majorBidi" w:hAnsiTheme="majorBidi" w:cstheme="majorBidi"/>
          <w:color w:val="0D0D0D"/>
          <w:sz w:val="24"/>
          <w:szCs w:val="24"/>
          <w:shd w:val="clear" w:color="auto" w:fill="FFFFFF"/>
        </w:rPr>
        <w:footnoteReference w:id="11"/>
      </w:r>
    </w:p>
    <w:p w14:paraId="565D7A0C" w14:textId="77777777" w:rsidR="000A4083" w:rsidRDefault="000A4083" w:rsidP="00CD4399">
      <w:pPr>
        <w:spacing w:after="0" w:line="276" w:lineRule="auto"/>
        <w:jc w:val="lowKashida"/>
        <w:rPr>
          <w:rFonts w:asciiTheme="majorBidi" w:hAnsiTheme="majorBidi" w:cstheme="majorBidi"/>
          <w:sz w:val="24"/>
          <w:szCs w:val="24"/>
          <w:shd w:val="clear" w:color="auto" w:fill="FFFFFF"/>
        </w:rPr>
      </w:pPr>
    </w:p>
    <w:p w14:paraId="56CE5B71" w14:textId="506ED159" w:rsidR="006C6A3B" w:rsidRPr="00CC6CE5" w:rsidRDefault="006C6A3B" w:rsidP="00CD4399">
      <w:pPr>
        <w:spacing w:after="0" w:line="276" w:lineRule="auto"/>
        <w:jc w:val="lowKashida"/>
        <w:rPr>
          <w:rFonts w:asciiTheme="majorBidi" w:hAnsiTheme="majorBidi" w:cstheme="majorBidi"/>
          <w:sz w:val="24"/>
          <w:szCs w:val="24"/>
        </w:rPr>
      </w:pPr>
      <w:r>
        <w:rPr>
          <w:rFonts w:asciiTheme="majorBidi" w:hAnsiTheme="majorBidi" w:cstheme="majorBidi"/>
          <w:sz w:val="24"/>
          <w:szCs w:val="24"/>
          <w:shd w:val="clear" w:color="auto" w:fill="FFFFFF"/>
        </w:rPr>
        <w:t>Eelnevast tulenevalt on direktiivi ja eelnõu</w:t>
      </w:r>
      <w:r w:rsidRPr="00CC6CE5">
        <w:rPr>
          <w:rFonts w:asciiTheme="majorBidi" w:hAnsiTheme="majorBidi" w:cstheme="majorBidi"/>
          <w:sz w:val="24"/>
          <w:szCs w:val="24"/>
        </w:rPr>
        <w:t xml:space="preserve"> peamised eesmärgid: </w:t>
      </w:r>
    </w:p>
    <w:p w14:paraId="4596D27F" w14:textId="77777777" w:rsidR="006C6A3B" w:rsidRPr="00CC6CE5" w:rsidRDefault="006C6A3B" w:rsidP="00CD4399">
      <w:pPr>
        <w:pStyle w:val="Loendilik"/>
        <w:numPr>
          <w:ilvl w:val="0"/>
          <w:numId w:val="3"/>
        </w:num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Soolise tasakaalu tagamine aktsiaemitentide juhtorganites: eelnõu eesmärk on edendada soolist võrdõiguslikkust, parandada aktsiaemitentide juhtorganite soolist tasakaalu ja seeläbi vähendada soolist ebavõrdsust juhtimistasandil.</w:t>
      </w:r>
    </w:p>
    <w:p w14:paraId="59F59AC3" w14:textId="141800FF" w:rsidR="006C6A3B" w:rsidRPr="00CC6CE5" w:rsidRDefault="006C6A3B" w:rsidP="00CD4399">
      <w:pPr>
        <w:pStyle w:val="Loendilik"/>
        <w:numPr>
          <w:ilvl w:val="0"/>
          <w:numId w:val="3"/>
        </w:num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Aktsiaemitentide läbipaistvuse suurendamine</w:t>
      </w:r>
      <w:r w:rsidR="001967A6">
        <w:rPr>
          <w:rFonts w:asciiTheme="majorBidi" w:hAnsiTheme="majorBidi" w:cstheme="majorBidi"/>
          <w:sz w:val="24"/>
          <w:szCs w:val="24"/>
        </w:rPr>
        <w:t xml:space="preserve"> ja teabe kättesaadavuse lihtsustamine</w:t>
      </w:r>
      <w:r w:rsidRPr="00CC6CE5">
        <w:rPr>
          <w:rFonts w:asciiTheme="majorBidi" w:hAnsiTheme="majorBidi" w:cstheme="majorBidi"/>
          <w:sz w:val="24"/>
          <w:szCs w:val="24"/>
        </w:rPr>
        <w:t xml:space="preserve">: eelnõuga püütakse suurendada aktsiaemitentide läbipaistvust soolise tasakaalu osas, nõudes, et aktsiaemitendid avaldaksid teavet oma juhtorgani soolise koosseisu kohta oma veebilehel, </w:t>
      </w:r>
      <w:r w:rsidR="002F1514">
        <w:rPr>
          <w:rFonts w:asciiTheme="majorBidi" w:hAnsiTheme="majorBidi" w:cstheme="majorBidi"/>
          <w:sz w:val="24"/>
          <w:szCs w:val="24"/>
        </w:rPr>
        <w:t>lisaks</w:t>
      </w:r>
      <w:r w:rsidR="002F1514" w:rsidRPr="00CC6CE5">
        <w:rPr>
          <w:rFonts w:asciiTheme="majorBidi" w:hAnsiTheme="majorBidi" w:cstheme="majorBidi"/>
          <w:sz w:val="24"/>
          <w:szCs w:val="24"/>
        </w:rPr>
        <w:t xml:space="preserve"> </w:t>
      </w:r>
      <w:r w:rsidRPr="00CC6CE5">
        <w:rPr>
          <w:rFonts w:asciiTheme="majorBidi" w:hAnsiTheme="majorBidi" w:cstheme="majorBidi"/>
          <w:sz w:val="24"/>
          <w:szCs w:val="24"/>
        </w:rPr>
        <w:t>avaldab Finantsinspektsioon tulevikus sellekohase ülevaate oma kodulehel.</w:t>
      </w:r>
    </w:p>
    <w:p w14:paraId="3E3F0474" w14:textId="77777777" w:rsidR="006C6A3B" w:rsidRPr="00CC6CE5" w:rsidRDefault="006C6A3B" w:rsidP="00CD4399">
      <w:pPr>
        <w:pStyle w:val="Loendilik"/>
        <w:numPr>
          <w:ilvl w:val="0"/>
          <w:numId w:val="3"/>
        </w:num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 xml:space="preserve">Meetmete võtmine soolise tasakaalu saavutamiseks: eelnõu kohaselt laieneb soolise võrdõiguslikkuse ja võrdse kohtlemise voliniku pädevus, tulevikus saab volinik võtta samme ka soolise tasakaalu edendamiseks aktsiaemitentide juhtorganites. </w:t>
      </w:r>
    </w:p>
    <w:p w14:paraId="6569095D" w14:textId="074CAFDC" w:rsidR="00E9058C" w:rsidRPr="00CC6CE5" w:rsidRDefault="00E9058C" w:rsidP="00CD4399">
      <w:pPr>
        <w:spacing w:after="0" w:line="276" w:lineRule="auto"/>
        <w:jc w:val="lowKashida"/>
        <w:rPr>
          <w:rFonts w:asciiTheme="majorBidi" w:hAnsiTheme="majorBidi" w:cstheme="majorBidi"/>
          <w:sz w:val="24"/>
          <w:szCs w:val="24"/>
          <w:shd w:val="clear" w:color="auto" w:fill="FFFFFF"/>
        </w:rPr>
      </w:pPr>
    </w:p>
    <w:p w14:paraId="0C24B79B" w14:textId="3427A0CC" w:rsidR="00E625D7" w:rsidRPr="00CC6CE5" w:rsidRDefault="004C0B10" w:rsidP="00CD4399">
      <w:pPr>
        <w:pStyle w:val="Loendilik"/>
        <w:numPr>
          <w:ilvl w:val="1"/>
          <w:numId w:val="1"/>
        </w:numPr>
        <w:spacing w:after="0" w:line="276" w:lineRule="auto"/>
        <w:rPr>
          <w:rFonts w:asciiTheme="majorBidi" w:hAnsiTheme="majorBidi" w:cstheme="majorBidi"/>
          <w:b/>
          <w:bCs/>
          <w:sz w:val="24"/>
          <w:szCs w:val="24"/>
        </w:rPr>
      </w:pPr>
      <w:r w:rsidRPr="43E49ABD">
        <w:rPr>
          <w:rFonts w:asciiTheme="majorBidi" w:hAnsiTheme="majorBidi" w:cstheme="majorBidi"/>
          <w:b/>
          <w:bCs/>
          <w:sz w:val="24"/>
          <w:szCs w:val="24"/>
        </w:rPr>
        <w:t>Sooline tasakaal</w:t>
      </w:r>
      <w:r w:rsidR="00E625D7" w:rsidRPr="43E49ABD">
        <w:rPr>
          <w:rFonts w:asciiTheme="majorBidi" w:hAnsiTheme="majorBidi" w:cstheme="majorBidi"/>
          <w:b/>
          <w:bCs/>
          <w:sz w:val="24"/>
          <w:szCs w:val="24"/>
        </w:rPr>
        <w:t xml:space="preserve"> Eesti</w:t>
      </w:r>
      <w:r w:rsidRPr="43E49ABD">
        <w:rPr>
          <w:rFonts w:asciiTheme="majorBidi" w:hAnsiTheme="majorBidi" w:cstheme="majorBidi"/>
          <w:b/>
          <w:bCs/>
          <w:sz w:val="24"/>
          <w:szCs w:val="24"/>
        </w:rPr>
        <w:t xml:space="preserve"> aktsiaemitentide juhtorganites</w:t>
      </w:r>
    </w:p>
    <w:p w14:paraId="0A30DE7D" w14:textId="323C89C3" w:rsidR="00AE5274" w:rsidRDefault="00F61620" w:rsidP="00AE5274">
      <w:pPr>
        <w:spacing w:after="0" w:line="276" w:lineRule="auto"/>
        <w:jc w:val="lowKashida"/>
        <w:rPr>
          <w:rFonts w:asciiTheme="majorBidi" w:hAnsiTheme="majorBidi" w:cstheme="majorBidi"/>
          <w:color w:val="0D0D0D"/>
          <w:sz w:val="24"/>
          <w:szCs w:val="24"/>
          <w:shd w:val="clear" w:color="auto" w:fill="FFFFFF"/>
        </w:rPr>
      </w:pPr>
      <w:r w:rsidRPr="43E49ABD">
        <w:rPr>
          <w:rFonts w:asciiTheme="majorBidi" w:hAnsiTheme="majorBidi" w:cstheme="majorBidi"/>
          <w:sz w:val="24"/>
          <w:szCs w:val="24"/>
        </w:rPr>
        <w:t>Nagu eespool välja toodud, siis Eestis on naiste osakaal börsil noteeritud ettevõt</w:t>
      </w:r>
      <w:r w:rsidR="00B90921">
        <w:rPr>
          <w:rFonts w:asciiTheme="majorBidi" w:hAnsiTheme="majorBidi" w:cstheme="majorBidi"/>
          <w:sz w:val="24"/>
          <w:szCs w:val="24"/>
        </w:rPr>
        <w:t>ja</w:t>
      </w:r>
      <w:r w:rsidRPr="43E49ABD">
        <w:rPr>
          <w:rFonts w:asciiTheme="majorBidi" w:hAnsiTheme="majorBidi" w:cstheme="majorBidi"/>
          <w:sz w:val="24"/>
          <w:szCs w:val="24"/>
        </w:rPr>
        <w:t>te juhatuses üks EL-i madalamai</w:t>
      </w:r>
      <w:r w:rsidR="00AD46DF" w:rsidRPr="43E49ABD">
        <w:rPr>
          <w:rFonts w:asciiTheme="majorBidi" w:hAnsiTheme="majorBidi" w:cstheme="majorBidi"/>
          <w:sz w:val="24"/>
          <w:szCs w:val="24"/>
        </w:rPr>
        <w:t xml:space="preserve">d. </w:t>
      </w:r>
      <w:r w:rsidR="00974108" w:rsidRPr="43E49ABD">
        <w:rPr>
          <w:rFonts w:asciiTheme="majorBidi" w:hAnsiTheme="majorBidi" w:cstheme="majorBidi"/>
          <w:sz w:val="24"/>
          <w:szCs w:val="24"/>
        </w:rPr>
        <w:t>Eesti tööturgu iseloomustab meeste ja naiste vertikaalne segregatsioon, st juhtkondades on sooline lõhe tähelepanuväärselt suur</w:t>
      </w:r>
      <w:r w:rsidR="00E902AC" w:rsidRPr="43E49ABD">
        <w:rPr>
          <w:rFonts w:asciiTheme="majorBidi" w:hAnsiTheme="majorBidi" w:cstheme="majorBidi"/>
          <w:sz w:val="24"/>
          <w:szCs w:val="24"/>
        </w:rPr>
        <w:t xml:space="preserve">. </w:t>
      </w:r>
      <w:r w:rsidR="00974108" w:rsidRPr="43E49ABD">
        <w:rPr>
          <w:rFonts w:asciiTheme="majorBidi" w:hAnsiTheme="majorBidi" w:cstheme="majorBidi"/>
          <w:sz w:val="24"/>
          <w:szCs w:val="24"/>
        </w:rPr>
        <w:t>Sarnane trend, kuid vähemal määral, jätkub ka</w:t>
      </w:r>
      <w:r w:rsidR="00E902AC" w:rsidRPr="43E49ABD">
        <w:rPr>
          <w:rFonts w:asciiTheme="majorBidi" w:hAnsiTheme="majorBidi" w:cstheme="majorBidi"/>
          <w:sz w:val="24"/>
          <w:szCs w:val="24"/>
        </w:rPr>
        <w:t xml:space="preserve"> madalama astme</w:t>
      </w:r>
      <w:r w:rsidR="00974108" w:rsidRPr="43E49ABD">
        <w:rPr>
          <w:rFonts w:asciiTheme="majorBidi" w:hAnsiTheme="majorBidi" w:cstheme="majorBidi"/>
          <w:sz w:val="24"/>
          <w:szCs w:val="24"/>
        </w:rPr>
        <w:t xml:space="preserve"> juhtide seas.</w:t>
      </w:r>
      <w:r w:rsidR="00974108" w:rsidRPr="00E6094F">
        <w:rPr>
          <w:vertAlign w:val="superscript"/>
        </w:rPr>
        <w:footnoteReference w:id="12"/>
      </w:r>
      <w:r w:rsidR="00974108" w:rsidRPr="43E49ABD">
        <w:rPr>
          <w:rFonts w:asciiTheme="majorBidi" w:hAnsiTheme="majorBidi" w:cstheme="majorBidi"/>
          <w:sz w:val="24"/>
          <w:szCs w:val="24"/>
          <w:vertAlign w:val="superscript"/>
        </w:rPr>
        <w:t xml:space="preserve"> </w:t>
      </w:r>
      <w:r w:rsidR="0083452D" w:rsidRPr="43E49ABD">
        <w:rPr>
          <w:rFonts w:asciiTheme="majorBidi" w:hAnsiTheme="majorBidi" w:cstheme="majorBidi"/>
          <w:sz w:val="24"/>
          <w:szCs w:val="24"/>
        </w:rPr>
        <w:t>Veelgi enam, naiste esindatus Eestis korporatiivsete hierarhiate tipus</w:t>
      </w:r>
      <w:r w:rsidR="00E902AC" w:rsidRPr="43E49ABD">
        <w:rPr>
          <w:rFonts w:asciiTheme="majorBidi" w:hAnsiTheme="majorBidi" w:cstheme="majorBidi"/>
          <w:sz w:val="24"/>
          <w:szCs w:val="24"/>
        </w:rPr>
        <w:t xml:space="preserve"> on</w:t>
      </w:r>
      <w:r w:rsidR="0083452D" w:rsidRPr="43E49ABD">
        <w:rPr>
          <w:rFonts w:asciiTheme="majorBidi" w:hAnsiTheme="majorBidi" w:cstheme="majorBidi"/>
          <w:sz w:val="24"/>
          <w:szCs w:val="24"/>
        </w:rPr>
        <w:t xml:space="preserve"> olnud stabiilselt madal, </w:t>
      </w:r>
      <w:r w:rsidR="00E902AC" w:rsidRPr="43E49ABD">
        <w:rPr>
          <w:rFonts w:asciiTheme="majorBidi" w:hAnsiTheme="majorBidi" w:cstheme="majorBidi"/>
          <w:sz w:val="24"/>
          <w:szCs w:val="24"/>
        </w:rPr>
        <w:t xml:space="preserve">ja seega eristub </w:t>
      </w:r>
      <w:r w:rsidR="0083452D" w:rsidRPr="43E49ABD">
        <w:rPr>
          <w:rFonts w:asciiTheme="majorBidi" w:hAnsiTheme="majorBidi" w:cstheme="majorBidi"/>
          <w:sz w:val="24"/>
          <w:szCs w:val="24"/>
        </w:rPr>
        <w:t xml:space="preserve">teistest riikidest, kus see on viimase kümnendi jooksul </w:t>
      </w:r>
      <w:r w:rsidR="00904242" w:rsidRPr="43E49ABD">
        <w:rPr>
          <w:rFonts w:asciiTheme="majorBidi" w:hAnsiTheme="majorBidi" w:cstheme="majorBidi"/>
          <w:sz w:val="24"/>
          <w:szCs w:val="24"/>
        </w:rPr>
        <w:t>oluliselt</w:t>
      </w:r>
      <w:r w:rsidR="0083452D" w:rsidRPr="43E49ABD">
        <w:rPr>
          <w:rFonts w:asciiTheme="majorBidi" w:hAnsiTheme="majorBidi" w:cstheme="majorBidi"/>
          <w:sz w:val="24"/>
          <w:szCs w:val="24"/>
        </w:rPr>
        <w:t xml:space="preserve"> kasvanud. Näiteks Lätis on naiste osakaal organisatsioonide juhtorganites aastatel 2009–2019 peaaegu kahekordistunud.</w:t>
      </w:r>
      <w:r w:rsidR="003D198E">
        <w:rPr>
          <w:rStyle w:val="Allmrkuseviide"/>
          <w:rFonts w:asciiTheme="majorBidi" w:hAnsiTheme="majorBidi" w:cstheme="majorBidi"/>
          <w:sz w:val="24"/>
          <w:szCs w:val="24"/>
        </w:rPr>
        <w:footnoteReference w:id="13"/>
      </w:r>
      <w:r w:rsidR="0083452D" w:rsidRPr="43E49ABD">
        <w:rPr>
          <w:rFonts w:asciiTheme="majorBidi" w:hAnsiTheme="majorBidi" w:cstheme="majorBidi"/>
          <w:sz w:val="24"/>
          <w:szCs w:val="24"/>
        </w:rPr>
        <w:t xml:space="preserve"> </w:t>
      </w:r>
      <w:r w:rsidR="00A02A03">
        <w:rPr>
          <w:rFonts w:asciiTheme="majorBidi" w:hAnsiTheme="majorBidi" w:cstheme="majorBidi"/>
          <w:sz w:val="24"/>
          <w:szCs w:val="24"/>
        </w:rPr>
        <w:t xml:space="preserve">Kuid </w:t>
      </w:r>
      <w:r w:rsidR="00AE5274" w:rsidRPr="43E49ABD">
        <w:rPr>
          <w:rFonts w:asciiTheme="majorBidi" w:hAnsiTheme="majorBidi" w:cstheme="majorBidi"/>
          <w:color w:val="0D0D0D"/>
          <w:sz w:val="24"/>
          <w:szCs w:val="24"/>
          <w:shd w:val="clear" w:color="auto" w:fill="FFFFFF"/>
        </w:rPr>
        <w:t>Euroopa Soolise Võrdõiguslikkuse Instituudi (EIGE) andmeil on naiste osakaal</w:t>
      </w:r>
      <w:r w:rsidR="00AE5274">
        <w:rPr>
          <w:rFonts w:asciiTheme="majorBidi" w:hAnsiTheme="majorBidi" w:cstheme="majorBidi"/>
          <w:color w:val="0D0D0D"/>
          <w:sz w:val="24"/>
          <w:szCs w:val="24"/>
          <w:shd w:val="clear" w:color="auto" w:fill="FFFFFF"/>
        </w:rPr>
        <w:t xml:space="preserve"> </w:t>
      </w:r>
      <w:r w:rsidR="00AE5274" w:rsidRPr="43E49ABD">
        <w:rPr>
          <w:rFonts w:asciiTheme="majorBidi" w:hAnsiTheme="majorBidi" w:cstheme="majorBidi"/>
          <w:color w:val="0D0D0D"/>
          <w:sz w:val="24"/>
          <w:szCs w:val="24"/>
          <w:shd w:val="clear" w:color="auto" w:fill="FFFFFF"/>
        </w:rPr>
        <w:t>suuremate börsiettevõt</w:t>
      </w:r>
      <w:r w:rsidR="00AE5274">
        <w:rPr>
          <w:rFonts w:asciiTheme="majorBidi" w:hAnsiTheme="majorBidi" w:cstheme="majorBidi"/>
          <w:color w:val="0D0D0D"/>
          <w:sz w:val="24"/>
          <w:szCs w:val="24"/>
          <w:shd w:val="clear" w:color="auto" w:fill="FFFFFF"/>
        </w:rPr>
        <w:t>jat</w:t>
      </w:r>
      <w:r w:rsidR="00AE5274" w:rsidRPr="43E49ABD">
        <w:rPr>
          <w:rFonts w:asciiTheme="majorBidi" w:hAnsiTheme="majorBidi" w:cstheme="majorBidi"/>
          <w:color w:val="0D0D0D"/>
          <w:sz w:val="24"/>
          <w:szCs w:val="24"/>
          <w:shd w:val="clear" w:color="auto" w:fill="FFFFFF"/>
        </w:rPr>
        <w:t>e juhtorganites Eestis viimase kümne aasta jooksul kasvanud kõigest 3 protsendipunkti võrra (2013. aastal oli naiste osakaal 7%, 2023. aastal 10%).</w:t>
      </w:r>
      <w:r w:rsidR="00AE5274" w:rsidRPr="00AE5274">
        <w:rPr>
          <w:rFonts w:asciiTheme="majorBidi" w:hAnsiTheme="majorBidi" w:cstheme="majorBidi"/>
          <w:color w:val="0D0D0D"/>
          <w:sz w:val="24"/>
          <w:szCs w:val="24"/>
          <w:shd w:val="clear" w:color="auto" w:fill="FFFFFF"/>
        </w:rPr>
        <w:t xml:space="preserve"> </w:t>
      </w:r>
      <w:r w:rsidR="00AE5274">
        <w:rPr>
          <w:rFonts w:asciiTheme="majorBidi" w:hAnsiTheme="majorBidi" w:cstheme="majorBidi"/>
          <w:color w:val="0D0D0D"/>
          <w:sz w:val="24"/>
          <w:szCs w:val="24"/>
          <w:shd w:val="clear" w:color="auto" w:fill="FFFFFF"/>
        </w:rPr>
        <w:t>Lisaks kirjeldab s</w:t>
      </w:r>
      <w:r w:rsidR="00AE5274" w:rsidRPr="00253DB9">
        <w:rPr>
          <w:rFonts w:asciiTheme="majorBidi" w:hAnsiTheme="majorBidi" w:cstheme="majorBidi"/>
          <w:color w:val="0D0D0D"/>
          <w:sz w:val="24"/>
          <w:szCs w:val="24"/>
          <w:shd w:val="clear" w:color="auto" w:fill="FFFFFF"/>
        </w:rPr>
        <w:t>oolise võrd</w:t>
      </w:r>
      <w:r w:rsidR="00803216">
        <w:rPr>
          <w:rFonts w:asciiTheme="majorBidi" w:hAnsiTheme="majorBidi" w:cstheme="majorBidi"/>
          <w:color w:val="0D0D0D"/>
          <w:sz w:val="24"/>
          <w:szCs w:val="24"/>
          <w:shd w:val="clear" w:color="auto" w:fill="FFFFFF"/>
        </w:rPr>
        <w:t>s</w:t>
      </w:r>
      <w:r w:rsidR="00AE5274" w:rsidRPr="00253DB9">
        <w:rPr>
          <w:rFonts w:asciiTheme="majorBidi" w:hAnsiTheme="majorBidi" w:cstheme="majorBidi"/>
          <w:color w:val="0D0D0D"/>
          <w:sz w:val="24"/>
          <w:szCs w:val="24"/>
          <w:shd w:val="clear" w:color="auto" w:fill="FFFFFF"/>
        </w:rPr>
        <w:t>use olukorda juhtimises EIGE soolise võrdõiguslikkuse indeksi alanäitaja „võim“, mis mõõdab soolist tasakaalu otsustamises ja juhtimises. Majandusliku võimu alanäitaja oli Eestis 20</w:t>
      </w:r>
      <w:r w:rsidR="00AE5274">
        <w:rPr>
          <w:rFonts w:asciiTheme="majorBidi" w:hAnsiTheme="majorBidi" w:cstheme="majorBidi"/>
          <w:color w:val="0D0D0D"/>
          <w:sz w:val="24"/>
          <w:szCs w:val="24"/>
          <w:shd w:val="clear" w:color="auto" w:fill="FFFFFF"/>
        </w:rPr>
        <w:t>2</w:t>
      </w:r>
      <w:r w:rsidR="00AE5274" w:rsidRPr="00253DB9">
        <w:rPr>
          <w:rFonts w:asciiTheme="majorBidi" w:hAnsiTheme="majorBidi" w:cstheme="majorBidi"/>
          <w:color w:val="0D0D0D"/>
          <w:sz w:val="24"/>
          <w:szCs w:val="24"/>
          <w:shd w:val="clear" w:color="auto" w:fill="FFFFFF"/>
        </w:rPr>
        <w:t>3. aastal 21,8 punkti 100-st, mis jääb tugevalt maha EL riikide keskmisest skoorist  (54,7 punkti). Indeks näitab, et naiste positsioon majanduse otsustustasanditel on Eestis märgatavalt tagasihoidlik.</w:t>
      </w:r>
      <w:r w:rsidR="00AE5274">
        <w:rPr>
          <w:rStyle w:val="Allmrkuseviide"/>
          <w:rFonts w:asciiTheme="majorBidi" w:hAnsiTheme="majorBidi" w:cstheme="majorBidi"/>
          <w:color w:val="0D0D0D"/>
          <w:sz w:val="24"/>
          <w:szCs w:val="24"/>
          <w:shd w:val="clear" w:color="auto" w:fill="FFFFFF"/>
        </w:rPr>
        <w:footnoteReference w:id="14"/>
      </w:r>
      <w:r w:rsidR="00AE5274">
        <w:rPr>
          <w:rFonts w:asciiTheme="majorBidi" w:hAnsiTheme="majorBidi" w:cstheme="majorBidi"/>
          <w:color w:val="0D0D0D"/>
          <w:sz w:val="24"/>
          <w:szCs w:val="24"/>
          <w:shd w:val="clear" w:color="auto" w:fill="FFFFFF"/>
        </w:rPr>
        <w:t xml:space="preserve"> </w:t>
      </w:r>
    </w:p>
    <w:p w14:paraId="4B659B21" w14:textId="77777777" w:rsidR="00AE5274" w:rsidRDefault="00AE5274" w:rsidP="00AE5274">
      <w:pPr>
        <w:spacing w:after="0" w:line="276" w:lineRule="auto"/>
        <w:jc w:val="lowKashida"/>
        <w:rPr>
          <w:rFonts w:asciiTheme="majorBidi" w:hAnsiTheme="majorBidi" w:cstheme="majorBidi"/>
          <w:color w:val="0D0D0D"/>
          <w:sz w:val="24"/>
          <w:szCs w:val="24"/>
          <w:shd w:val="clear" w:color="auto" w:fill="FFFFFF"/>
        </w:rPr>
      </w:pPr>
    </w:p>
    <w:p w14:paraId="34F968A6" w14:textId="1CB6D302" w:rsidR="00602279" w:rsidRPr="00695F33" w:rsidRDefault="0083452D" w:rsidP="00AE5274">
      <w:pPr>
        <w:spacing w:after="0" w:line="276" w:lineRule="auto"/>
        <w:jc w:val="lowKashida"/>
        <w:rPr>
          <w:rFonts w:asciiTheme="majorBidi" w:hAnsiTheme="majorBidi" w:cstheme="majorBidi"/>
          <w:color w:val="0D0D0D"/>
          <w:sz w:val="24"/>
          <w:szCs w:val="24"/>
          <w:shd w:val="clear" w:color="auto" w:fill="FFFFFF"/>
        </w:rPr>
      </w:pPr>
      <w:r w:rsidRPr="43E49ABD">
        <w:rPr>
          <w:rFonts w:asciiTheme="majorBidi" w:hAnsiTheme="majorBidi" w:cstheme="majorBidi"/>
          <w:sz w:val="24"/>
          <w:szCs w:val="24"/>
        </w:rPr>
        <w:t xml:space="preserve">Samas </w:t>
      </w:r>
      <w:r w:rsidR="00E902AC" w:rsidRPr="43E49ABD">
        <w:rPr>
          <w:rFonts w:asciiTheme="majorBidi" w:hAnsiTheme="majorBidi" w:cstheme="majorBidi"/>
          <w:sz w:val="24"/>
          <w:szCs w:val="24"/>
        </w:rPr>
        <w:t xml:space="preserve">iseloomustab Eesti tööjõuturgu fakt, et </w:t>
      </w:r>
      <w:r w:rsidRPr="43E49ABD">
        <w:rPr>
          <w:rFonts w:asciiTheme="majorBidi" w:hAnsiTheme="majorBidi" w:cstheme="majorBidi"/>
          <w:sz w:val="24"/>
          <w:szCs w:val="24"/>
        </w:rPr>
        <w:t>madalamates juhtimistasandites on soolised erinevused väiksemad</w:t>
      </w:r>
      <w:r w:rsidR="00E902AC" w:rsidRPr="43E49ABD">
        <w:rPr>
          <w:rFonts w:asciiTheme="majorBidi" w:hAnsiTheme="majorBidi" w:cstheme="majorBidi"/>
          <w:sz w:val="24"/>
          <w:szCs w:val="24"/>
        </w:rPr>
        <w:t xml:space="preserve">. </w:t>
      </w:r>
      <w:r w:rsidR="00AE5274">
        <w:rPr>
          <w:rFonts w:asciiTheme="majorBidi" w:hAnsiTheme="majorBidi" w:cstheme="majorBidi"/>
          <w:sz w:val="24"/>
          <w:szCs w:val="24"/>
        </w:rPr>
        <w:t xml:space="preserve"> </w:t>
      </w:r>
      <w:r w:rsidR="00405692">
        <w:rPr>
          <w:rFonts w:asciiTheme="majorBidi" w:hAnsiTheme="majorBidi" w:cstheme="majorBidi"/>
          <w:sz w:val="24"/>
          <w:szCs w:val="24"/>
        </w:rPr>
        <w:t>N</w:t>
      </w:r>
      <w:r w:rsidR="00AE5274">
        <w:rPr>
          <w:rFonts w:asciiTheme="majorBidi" w:hAnsiTheme="majorBidi" w:cstheme="majorBidi"/>
          <w:sz w:val="24"/>
          <w:szCs w:val="24"/>
        </w:rPr>
        <w:t xml:space="preserve">aised </w:t>
      </w:r>
      <w:r w:rsidR="00405692">
        <w:rPr>
          <w:rFonts w:asciiTheme="majorBidi" w:hAnsiTheme="majorBidi" w:cstheme="majorBidi"/>
          <w:sz w:val="24"/>
          <w:szCs w:val="24"/>
        </w:rPr>
        <w:t xml:space="preserve">on ka </w:t>
      </w:r>
      <w:r w:rsidR="00AE5274">
        <w:rPr>
          <w:rFonts w:asciiTheme="majorBidi" w:hAnsiTheme="majorBidi" w:cstheme="majorBidi"/>
          <w:sz w:val="24"/>
          <w:szCs w:val="24"/>
        </w:rPr>
        <w:t xml:space="preserve">hea haridustasemega: </w:t>
      </w:r>
      <w:r w:rsidR="00AE5274" w:rsidRPr="43E49ABD">
        <w:rPr>
          <w:rFonts w:asciiTheme="majorBidi" w:hAnsiTheme="majorBidi" w:cstheme="majorBidi"/>
          <w:sz w:val="24"/>
          <w:szCs w:val="24"/>
        </w:rPr>
        <w:t>25–64-aastaste vanuserühmas on kõrgharidusega 52,7% naistest ja 33,7% meestest​</w:t>
      </w:r>
      <w:r w:rsidR="00AE5274">
        <w:rPr>
          <w:rFonts w:asciiTheme="majorBidi" w:hAnsiTheme="majorBidi" w:cstheme="majorBidi"/>
          <w:sz w:val="24"/>
          <w:szCs w:val="24"/>
        </w:rPr>
        <w:t>; m</w:t>
      </w:r>
      <w:r w:rsidR="00AE5274" w:rsidRPr="43E49ABD">
        <w:rPr>
          <w:rFonts w:asciiTheme="majorBidi" w:hAnsiTheme="majorBidi" w:cstheme="majorBidi"/>
          <w:sz w:val="24"/>
          <w:szCs w:val="24"/>
        </w:rPr>
        <w:t>agistrikraadiga on Eesti naistest 26,4%, samas kui meestest vaid 16,3%.</w:t>
      </w:r>
      <w:r w:rsidR="00AE5274" w:rsidRPr="43E49ABD">
        <w:rPr>
          <w:rFonts w:asciiTheme="majorBidi" w:hAnsiTheme="majorBidi" w:cstheme="majorBidi"/>
          <w:sz w:val="24"/>
          <w:szCs w:val="24"/>
          <w:vertAlign w:val="superscript"/>
        </w:rPr>
        <w:footnoteReference w:id="15"/>
      </w:r>
      <w:r w:rsidR="00AE5274" w:rsidRPr="43E49ABD">
        <w:rPr>
          <w:rFonts w:asciiTheme="majorBidi" w:hAnsiTheme="majorBidi" w:cstheme="majorBidi"/>
          <w:sz w:val="24"/>
          <w:szCs w:val="24"/>
        </w:rPr>
        <w:t xml:space="preserve"> </w:t>
      </w:r>
      <w:r w:rsidR="00E902AC" w:rsidRPr="43E49ABD">
        <w:rPr>
          <w:rFonts w:asciiTheme="majorBidi" w:hAnsiTheme="majorBidi" w:cstheme="majorBidi"/>
          <w:sz w:val="24"/>
          <w:szCs w:val="24"/>
        </w:rPr>
        <w:t xml:space="preserve">See viitab </w:t>
      </w:r>
      <w:r w:rsidRPr="43E49ABD">
        <w:rPr>
          <w:rFonts w:asciiTheme="majorBidi" w:hAnsiTheme="majorBidi" w:cstheme="majorBidi"/>
          <w:color w:val="0D0D0D"/>
          <w:sz w:val="24"/>
          <w:szCs w:val="24"/>
          <w:shd w:val="clear" w:color="auto" w:fill="FFFFFF"/>
        </w:rPr>
        <w:t xml:space="preserve">et </w:t>
      </w:r>
      <w:r w:rsidR="00E902AC" w:rsidRPr="43E49ABD">
        <w:rPr>
          <w:rFonts w:asciiTheme="majorBidi" w:hAnsiTheme="majorBidi" w:cstheme="majorBidi"/>
          <w:color w:val="0D0D0D"/>
          <w:sz w:val="24"/>
          <w:szCs w:val="24"/>
          <w:shd w:val="clear" w:color="auto" w:fill="FFFFFF"/>
        </w:rPr>
        <w:t>Eestis on</w:t>
      </w:r>
      <w:r w:rsidRPr="43E49ABD">
        <w:rPr>
          <w:rFonts w:asciiTheme="majorBidi" w:hAnsiTheme="majorBidi" w:cstheme="majorBidi"/>
          <w:color w:val="0D0D0D"/>
          <w:sz w:val="24"/>
          <w:szCs w:val="24"/>
          <w:shd w:val="clear" w:color="auto" w:fill="FFFFFF"/>
        </w:rPr>
        <w:t xml:space="preserve"> </w:t>
      </w:r>
      <w:r w:rsidR="00E6094F" w:rsidRPr="43E49ABD">
        <w:rPr>
          <w:rFonts w:asciiTheme="majorBidi" w:hAnsiTheme="majorBidi" w:cstheme="majorBidi"/>
          <w:color w:val="0D0D0D"/>
          <w:sz w:val="24"/>
          <w:szCs w:val="24"/>
          <w:shd w:val="clear" w:color="auto" w:fill="FFFFFF"/>
        </w:rPr>
        <w:t>kvalifitseeritud naiste nö</w:t>
      </w:r>
      <w:r w:rsidRPr="43E49ABD">
        <w:rPr>
          <w:rFonts w:asciiTheme="majorBidi" w:hAnsiTheme="majorBidi" w:cstheme="majorBidi"/>
          <w:color w:val="0D0D0D"/>
          <w:sz w:val="24"/>
          <w:szCs w:val="24"/>
          <w:shd w:val="clear" w:color="auto" w:fill="FFFFFF"/>
        </w:rPr>
        <w:t xml:space="preserve"> ootejärjekord</w:t>
      </w:r>
      <w:r w:rsidR="00E902AC" w:rsidRPr="43E49ABD">
        <w:rPr>
          <w:rFonts w:asciiTheme="majorBidi" w:hAnsiTheme="majorBidi" w:cstheme="majorBidi"/>
          <w:color w:val="0D0D0D"/>
          <w:sz w:val="24"/>
          <w:szCs w:val="24"/>
          <w:shd w:val="clear" w:color="auto" w:fill="FFFFFF"/>
        </w:rPr>
        <w:t xml:space="preserve"> ehk </w:t>
      </w:r>
      <w:r w:rsidR="00AE5274">
        <w:rPr>
          <w:rFonts w:asciiTheme="majorBidi" w:hAnsiTheme="majorBidi" w:cstheme="majorBidi"/>
          <w:color w:val="0D0D0D"/>
          <w:sz w:val="24"/>
          <w:szCs w:val="24"/>
          <w:shd w:val="clear" w:color="auto" w:fill="FFFFFF"/>
        </w:rPr>
        <w:t xml:space="preserve">leidub </w:t>
      </w:r>
      <w:r w:rsidR="00E902AC" w:rsidRPr="43E49ABD">
        <w:rPr>
          <w:rFonts w:asciiTheme="majorBidi" w:hAnsiTheme="majorBidi" w:cstheme="majorBidi"/>
          <w:color w:val="0D0D0D"/>
          <w:sz w:val="24"/>
          <w:szCs w:val="24"/>
          <w:shd w:val="clear" w:color="auto" w:fill="FFFFFF"/>
        </w:rPr>
        <w:t>kvalifitseeritud naisi, keda võiks kaasata juhtorganitesse</w:t>
      </w:r>
      <w:r w:rsidRPr="43E49ABD">
        <w:rPr>
          <w:rFonts w:asciiTheme="majorBidi" w:hAnsiTheme="majorBidi" w:cstheme="majorBidi"/>
          <w:color w:val="0D0D0D"/>
          <w:sz w:val="24"/>
          <w:szCs w:val="24"/>
          <w:shd w:val="clear" w:color="auto" w:fill="FFFFFF"/>
        </w:rPr>
        <w:t>.</w:t>
      </w:r>
      <w:r w:rsidRPr="43E49ABD">
        <w:rPr>
          <w:rStyle w:val="Allmrkuseviide"/>
          <w:rFonts w:asciiTheme="majorBidi" w:hAnsiTheme="majorBidi" w:cstheme="majorBidi"/>
          <w:color w:val="0D0D0D"/>
          <w:sz w:val="24"/>
          <w:szCs w:val="24"/>
          <w:shd w:val="clear" w:color="auto" w:fill="FFFFFF"/>
        </w:rPr>
        <w:footnoteReference w:id="16"/>
      </w:r>
    </w:p>
    <w:p w14:paraId="4332D812" w14:textId="26FFDD5B" w:rsidR="0095011B" w:rsidRDefault="00893947" w:rsidP="007505D0">
      <w:pPr>
        <w:keepNext/>
        <w:spacing w:after="0" w:line="276" w:lineRule="auto"/>
        <w:jc w:val="center"/>
      </w:pPr>
      <w:r>
        <w:rPr>
          <w:noProof/>
        </w:rPr>
        <w:drawing>
          <wp:inline distT="0" distB="0" distL="0" distR="0" wp14:anchorId="2D4CFD33" wp14:editId="7E4D57B9">
            <wp:extent cx="4876800" cy="3067889"/>
            <wp:effectExtent l="0" t="0" r="0" b="0"/>
            <wp:docPr id="2140605690" name="Pilt 2" descr="Pilt, millel on kujutatud järjekord, tekst, Diagramm, diagram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605690" name="Pilt 2" descr="Pilt, millel on kujutatud järjekord, tekst, Diagramm, diagramm&#10;&#10;Kirjeldus on genereeritud automaatsel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907647" cy="3087294"/>
                    </a:xfrm>
                    <a:prstGeom prst="rect">
                      <a:avLst/>
                    </a:prstGeom>
                    <a:noFill/>
                    <a:ln>
                      <a:noFill/>
                    </a:ln>
                  </pic:spPr>
                </pic:pic>
              </a:graphicData>
            </a:graphic>
          </wp:inline>
        </w:drawing>
      </w:r>
    </w:p>
    <w:p w14:paraId="142B546B" w14:textId="19A7BB9F" w:rsidR="000A4083" w:rsidRDefault="0095011B" w:rsidP="007505D0">
      <w:pPr>
        <w:pStyle w:val="Pealdis"/>
        <w:jc w:val="lowKashida"/>
        <w:rPr>
          <w:rFonts w:asciiTheme="majorBidi" w:hAnsiTheme="majorBidi" w:cstheme="majorBidi"/>
          <w:sz w:val="24"/>
          <w:szCs w:val="24"/>
        </w:rPr>
      </w:pPr>
      <w:r>
        <w:t xml:space="preserve">Joonis </w:t>
      </w:r>
      <w:r w:rsidR="006D3338">
        <w:fldChar w:fldCharType="begin"/>
      </w:r>
      <w:r w:rsidR="006D3338">
        <w:instrText xml:space="preserve"> SEQ Joonis \* ARABIC </w:instrText>
      </w:r>
      <w:r w:rsidR="006D3338">
        <w:fldChar w:fldCharType="separate"/>
      </w:r>
      <w:r>
        <w:rPr>
          <w:noProof/>
        </w:rPr>
        <w:t>1</w:t>
      </w:r>
      <w:r w:rsidR="006D3338">
        <w:rPr>
          <w:noProof/>
        </w:rPr>
        <w:fldChar w:fldCharType="end"/>
      </w:r>
      <w:r>
        <w:t xml:space="preserve">. Naiste osakaalsuurimate börsil noteeritud äriühingute juhtkondades võrreldes EL-i keskmisega (roheline – EL </w:t>
      </w:r>
      <w:r w:rsidR="00632855">
        <w:t xml:space="preserve">keskmine </w:t>
      </w:r>
      <w:r>
        <w:t xml:space="preserve">naised nõukogus; </w:t>
      </w:r>
      <w:r w:rsidR="00632855">
        <w:t xml:space="preserve">sinine – EE naised nõukogus; roosa – EL keskmine naised juhatuses; </w:t>
      </w:r>
      <w:r>
        <w:t>oranž – EE naised juhatuses;)</w:t>
      </w:r>
      <w:r w:rsidR="00893947">
        <w:rPr>
          <w:rStyle w:val="Allmrkuseviide"/>
        </w:rPr>
        <w:footnoteReference w:id="17"/>
      </w:r>
    </w:p>
    <w:p w14:paraId="57F779E4" w14:textId="749C8C78" w:rsidR="002F1514" w:rsidRDefault="002F1514" w:rsidP="00A21002">
      <w:pPr>
        <w:spacing w:after="0" w:line="276" w:lineRule="auto"/>
        <w:jc w:val="lowKashida"/>
        <w:rPr>
          <w:rFonts w:asciiTheme="majorBidi" w:hAnsiTheme="majorBidi" w:cstheme="majorBidi"/>
          <w:color w:val="0D0D0D"/>
          <w:sz w:val="24"/>
          <w:szCs w:val="24"/>
          <w:shd w:val="clear" w:color="auto" w:fill="FFFFFF"/>
        </w:rPr>
      </w:pPr>
      <w:r>
        <w:rPr>
          <w:rFonts w:asciiTheme="majorBidi" w:hAnsiTheme="majorBidi" w:cstheme="majorBidi"/>
          <w:sz w:val="24"/>
          <w:szCs w:val="24"/>
        </w:rPr>
        <w:t>V</w:t>
      </w:r>
      <w:r w:rsidR="00974108" w:rsidRPr="43E49ABD">
        <w:rPr>
          <w:rFonts w:asciiTheme="majorBidi" w:hAnsiTheme="majorBidi" w:cstheme="majorBidi"/>
          <w:color w:val="0D0D0D"/>
          <w:sz w:val="24"/>
          <w:szCs w:val="24"/>
          <w:shd w:val="clear" w:color="auto" w:fill="FFFFFF"/>
        </w:rPr>
        <w:t xml:space="preserve">ähemalt üks naiste alaesindatuse põhjus on see, et üldiselt ei usuta, et </w:t>
      </w:r>
      <w:proofErr w:type="spellStart"/>
      <w:r w:rsidR="00E902AC" w:rsidRPr="43E49ABD">
        <w:rPr>
          <w:rFonts w:asciiTheme="majorBidi" w:hAnsiTheme="majorBidi" w:cstheme="majorBidi"/>
          <w:color w:val="0D0D0D"/>
          <w:sz w:val="24"/>
          <w:szCs w:val="24"/>
          <w:shd w:val="clear" w:color="auto" w:fill="FFFFFF"/>
        </w:rPr>
        <w:t>naisjuhid</w:t>
      </w:r>
      <w:proofErr w:type="spellEnd"/>
      <w:r w:rsidR="00E902AC" w:rsidRPr="43E49ABD">
        <w:rPr>
          <w:rFonts w:asciiTheme="majorBidi" w:hAnsiTheme="majorBidi" w:cstheme="majorBidi"/>
          <w:color w:val="0D0D0D"/>
          <w:sz w:val="24"/>
          <w:szCs w:val="24"/>
          <w:shd w:val="clear" w:color="auto" w:fill="FFFFFF"/>
        </w:rPr>
        <w:t xml:space="preserve"> </w:t>
      </w:r>
      <w:r w:rsidR="00974108" w:rsidRPr="43E49ABD">
        <w:rPr>
          <w:rFonts w:asciiTheme="majorBidi" w:hAnsiTheme="majorBidi" w:cstheme="majorBidi"/>
          <w:color w:val="0D0D0D"/>
          <w:sz w:val="24"/>
          <w:szCs w:val="24"/>
          <w:shd w:val="clear" w:color="auto" w:fill="FFFFFF"/>
        </w:rPr>
        <w:t>tuleks organisatsioonidele kasuks.</w:t>
      </w:r>
      <w:r w:rsidR="00974108" w:rsidRPr="43E49ABD">
        <w:rPr>
          <w:rStyle w:val="Allmrkuseviide"/>
          <w:rFonts w:asciiTheme="majorBidi" w:hAnsiTheme="majorBidi" w:cstheme="majorBidi"/>
          <w:sz w:val="24"/>
          <w:szCs w:val="24"/>
        </w:rPr>
        <w:footnoteReference w:id="18"/>
      </w:r>
      <w:r w:rsidR="00355EDD">
        <w:rPr>
          <w:rFonts w:asciiTheme="majorBidi" w:hAnsiTheme="majorBidi" w:cstheme="majorBidi"/>
          <w:color w:val="0D0D0D"/>
          <w:sz w:val="24"/>
          <w:szCs w:val="24"/>
          <w:shd w:val="clear" w:color="auto" w:fill="FFFFFF"/>
        </w:rPr>
        <w:t xml:space="preserve"> </w:t>
      </w:r>
      <w:r w:rsidR="00355EDD" w:rsidRPr="00355EDD">
        <w:rPr>
          <w:rFonts w:asciiTheme="majorBidi" w:hAnsiTheme="majorBidi" w:cstheme="majorBidi"/>
          <w:color w:val="0D0D0D"/>
          <w:sz w:val="24"/>
          <w:szCs w:val="24"/>
          <w:shd w:val="clear" w:color="auto" w:fill="FFFFFF"/>
        </w:rPr>
        <w:t>Eesti elanike arvamus, nagu oleks mehed paremad juhid kui naised, on soolise võrdsuse monitooringu andmeil alates 2009. aastast pidevalt vähenenud (2009. aastal arvas nii 43% Eesti elanikest, 2021. aastal 27%).</w:t>
      </w:r>
      <w:r w:rsidR="00681BB1">
        <w:rPr>
          <w:rStyle w:val="Allmrkuseviide"/>
          <w:rFonts w:asciiTheme="majorBidi" w:hAnsiTheme="majorBidi" w:cstheme="majorBidi"/>
          <w:color w:val="0D0D0D"/>
          <w:sz w:val="24"/>
          <w:szCs w:val="24"/>
          <w:shd w:val="clear" w:color="auto" w:fill="FFFFFF"/>
        </w:rPr>
        <w:footnoteReference w:id="19"/>
      </w:r>
      <w:r w:rsidR="00355EDD" w:rsidRPr="00355EDD">
        <w:rPr>
          <w:rFonts w:asciiTheme="majorBidi" w:hAnsiTheme="majorBidi" w:cstheme="majorBidi"/>
          <w:color w:val="0D0D0D"/>
          <w:sz w:val="24"/>
          <w:szCs w:val="24"/>
          <w:shd w:val="clear" w:color="auto" w:fill="FFFFFF"/>
        </w:rPr>
        <w:t xml:space="preserve"> Kusjuures need, kelle otsene ülemus on või oli viimati naine, leiavad harvem, et mehed on paremad juhid. </w:t>
      </w:r>
      <w:r w:rsidR="00355EDD" w:rsidRPr="00681BB1">
        <w:rPr>
          <w:rFonts w:asciiTheme="majorBidi" w:hAnsiTheme="majorBidi" w:cstheme="majorBidi"/>
          <w:color w:val="0D0D0D"/>
          <w:sz w:val="24"/>
          <w:szCs w:val="24"/>
          <w:shd w:val="clear" w:color="auto" w:fill="FFFFFF"/>
        </w:rPr>
        <w:t xml:space="preserve">Monitooringu </w:t>
      </w:r>
      <w:r w:rsidR="00355EDD" w:rsidRPr="00355EDD">
        <w:rPr>
          <w:rFonts w:asciiTheme="majorBidi" w:hAnsiTheme="majorBidi" w:cstheme="majorBidi"/>
          <w:color w:val="0D0D0D"/>
          <w:sz w:val="24"/>
          <w:szCs w:val="24"/>
          <w:shd w:val="clear" w:color="auto" w:fill="FFFFFF"/>
        </w:rPr>
        <w:t>andmeil arvab 56% naistest ja ainult 36% meestest, et ettevõtetele oleks kasulik, kui juhtivatel kohtadel oleks praegusest rohkem naisi. Naiste seas on enam neid, kes peavad soolist tasakaalu oluliseks nii erinevate poliitiliste otsustajate kui ka ettevõtete tippjuhtide seas. Meeste hulgas on neid vähem ja kõige vähem peavad mehed võrreldes naistega vajalikuks soolist tasakaalu eraettevõtete tippjuhtide hulgas.</w:t>
      </w:r>
      <w:r w:rsidR="00681BB1">
        <w:rPr>
          <w:rStyle w:val="Allmrkuseviide"/>
          <w:rFonts w:asciiTheme="majorBidi" w:hAnsiTheme="majorBidi" w:cstheme="majorBidi"/>
          <w:color w:val="0D0D0D"/>
          <w:sz w:val="24"/>
          <w:szCs w:val="24"/>
          <w:shd w:val="clear" w:color="auto" w:fill="FFFFFF"/>
        </w:rPr>
        <w:footnoteReference w:id="20"/>
      </w:r>
      <w:r w:rsidR="00355EDD" w:rsidRPr="00355EDD">
        <w:rPr>
          <w:rFonts w:asciiTheme="majorBidi" w:hAnsiTheme="majorBidi" w:cstheme="majorBidi"/>
          <w:color w:val="0D0D0D"/>
          <w:sz w:val="24"/>
          <w:szCs w:val="24"/>
          <w:shd w:val="clear" w:color="auto" w:fill="FFFFFF"/>
        </w:rPr>
        <w:t xml:space="preserve"> </w:t>
      </w:r>
      <w:r w:rsidR="00A02A03">
        <w:rPr>
          <w:rFonts w:asciiTheme="majorBidi" w:hAnsiTheme="majorBidi" w:cstheme="majorBidi"/>
          <w:color w:val="0D0D0D"/>
          <w:sz w:val="24"/>
          <w:szCs w:val="24"/>
          <w:shd w:val="clear" w:color="auto" w:fill="FFFFFF"/>
        </w:rPr>
        <w:t>Eeltoodu kõrval on v</w:t>
      </w:r>
      <w:r w:rsidRPr="43E49ABD">
        <w:rPr>
          <w:rFonts w:asciiTheme="majorBidi" w:hAnsiTheme="majorBidi" w:cstheme="majorBidi"/>
          <w:sz w:val="24"/>
          <w:szCs w:val="24"/>
        </w:rPr>
        <w:t>ertikaalse segregatsiooni põhjus</w:t>
      </w:r>
      <w:r w:rsidRPr="43E49ABD">
        <w:rPr>
          <w:rFonts w:asciiTheme="majorBidi" w:hAnsiTheme="majorBidi" w:cstheme="majorBidi"/>
          <w:color w:val="0D0D0D"/>
          <w:sz w:val="24"/>
          <w:szCs w:val="24"/>
          <w:shd w:val="clear" w:color="auto" w:fill="FFFFFF"/>
        </w:rPr>
        <w:t xml:space="preserve">eks </w:t>
      </w:r>
      <w:r>
        <w:rPr>
          <w:rFonts w:asciiTheme="majorBidi" w:hAnsiTheme="majorBidi" w:cstheme="majorBidi"/>
          <w:color w:val="0D0D0D"/>
          <w:sz w:val="24"/>
          <w:szCs w:val="24"/>
          <w:shd w:val="clear" w:color="auto" w:fill="FFFFFF"/>
        </w:rPr>
        <w:t xml:space="preserve">ka </w:t>
      </w:r>
      <w:r w:rsidRPr="43E49ABD">
        <w:rPr>
          <w:rFonts w:asciiTheme="majorBidi" w:hAnsiTheme="majorBidi" w:cstheme="majorBidi"/>
          <w:color w:val="0D0D0D"/>
          <w:sz w:val="24"/>
          <w:szCs w:val="24"/>
          <w:shd w:val="clear" w:color="auto" w:fill="FFFFFF"/>
        </w:rPr>
        <w:t>fakt, et naised tõusevad sageli karjääriredelil aeglasemalt kui mehed, isegi kui nad töötavad samades ametites ja majandusharudes</w:t>
      </w:r>
      <w:r w:rsidR="00FB7FA1">
        <w:rPr>
          <w:rFonts w:asciiTheme="majorBidi" w:hAnsiTheme="majorBidi" w:cstheme="majorBidi"/>
          <w:color w:val="0D0D0D"/>
          <w:sz w:val="24"/>
          <w:szCs w:val="24"/>
          <w:shd w:val="clear" w:color="auto" w:fill="FFFFFF"/>
        </w:rPr>
        <w:t xml:space="preserve">. Osati võib olla see seotud </w:t>
      </w:r>
      <w:r w:rsidR="00A21002">
        <w:rPr>
          <w:rFonts w:asciiTheme="majorBidi" w:hAnsiTheme="majorBidi" w:cstheme="majorBidi"/>
          <w:color w:val="0D0D0D"/>
          <w:sz w:val="24"/>
          <w:szCs w:val="24"/>
          <w:shd w:val="clear" w:color="auto" w:fill="FFFFFF"/>
        </w:rPr>
        <w:t>trendiga, et meestel on naistest erinevad sotsiaalsed võrgustikud, mis edendavad nende karjääri.</w:t>
      </w:r>
      <w:r w:rsidR="00FB7FA1">
        <w:rPr>
          <w:rStyle w:val="Allmrkuseviide"/>
          <w:rFonts w:asciiTheme="majorBidi" w:hAnsiTheme="majorBidi" w:cstheme="majorBidi"/>
          <w:color w:val="0D0D0D"/>
          <w:sz w:val="24"/>
          <w:szCs w:val="24"/>
          <w:shd w:val="clear" w:color="auto" w:fill="FFFFFF"/>
        </w:rPr>
        <w:footnoteReference w:id="21"/>
      </w:r>
      <w:r w:rsidR="00FB7FA1">
        <w:rPr>
          <w:rFonts w:asciiTheme="majorBidi" w:hAnsiTheme="majorBidi" w:cstheme="majorBidi"/>
          <w:color w:val="0D0D0D"/>
          <w:sz w:val="24"/>
          <w:szCs w:val="24"/>
          <w:shd w:val="clear" w:color="auto" w:fill="FFFFFF"/>
        </w:rPr>
        <w:t>. Igal juhul mõjutab taoline suundumus</w:t>
      </w:r>
      <w:r w:rsidRPr="43E49ABD">
        <w:rPr>
          <w:rFonts w:asciiTheme="majorBidi" w:hAnsiTheme="majorBidi" w:cstheme="majorBidi"/>
          <w:color w:val="0D0D0D"/>
          <w:sz w:val="24"/>
          <w:szCs w:val="24"/>
          <w:shd w:val="clear" w:color="auto" w:fill="FFFFFF"/>
        </w:rPr>
        <w:t xml:space="preserve"> omakorda negatiivselt naiste osakaalu ettevõtete juhtkondades ehk nö klaaslagi piirab naiste ligipääsu juhtivatele ametikohtadele.</w:t>
      </w:r>
      <w:r w:rsidRPr="43E49ABD">
        <w:rPr>
          <w:rFonts w:asciiTheme="majorBidi" w:hAnsiTheme="majorBidi" w:cstheme="majorBidi"/>
          <w:sz w:val="24"/>
          <w:szCs w:val="24"/>
          <w:shd w:val="clear" w:color="auto" w:fill="FFFFFF"/>
          <w:vertAlign w:val="superscript"/>
        </w:rPr>
        <w:footnoteReference w:id="22"/>
      </w:r>
    </w:p>
    <w:p w14:paraId="2BDAF8B4" w14:textId="77777777" w:rsidR="00B257F8" w:rsidRPr="00E902AC" w:rsidRDefault="00B257F8" w:rsidP="00B257F8">
      <w:pPr>
        <w:spacing w:after="0" w:line="276" w:lineRule="auto"/>
        <w:jc w:val="lowKashida"/>
        <w:rPr>
          <w:rFonts w:asciiTheme="majorBidi" w:hAnsiTheme="majorBidi" w:cstheme="majorBidi"/>
          <w:color w:val="0D0D0D" w:themeColor="text1" w:themeTint="F2"/>
          <w:sz w:val="24"/>
          <w:szCs w:val="24"/>
        </w:rPr>
      </w:pPr>
    </w:p>
    <w:p w14:paraId="01A830CC" w14:textId="379D7B71" w:rsidR="00405692" w:rsidRPr="00741350" w:rsidRDefault="00405692" w:rsidP="00AB0FD8">
      <w:pPr>
        <w:spacing w:after="0" w:line="276" w:lineRule="auto"/>
        <w:jc w:val="lowKashida"/>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 xml:space="preserve">Direktiivi fookuses on soolise tasakaalu parandamine aktsiaemitentide juhtorganites just seetõttu, et </w:t>
      </w:r>
      <w:r w:rsidR="00AB0FD8">
        <w:rPr>
          <w:rFonts w:asciiTheme="majorBidi" w:hAnsiTheme="majorBidi" w:cstheme="majorBidi"/>
          <w:sz w:val="24"/>
          <w:szCs w:val="24"/>
          <w:shd w:val="clear" w:color="auto" w:fill="FFFFFF"/>
        </w:rPr>
        <w:t>s</w:t>
      </w:r>
      <w:r w:rsidRPr="00741350">
        <w:rPr>
          <w:rFonts w:asciiTheme="majorBidi" w:hAnsiTheme="majorBidi" w:cstheme="majorBidi"/>
          <w:sz w:val="24"/>
          <w:szCs w:val="24"/>
          <w:shd w:val="clear" w:color="auto" w:fill="FFFFFF"/>
        </w:rPr>
        <w:t>uuremad börsiettevõtted</w:t>
      </w:r>
      <w:r w:rsidR="005B3588">
        <w:rPr>
          <w:rFonts w:asciiTheme="majorBidi" w:hAnsiTheme="majorBidi" w:cstheme="majorBidi"/>
          <w:sz w:val="24"/>
          <w:szCs w:val="24"/>
          <w:shd w:val="clear" w:color="auto" w:fill="FFFFFF"/>
        </w:rPr>
        <w:t xml:space="preserve"> </w:t>
      </w:r>
      <w:r>
        <w:rPr>
          <w:rFonts w:asciiTheme="majorBidi" w:hAnsiTheme="majorBidi" w:cstheme="majorBidi"/>
          <w:sz w:val="24"/>
          <w:szCs w:val="24"/>
          <w:shd w:val="clear" w:color="auto" w:fill="FFFFFF"/>
        </w:rPr>
        <w:t xml:space="preserve">on </w:t>
      </w:r>
      <w:r w:rsidRPr="00741350">
        <w:rPr>
          <w:rFonts w:asciiTheme="majorBidi" w:hAnsiTheme="majorBidi" w:cstheme="majorBidi"/>
          <w:sz w:val="24"/>
          <w:szCs w:val="24"/>
          <w:shd w:val="clear" w:color="auto" w:fill="FFFFFF"/>
        </w:rPr>
        <w:t xml:space="preserve">suurt majanduslikku ja sotsiaalset mõju omavad institutsioonid, kellel on ühiskonnas väljapaistev roll, seades eeskuju ka teistele organisatsioonidele. Selliste organisatsioonide eeskuju võib innustada soolise tasakaalu eesmärke seadma ka teisi, hetkel regulatsiooni alt välja jäävaid ettevõtteid ja organisatsioone, suurendades nii laiemalt soolist tasakaalu juhtimises ja ühiskonna otsustusprotsessides osalemises. Arvestades börsiettevõtete arvu ei too naiste suurem kaasatus juhtkondades ilmselt otseselt kaasa mõju Eesti soolisele palgalõhele, küll aga võib kaudselt läbi laiema ühiskondliku mõju panustada palgalõhe vähenemisesse. </w:t>
      </w:r>
    </w:p>
    <w:p w14:paraId="2F4484E4" w14:textId="77777777" w:rsidR="00405692" w:rsidRDefault="00405692" w:rsidP="00F44AE0">
      <w:pPr>
        <w:spacing w:after="0" w:line="276" w:lineRule="auto"/>
        <w:jc w:val="lowKashida"/>
        <w:rPr>
          <w:rFonts w:asciiTheme="majorBidi" w:hAnsiTheme="majorBidi" w:cstheme="majorBidi"/>
          <w:sz w:val="24"/>
          <w:szCs w:val="24"/>
          <w:shd w:val="clear" w:color="auto" w:fill="FFFFFF"/>
        </w:rPr>
      </w:pPr>
    </w:p>
    <w:p w14:paraId="113A122F" w14:textId="2F956C21" w:rsidR="00F44AE0" w:rsidRDefault="005B3588" w:rsidP="00F44AE0">
      <w:pPr>
        <w:spacing w:after="0" w:line="276" w:lineRule="auto"/>
        <w:jc w:val="lowKashida"/>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P</w:t>
      </w:r>
      <w:r w:rsidR="00405692">
        <w:rPr>
          <w:rFonts w:asciiTheme="majorBidi" w:hAnsiTheme="majorBidi" w:cstheme="majorBidi"/>
          <w:sz w:val="24"/>
          <w:szCs w:val="24"/>
          <w:shd w:val="clear" w:color="auto" w:fill="FFFFFF"/>
        </w:rPr>
        <w:t>ositiivne e</w:t>
      </w:r>
      <w:r w:rsidR="00F44AE0" w:rsidRPr="00695F33">
        <w:rPr>
          <w:rFonts w:asciiTheme="majorBidi" w:hAnsiTheme="majorBidi" w:cstheme="majorBidi"/>
          <w:sz w:val="24"/>
          <w:szCs w:val="24"/>
          <w:shd w:val="clear" w:color="auto" w:fill="FFFFFF"/>
        </w:rPr>
        <w:t xml:space="preserve">rimeede aitab organisatsioonide tasandil suurendada teadlikkust soolise võrdsuse edendamisest ning seab konkreetsete nõuete kaudu stiimuli soolise tasakaalu suurendamiseks vajalike tegevuste rakendamiseks, mh võib see kaasa tuua näiteks soolist tasakaalu arvestavate värbamis- ja personalipraktikate ja talendipoliitika, sh </w:t>
      </w:r>
      <w:proofErr w:type="spellStart"/>
      <w:r w:rsidR="00F44AE0" w:rsidRPr="00695F33">
        <w:rPr>
          <w:rFonts w:asciiTheme="majorBidi" w:hAnsiTheme="majorBidi" w:cstheme="majorBidi"/>
          <w:sz w:val="24"/>
          <w:szCs w:val="24"/>
          <w:shd w:val="clear" w:color="auto" w:fill="FFFFFF"/>
        </w:rPr>
        <w:t>naisjuhtide</w:t>
      </w:r>
      <w:proofErr w:type="spellEnd"/>
      <w:r w:rsidR="00F44AE0" w:rsidRPr="00695F33">
        <w:rPr>
          <w:rFonts w:asciiTheme="majorBidi" w:hAnsiTheme="majorBidi" w:cstheme="majorBidi"/>
          <w:sz w:val="24"/>
          <w:szCs w:val="24"/>
          <w:shd w:val="clear" w:color="auto" w:fill="FFFFFF"/>
        </w:rPr>
        <w:t xml:space="preserve"> järelkasvu toetavate tegevuste senisest laialdasemat ja süsteemsemat kasutuselevõttu ning soolist võrdsust toetava organisatsioonikultuuri arendamist. </w:t>
      </w:r>
      <w:r w:rsidR="00405692">
        <w:rPr>
          <w:rFonts w:asciiTheme="majorBidi" w:hAnsiTheme="majorBidi" w:cstheme="majorBidi"/>
          <w:sz w:val="24"/>
          <w:szCs w:val="24"/>
          <w:shd w:val="clear" w:color="auto" w:fill="FFFFFF"/>
        </w:rPr>
        <w:t>N</w:t>
      </w:r>
      <w:r w:rsidR="002F1514" w:rsidRPr="00355EDD">
        <w:rPr>
          <w:rFonts w:asciiTheme="majorBidi" w:hAnsiTheme="majorBidi" w:cstheme="majorBidi"/>
          <w:color w:val="0D0D0D"/>
          <w:sz w:val="24"/>
          <w:szCs w:val="24"/>
          <w:shd w:val="clear" w:color="auto" w:fill="FFFFFF"/>
        </w:rPr>
        <w:t xml:space="preserve">aiste senisest suurem osalus ja nähtavus </w:t>
      </w:r>
      <w:r w:rsidR="00405692">
        <w:rPr>
          <w:rFonts w:asciiTheme="majorBidi" w:hAnsiTheme="majorBidi" w:cstheme="majorBidi"/>
          <w:color w:val="0D0D0D"/>
          <w:sz w:val="24"/>
          <w:szCs w:val="24"/>
          <w:shd w:val="clear" w:color="auto" w:fill="FFFFFF"/>
        </w:rPr>
        <w:t xml:space="preserve">võib </w:t>
      </w:r>
      <w:r w:rsidR="002F1514" w:rsidRPr="00355EDD">
        <w:rPr>
          <w:rFonts w:asciiTheme="majorBidi" w:hAnsiTheme="majorBidi" w:cstheme="majorBidi"/>
          <w:color w:val="0D0D0D"/>
          <w:sz w:val="24"/>
          <w:szCs w:val="24"/>
          <w:shd w:val="clear" w:color="auto" w:fill="FFFFFF"/>
        </w:rPr>
        <w:t>tippjuhtimises positiivse muutusena kaasa tuua seniste kultuuriliste ja ühiskondlike sooliste eelarvamuste murenemise, mille kohaselt mehed sobivad naistest paremini juhtideks.</w:t>
      </w:r>
    </w:p>
    <w:p w14:paraId="49EB0A92" w14:textId="77777777" w:rsidR="00F44AE0" w:rsidRPr="00695F33" w:rsidRDefault="00F44AE0" w:rsidP="00695F33">
      <w:pPr>
        <w:spacing w:after="0" w:line="276" w:lineRule="auto"/>
        <w:jc w:val="lowKashida"/>
        <w:rPr>
          <w:rFonts w:asciiTheme="majorBidi" w:hAnsiTheme="majorBidi" w:cstheme="majorBidi"/>
          <w:sz w:val="24"/>
          <w:szCs w:val="24"/>
          <w:shd w:val="clear" w:color="auto" w:fill="FFFFFF"/>
        </w:rPr>
      </w:pPr>
    </w:p>
    <w:p w14:paraId="3AA01E67" w14:textId="04E18339" w:rsidR="00962831" w:rsidRDefault="00F44AE0" w:rsidP="00CD4399">
      <w:pPr>
        <w:spacing w:after="0" w:line="276" w:lineRule="auto"/>
        <w:jc w:val="lowKashida"/>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N</w:t>
      </w:r>
      <w:r w:rsidR="0099367D">
        <w:rPr>
          <w:rFonts w:asciiTheme="majorBidi" w:hAnsiTheme="majorBidi" w:cstheme="majorBidi"/>
          <w:sz w:val="24"/>
          <w:szCs w:val="24"/>
          <w:shd w:val="clear" w:color="auto" w:fill="FFFFFF"/>
        </w:rPr>
        <w:t xml:space="preserve">iisiis on </w:t>
      </w:r>
      <w:r w:rsidR="00DF04F8">
        <w:rPr>
          <w:rFonts w:asciiTheme="majorBidi" w:hAnsiTheme="majorBidi" w:cstheme="majorBidi"/>
          <w:sz w:val="24"/>
          <w:szCs w:val="24"/>
          <w:shd w:val="clear" w:color="auto" w:fill="FFFFFF"/>
        </w:rPr>
        <w:t>asjakohane direktiivi eesmärk suurendada soolist tasakaalu</w:t>
      </w:r>
      <w:r w:rsidR="00405692">
        <w:rPr>
          <w:rFonts w:asciiTheme="majorBidi" w:hAnsiTheme="majorBidi" w:cstheme="majorBidi"/>
          <w:sz w:val="24"/>
          <w:szCs w:val="24"/>
          <w:shd w:val="clear" w:color="auto" w:fill="FFFFFF"/>
        </w:rPr>
        <w:t xml:space="preserve"> just</w:t>
      </w:r>
      <w:r w:rsidR="00DF04F8">
        <w:rPr>
          <w:rFonts w:asciiTheme="majorBidi" w:hAnsiTheme="majorBidi" w:cstheme="majorBidi"/>
          <w:sz w:val="24"/>
          <w:szCs w:val="24"/>
          <w:shd w:val="clear" w:color="auto" w:fill="FFFFFF"/>
        </w:rPr>
        <w:t xml:space="preserve"> börsil noteeritud aktsiaemitentide juhtorganites. </w:t>
      </w:r>
      <w:r w:rsidR="00E46108" w:rsidRPr="00CC6CE5">
        <w:rPr>
          <w:rFonts w:asciiTheme="majorBidi" w:hAnsiTheme="majorBidi" w:cstheme="majorBidi"/>
          <w:sz w:val="24"/>
          <w:szCs w:val="24"/>
          <w:shd w:val="clear" w:color="auto" w:fill="FFFFFF"/>
        </w:rPr>
        <w:t xml:space="preserve">Direktiivi kohaldamisalasse kuuluvad vaid suured aktsiaemitendid, ehk ettevõtted, kus on üle 250 töötaja ja kelle aastakäive on üle 50 miljoni euro või kelle </w:t>
      </w:r>
      <w:r w:rsidR="005B3588" w:rsidRPr="008F1FF3">
        <w:rPr>
          <w:rFonts w:asciiTheme="majorBidi" w:eastAsia="Times New Roman" w:hAnsiTheme="majorBidi" w:cstheme="majorBidi"/>
          <w:kern w:val="0"/>
          <w:sz w:val="24"/>
          <w:szCs w:val="24"/>
          <w:lang w:eastAsia="et-EE"/>
          <w14:ligatures w14:val="none"/>
        </w:rPr>
        <w:t>varade maht aruandeaasta bilansipäeval</w:t>
      </w:r>
      <w:r w:rsidR="005B3588" w:rsidRPr="00CC6CE5" w:rsidDel="005B3588">
        <w:rPr>
          <w:rFonts w:asciiTheme="majorBidi" w:eastAsia="Times New Roman" w:hAnsiTheme="majorBidi" w:cstheme="majorBidi"/>
          <w:kern w:val="0"/>
          <w:sz w:val="24"/>
          <w:szCs w:val="24"/>
          <w:lang w:eastAsia="et-EE"/>
          <w14:ligatures w14:val="none"/>
        </w:rPr>
        <w:t xml:space="preserve"> </w:t>
      </w:r>
      <w:r w:rsidR="005B3588">
        <w:rPr>
          <w:rFonts w:asciiTheme="majorBidi" w:eastAsia="Times New Roman" w:hAnsiTheme="majorBidi" w:cstheme="majorBidi"/>
          <w:kern w:val="0"/>
          <w:sz w:val="24"/>
          <w:szCs w:val="24"/>
          <w:lang w:eastAsia="et-EE"/>
          <w14:ligatures w14:val="none"/>
        </w:rPr>
        <w:t xml:space="preserve">ületab </w:t>
      </w:r>
      <w:r w:rsidR="00E46108" w:rsidRPr="00CC6CE5">
        <w:rPr>
          <w:rFonts w:asciiTheme="majorBidi" w:eastAsia="Times New Roman" w:hAnsiTheme="majorBidi" w:cstheme="majorBidi"/>
          <w:kern w:val="0"/>
          <w:sz w:val="24"/>
          <w:szCs w:val="24"/>
          <w:lang w:eastAsia="et-EE"/>
          <w14:ligatures w14:val="none"/>
        </w:rPr>
        <w:t xml:space="preserve">43 miljonit eurot. </w:t>
      </w:r>
      <w:r w:rsidR="00A53C5D" w:rsidRPr="00CC6CE5">
        <w:rPr>
          <w:rFonts w:asciiTheme="majorBidi" w:hAnsiTheme="majorBidi" w:cstheme="majorBidi"/>
          <w:sz w:val="24"/>
          <w:szCs w:val="24"/>
          <w:shd w:val="clear" w:color="auto" w:fill="FFFFFF"/>
        </w:rPr>
        <w:t xml:space="preserve">Eesti </w:t>
      </w:r>
      <w:proofErr w:type="spellStart"/>
      <w:r w:rsidR="0096590D" w:rsidRPr="00CC6CE5">
        <w:rPr>
          <w:rFonts w:asciiTheme="majorBidi" w:hAnsiTheme="majorBidi" w:cstheme="majorBidi"/>
          <w:sz w:val="24"/>
          <w:szCs w:val="24"/>
          <w:shd w:val="clear" w:color="auto" w:fill="FFFFFF"/>
        </w:rPr>
        <w:t>Nasdaq</w:t>
      </w:r>
      <w:proofErr w:type="spellEnd"/>
      <w:r w:rsidR="0096590D" w:rsidRPr="00CC6CE5">
        <w:rPr>
          <w:rFonts w:asciiTheme="majorBidi" w:hAnsiTheme="majorBidi" w:cstheme="majorBidi"/>
          <w:sz w:val="24"/>
          <w:szCs w:val="24"/>
          <w:shd w:val="clear" w:color="auto" w:fill="FFFFFF"/>
        </w:rPr>
        <w:t xml:space="preserve"> Balti põhinimekirjas noteeritud </w:t>
      </w:r>
      <w:r w:rsidR="00A53C5D" w:rsidRPr="00CC6CE5">
        <w:rPr>
          <w:rFonts w:asciiTheme="majorBidi" w:hAnsiTheme="majorBidi" w:cstheme="majorBidi"/>
          <w:sz w:val="24"/>
          <w:szCs w:val="24"/>
          <w:shd w:val="clear" w:color="auto" w:fill="FFFFFF"/>
        </w:rPr>
        <w:t>aktsiaemitentidest</w:t>
      </w:r>
      <w:r w:rsidR="00E46108" w:rsidRPr="00CC6CE5">
        <w:rPr>
          <w:rFonts w:asciiTheme="majorBidi" w:hAnsiTheme="majorBidi" w:cstheme="majorBidi"/>
          <w:sz w:val="24"/>
          <w:szCs w:val="24"/>
          <w:shd w:val="clear" w:color="auto" w:fill="FFFFFF"/>
        </w:rPr>
        <w:t xml:space="preserve"> kvalifitseerub suureks ettevõtteks </w:t>
      </w:r>
      <w:r w:rsidR="00A53C5D" w:rsidRPr="00CC6CE5">
        <w:rPr>
          <w:rFonts w:asciiTheme="majorBidi" w:hAnsiTheme="majorBidi" w:cstheme="majorBidi"/>
          <w:sz w:val="24"/>
          <w:szCs w:val="24"/>
          <w:shd w:val="clear" w:color="auto" w:fill="FFFFFF"/>
        </w:rPr>
        <w:t>1</w:t>
      </w:r>
      <w:r w:rsidR="001108D4" w:rsidRPr="00CC6CE5">
        <w:rPr>
          <w:rFonts w:asciiTheme="majorBidi" w:hAnsiTheme="majorBidi" w:cstheme="majorBidi"/>
          <w:sz w:val="24"/>
          <w:szCs w:val="24"/>
          <w:shd w:val="clear" w:color="auto" w:fill="FFFFFF"/>
        </w:rPr>
        <w:t>2</w:t>
      </w:r>
      <w:r w:rsidR="00A53C5D" w:rsidRPr="00CC6CE5">
        <w:rPr>
          <w:rFonts w:asciiTheme="majorBidi" w:hAnsiTheme="majorBidi" w:cstheme="majorBidi"/>
          <w:sz w:val="24"/>
          <w:szCs w:val="24"/>
          <w:shd w:val="clear" w:color="auto" w:fill="FFFFFF"/>
        </w:rPr>
        <w:t xml:space="preserve"> aktsiaemitenti. </w:t>
      </w:r>
      <w:r w:rsidR="00DF04F8" w:rsidRPr="00CC6CE5">
        <w:rPr>
          <w:rFonts w:asciiTheme="majorBidi" w:hAnsiTheme="majorBidi" w:cstheme="majorBidi"/>
          <w:sz w:val="24"/>
          <w:szCs w:val="24"/>
          <w:shd w:val="clear" w:color="auto" w:fill="FFFFFF"/>
        </w:rPr>
        <w:t xml:space="preserve">2024. a </w:t>
      </w:r>
      <w:r w:rsidR="00DF04F8">
        <w:rPr>
          <w:rFonts w:asciiTheme="majorBidi" w:hAnsiTheme="majorBidi" w:cstheme="majorBidi"/>
          <w:sz w:val="24"/>
          <w:szCs w:val="24"/>
          <w:shd w:val="clear" w:color="auto" w:fill="FFFFFF"/>
        </w:rPr>
        <w:t xml:space="preserve"> </w:t>
      </w:r>
      <w:r w:rsidR="00C66027">
        <w:rPr>
          <w:rFonts w:asciiTheme="majorBidi" w:hAnsiTheme="majorBidi" w:cstheme="majorBidi"/>
          <w:sz w:val="24"/>
          <w:szCs w:val="24"/>
          <w:shd w:val="clear" w:color="auto" w:fill="FFFFFF"/>
        </w:rPr>
        <w:t>augusti</w:t>
      </w:r>
      <w:r w:rsidR="00C66027" w:rsidRPr="00CC6CE5">
        <w:rPr>
          <w:rFonts w:asciiTheme="majorBidi" w:hAnsiTheme="majorBidi" w:cstheme="majorBidi"/>
          <w:sz w:val="24"/>
          <w:szCs w:val="24"/>
          <w:shd w:val="clear" w:color="auto" w:fill="FFFFFF"/>
        </w:rPr>
        <w:t xml:space="preserve"> </w:t>
      </w:r>
      <w:r w:rsidR="00A53C5D" w:rsidRPr="00CC6CE5">
        <w:rPr>
          <w:rFonts w:asciiTheme="majorBidi" w:hAnsiTheme="majorBidi" w:cstheme="majorBidi"/>
          <w:sz w:val="24"/>
          <w:szCs w:val="24"/>
          <w:shd w:val="clear" w:color="auto" w:fill="FFFFFF"/>
        </w:rPr>
        <w:t xml:space="preserve">seisuga täidavad neist </w:t>
      </w:r>
      <w:r w:rsidR="00363B4B">
        <w:rPr>
          <w:rFonts w:asciiTheme="majorBidi" w:hAnsiTheme="majorBidi" w:cstheme="majorBidi"/>
          <w:sz w:val="24"/>
          <w:szCs w:val="24"/>
          <w:shd w:val="clear" w:color="auto" w:fill="FFFFFF"/>
        </w:rPr>
        <w:t>neli</w:t>
      </w:r>
      <w:r w:rsidR="00A53C5D" w:rsidRPr="00CC6CE5">
        <w:rPr>
          <w:rFonts w:asciiTheme="majorBidi" w:hAnsiTheme="majorBidi" w:cstheme="majorBidi"/>
          <w:sz w:val="24"/>
          <w:szCs w:val="24"/>
          <w:shd w:val="clear" w:color="auto" w:fill="FFFFFF"/>
        </w:rPr>
        <w:t xml:space="preserve"> eelnõus toodud eesmärki</w:t>
      </w:r>
      <w:r w:rsidR="00E46108" w:rsidRPr="00CC6CE5">
        <w:rPr>
          <w:rFonts w:asciiTheme="majorBidi" w:hAnsiTheme="majorBidi" w:cstheme="majorBidi"/>
          <w:sz w:val="24"/>
          <w:szCs w:val="24"/>
          <w:shd w:val="clear" w:color="auto" w:fill="FFFFFF"/>
        </w:rPr>
        <w:t xml:space="preserve"> (eesmärk 1</w:t>
      </w:r>
      <w:r w:rsidR="00DF04F8">
        <w:rPr>
          <w:rFonts w:asciiTheme="majorBidi" w:hAnsiTheme="majorBidi" w:cstheme="majorBidi"/>
          <w:sz w:val="24"/>
          <w:szCs w:val="24"/>
          <w:shd w:val="clear" w:color="auto" w:fill="FFFFFF"/>
        </w:rPr>
        <w:t>:</w:t>
      </w:r>
      <w:r w:rsidR="00A53C5D" w:rsidRPr="00CC6CE5">
        <w:rPr>
          <w:rFonts w:asciiTheme="majorBidi" w:hAnsiTheme="majorBidi" w:cstheme="majorBidi"/>
          <w:sz w:val="24"/>
          <w:szCs w:val="24"/>
          <w:shd w:val="clear" w:color="auto" w:fill="FFFFFF"/>
        </w:rPr>
        <w:t xml:space="preserve"> nõukogust </w:t>
      </w:r>
      <w:r w:rsidR="00DF04F8">
        <w:rPr>
          <w:rFonts w:asciiTheme="majorBidi" w:hAnsiTheme="majorBidi" w:cstheme="majorBidi"/>
          <w:sz w:val="24"/>
          <w:szCs w:val="24"/>
          <w:shd w:val="clear" w:color="auto" w:fill="FFFFFF"/>
        </w:rPr>
        <w:t>moodustavad</w:t>
      </w:r>
      <w:r w:rsidR="00A53C5D" w:rsidRPr="00CC6CE5">
        <w:rPr>
          <w:rFonts w:asciiTheme="majorBidi" w:hAnsiTheme="majorBidi" w:cstheme="majorBidi"/>
          <w:sz w:val="24"/>
          <w:szCs w:val="24"/>
          <w:shd w:val="clear" w:color="auto" w:fill="FFFFFF"/>
        </w:rPr>
        <w:t xml:space="preserve"> alaesindatud soost isikud 40%</w:t>
      </w:r>
      <w:r w:rsidR="00DF04F8">
        <w:rPr>
          <w:rFonts w:asciiTheme="majorBidi" w:hAnsiTheme="majorBidi" w:cstheme="majorBidi"/>
          <w:sz w:val="24"/>
          <w:szCs w:val="24"/>
          <w:shd w:val="clear" w:color="auto" w:fill="FFFFFF"/>
        </w:rPr>
        <w:t>)</w:t>
      </w:r>
      <w:r w:rsidR="00E46108" w:rsidRPr="00CC6CE5">
        <w:rPr>
          <w:rFonts w:asciiTheme="majorBidi" w:hAnsiTheme="majorBidi" w:cstheme="majorBidi"/>
          <w:sz w:val="24"/>
          <w:szCs w:val="24"/>
          <w:shd w:val="clear" w:color="auto" w:fill="FFFFFF"/>
        </w:rPr>
        <w:t xml:space="preserve">; </w:t>
      </w:r>
      <w:r w:rsidR="00A53C5D" w:rsidRPr="00CC6CE5">
        <w:rPr>
          <w:rFonts w:asciiTheme="majorBidi" w:hAnsiTheme="majorBidi" w:cstheme="majorBidi"/>
          <w:sz w:val="24"/>
          <w:szCs w:val="24"/>
          <w:shd w:val="clear" w:color="auto" w:fill="FFFFFF"/>
        </w:rPr>
        <w:t>kolmel moodustavad alaesindatud soost isikud nõukogust ja juhtkonnast kokku vähemalt 33%</w:t>
      </w:r>
      <w:r w:rsidR="00E46108" w:rsidRPr="00CC6CE5">
        <w:rPr>
          <w:rFonts w:asciiTheme="majorBidi" w:hAnsiTheme="majorBidi" w:cstheme="majorBidi"/>
          <w:sz w:val="24"/>
          <w:szCs w:val="24"/>
          <w:shd w:val="clear" w:color="auto" w:fill="FFFFFF"/>
        </w:rPr>
        <w:t xml:space="preserve"> (eesmärk 2)</w:t>
      </w:r>
      <w:r w:rsidR="00A53C5D" w:rsidRPr="00CC6CE5">
        <w:rPr>
          <w:rFonts w:asciiTheme="majorBidi" w:hAnsiTheme="majorBidi" w:cstheme="majorBidi"/>
          <w:sz w:val="24"/>
          <w:szCs w:val="24"/>
          <w:shd w:val="clear" w:color="auto" w:fill="FFFFFF"/>
        </w:rPr>
        <w:t xml:space="preserve">. </w:t>
      </w:r>
    </w:p>
    <w:p w14:paraId="6ACBA701" w14:textId="77777777" w:rsidR="005B3588" w:rsidRPr="00CC6CE5" w:rsidRDefault="005B3588" w:rsidP="00CD4399">
      <w:pPr>
        <w:spacing w:after="0" w:line="276" w:lineRule="auto"/>
        <w:jc w:val="lowKashida"/>
        <w:rPr>
          <w:rFonts w:asciiTheme="majorBidi" w:hAnsiTheme="majorBidi" w:cstheme="majorBidi"/>
          <w:sz w:val="24"/>
          <w:szCs w:val="24"/>
          <w:shd w:val="clear" w:color="auto" w:fill="FFFFFF"/>
        </w:rPr>
      </w:pPr>
    </w:p>
    <w:tbl>
      <w:tblPr>
        <w:tblW w:w="9371" w:type="dxa"/>
        <w:tblCellMar>
          <w:left w:w="70" w:type="dxa"/>
          <w:right w:w="70" w:type="dxa"/>
        </w:tblCellMar>
        <w:tblLook w:val="04A0" w:firstRow="1" w:lastRow="0" w:firstColumn="1" w:lastColumn="0" w:noHBand="0" w:noVBand="1"/>
      </w:tblPr>
      <w:tblGrid>
        <w:gridCol w:w="415"/>
        <w:gridCol w:w="2479"/>
        <w:gridCol w:w="367"/>
        <w:gridCol w:w="552"/>
        <w:gridCol w:w="19"/>
        <w:gridCol w:w="421"/>
        <w:gridCol w:w="488"/>
        <w:gridCol w:w="9"/>
        <w:gridCol w:w="960"/>
        <w:gridCol w:w="951"/>
        <w:gridCol w:w="9"/>
        <w:gridCol w:w="1268"/>
        <w:gridCol w:w="1424"/>
        <w:gridCol w:w="9"/>
      </w:tblGrid>
      <w:tr w:rsidR="003A0A62" w:rsidRPr="003A0A62" w14:paraId="15B22968" w14:textId="77777777" w:rsidTr="00FE492E">
        <w:trPr>
          <w:gridAfter w:val="1"/>
          <w:wAfter w:w="9" w:type="dxa"/>
          <w:trHeight w:val="960"/>
        </w:trPr>
        <w:tc>
          <w:tcPr>
            <w:tcW w:w="2894" w:type="dxa"/>
            <w:gridSpan w:val="2"/>
            <w:tcBorders>
              <w:top w:val="nil"/>
              <w:left w:val="nil"/>
              <w:bottom w:val="single" w:sz="8" w:space="0" w:color="auto"/>
              <w:right w:val="single" w:sz="8" w:space="0" w:color="000000"/>
            </w:tcBorders>
            <w:shd w:val="clear" w:color="auto" w:fill="auto"/>
            <w:vAlign w:val="bottom"/>
            <w:hideMark/>
          </w:tcPr>
          <w:p w14:paraId="3B833B83" w14:textId="77777777" w:rsidR="003A0A62" w:rsidRPr="003A0A62" w:rsidRDefault="003A0A62" w:rsidP="003A0A62">
            <w:pPr>
              <w:spacing w:after="0" w:line="240" w:lineRule="auto"/>
              <w:jc w:val="center"/>
              <w:rPr>
                <w:rFonts w:ascii="Aptos Narrow" w:eastAsia="Times New Roman" w:hAnsi="Aptos Narrow" w:cs="Times New Roman"/>
                <w:b/>
                <w:bCs/>
                <w:color w:val="000000"/>
                <w:kern w:val="0"/>
                <w:lang w:eastAsia="et-EE"/>
                <w14:ligatures w14:val="none"/>
              </w:rPr>
            </w:pPr>
            <w:r w:rsidRPr="003A0A62">
              <w:rPr>
                <w:rFonts w:ascii="Aptos Narrow" w:eastAsia="Times New Roman" w:hAnsi="Aptos Narrow" w:cs="Times New Roman"/>
                <w:b/>
                <w:bCs/>
                <w:color w:val="000000"/>
                <w:kern w:val="0"/>
                <w:lang w:eastAsia="et-EE"/>
                <w14:ligatures w14:val="none"/>
              </w:rPr>
              <w:t> </w:t>
            </w:r>
          </w:p>
        </w:tc>
        <w:tc>
          <w:tcPr>
            <w:tcW w:w="919"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348ED41A"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Nõukogu</w:t>
            </w:r>
          </w:p>
        </w:tc>
        <w:tc>
          <w:tcPr>
            <w:tcW w:w="937" w:type="dxa"/>
            <w:gridSpan w:val="4"/>
            <w:tcBorders>
              <w:top w:val="single" w:sz="8" w:space="0" w:color="auto"/>
              <w:left w:val="nil"/>
              <w:bottom w:val="single" w:sz="8" w:space="0" w:color="auto"/>
              <w:right w:val="single" w:sz="8" w:space="0" w:color="000000"/>
            </w:tcBorders>
            <w:shd w:val="clear" w:color="auto" w:fill="auto"/>
            <w:noWrap/>
            <w:vAlign w:val="center"/>
            <w:hideMark/>
          </w:tcPr>
          <w:p w14:paraId="666BB62B"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Juhatus</w:t>
            </w:r>
          </w:p>
        </w:tc>
        <w:tc>
          <w:tcPr>
            <w:tcW w:w="1920"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4D388FD3"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Kokku</w:t>
            </w:r>
          </w:p>
        </w:tc>
        <w:tc>
          <w:tcPr>
            <w:tcW w:w="1268" w:type="dxa"/>
            <w:tcBorders>
              <w:top w:val="single" w:sz="8" w:space="0" w:color="auto"/>
              <w:left w:val="nil"/>
              <w:bottom w:val="single" w:sz="8" w:space="0" w:color="auto"/>
              <w:right w:val="single" w:sz="8" w:space="0" w:color="auto"/>
            </w:tcBorders>
            <w:shd w:val="clear" w:color="auto" w:fill="auto"/>
            <w:vAlign w:val="center"/>
            <w:hideMark/>
          </w:tcPr>
          <w:p w14:paraId="0DF26354" w14:textId="77777777" w:rsidR="003A0A62" w:rsidRPr="003A0A62" w:rsidRDefault="003A0A62" w:rsidP="003A0A62">
            <w:pPr>
              <w:spacing w:after="0" w:line="240" w:lineRule="auto"/>
              <w:jc w:val="center"/>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Nõuk liikmed</w:t>
            </w:r>
          </w:p>
        </w:tc>
        <w:tc>
          <w:tcPr>
            <w:tcW w:w="1424" w:type="dxa"/>
            <w:tcBorders>
              <w:top w:val="single" w:sz="8" w:space="0" w:color="auto"/>
              <w:left w:val="nil"/>
              <w:bottom w:val="single" w:sz="8" w:space="0" w:color="auto"/>
              <w:right w:val="single" w:sz="8" w:space="0" w:color="auto"/>
            </w:tcBorders>
            <w:shd w:val="clear" w:color="auto" w:fill="auto"/>
            <w:vAlign w:val="center"/>
            <w:hideMark/>
          </w:tcPr>
          <w:p w14:paraId="26D9408B" w14:textId="77777777" w:rsidR="003A0A62" w:rsidRPr="003A0A62" w:rsidRDefault="003A0A62" w:rsidP="003A0A62">
            <w:pPr>
              <w:spacing w:after="0" w:line="240" w:lineRule="auto"/>
              <w:jc w:val="center"/>
              <w:rPr>
                <w:rFonts w:ascii="Times New Roman" w:eastAsia="Times New Roman" w:hAnsi="Times New Roman" w:cs="Times New Roman"/>
                <w:color w:val="000000"/>
                <w:kern w:val="0"/>
                <w:sz w:val="20"/>
                <w:szCs w:val="20"/>
                <w:lang w:eastAsia="et-EE"/>
                <w14:ligatures w14:val="none"/>
              </w:rPr>
            </w:pPr>
            <w:proofErr w:type="spellStart"/>
            <w:r w:rsidRPr="003A0A62">
              <w:rPr>
                <w:rFonts w:ascii="Times New Roman" w:eastAsia="Times New Roman" w:hAnsi="Times New Roman" w:cs="Times New Roman"/>
                <w:color w:val="000000"/>
                <w:kern w:val="0"/>
                <w:sz w:val="20"/>
                <w:szCs w:val="20"/>
                <w:lang w:eastAsia="et-EE"/>
                <w14:ligatures w14:val="none"/>
              </w:rPr>
              <w:t>Nõuk+Juh</w:t>
            </w:r>
            <w:proofErr w:type="spellEnd"/>
            <w:r w:rsidRPr="003A0A62">
              <w:rPr>
                <w:rFonts w:ascii="Times New Roman" w:eastAsia="Times New Roman" w:hAnsi="Times New Roman" w:cs="Times New Roman"/>
                <w:color w:val="000000"/>
                <w:kern w:val="0"/>
                <w:sz w:val="20"/>
                <w:szCs w:val="20"/>
                <w:lang w:eastAsia="et-EE"/>
                <w14:ligatures w14:val="none"/>
              </w:rPr>
              <w:t xml:space="preserve"> liikmed</w:t>
            </w:r>
          </w:p>
        </w:tc>
      </w:tr>
      <w:tr w:rsidR="003A0A62" w:rsidRPr="003A0A62" w14:paraId="564A1814" w14:textId="77777777" w:rsidTr="00FE492E">
        <w:trPr>
          <w:trHeight w:val="540"/>
        </w:trPr>
        <w:tc>
          <w:tcPr>
            <w:tcW w:w="415" w:type="dxa"/>
            <w:tcBorders>
              <w:top w:val="nil"/>
              <w:left w:val="single" w:sz="8" w:space="0" w:color="auto"/>
              <w:bottom w:val="single" w:sz="8" w:space="0" w:color="auto"/>
              <w:right w:val="single" w:sz="8" w:space="0" w:color="auto"/>
            </w:tcBorders>
            <w:shd w:val="clear" w:color="auto" w:fill="auto"/>
            <w:noWrap/>
            <w:vAlign w:val="center"/>
            <w:hideMark/>
          </w:tcPr>
          <w:p w14:paraId="193F9EF6" w14:textId="77777777" w:rsidR="003A0A62" w:rsidRPr="003A0A62" w:rsidRDefault="003A0A62" w:rsidP="003A0A62">
            <w:pPr>
              <w:spacing w:after="0" w:line="240" w:lineRule="auto"/>
              <w:rPr>
                <w:rFonts w:ascii="Times New Roman" w:eastAsia="Times New Roman" w:hAnsi="Times New Roman" w:cs="Times New Roman"/>
                <w:color w:val="000000"/>
                <w:kern w:val="0"/>
                <w:lang w:eastAsia="et-EE"/>
                <w14:ligatures w14:val="none"/>
              </w:rPr>
            </w:pPr>
            <w:r w:rsidRPr="003A0A62">
              <w:rPr>
                <w:rFonts w:ascii="Times New Roman" w:eastAsia="Times New Roman" w:hAnsi="Times New Roman" w:cs="Times New Roman"/>
                <w:color w:val="000000"/>
                <w:kern w:val="0"/>
                <w:lang w:eastAsia="et-EE"/>
                <w14:ligatures w14:val="none"/>
              </w:rPr>
              <w:t> </w:t>
            </w:r>
          </w:p>
        </w:tc>
        <w:tc>
          <w:tcPr>
            <w:tcW w:w="2479" w:type="dxa"/>
            <w:tcBorders>
              <w:top w:val="nil"/>
              <w:left w:val="nil"/>
              <w:bottom w:val="single" w:sz="8" w:space="0" w:color="auto"/>
              <w:right w:val="single" w:sz="8" w:space="0" w:color="auto"/>
            </w:tcBorders>
            <w:shd w:val="clear" w:color="auto" w:fill="auto"/>
            <w:noWrap/>
            <w:vAlign w:val="center"/>
            <w:hideMark/>
          </w:tcPr>
          <w:p w14:paraId="38C20F6C" w14:textId="77777777" w:rsidR="003A0A62" w:rsidRPr="003A0A62" w:rsidRDefault="003A0A62" w:rsidP="003A0A62">
            <w:pPr>
              <w:spacing w:after="0" w:line="240" w:lineRule="auto"/>
              <w:rPr>
                <w:rFonts w:ascii="Calibri" w:eastAsia="Times New Roman" w:hAnsi="Calibri" w:cs="Calibri"/>
                <w:color w:val="000000"/>
                <w:kern w:val="0"/>
                <w:lang w:eastAsia="et-EE"/>
                <w14:ligatures w14:val="none"/>
              </w:rPr>
            </w:pPr>
            <w:r w:rsidRPr="003A0A62">
              <w:rPr>
                <w:rFonts w:ascii="Calibri" w:eastAsia="Times New Roman" w:hAnsi="Calibri" w:cs="Calibri"/>
                <w:color w:val="000000"/>
                <w:kern w:val="0"/>
                <w:lang w:eastAsia="et-EE"/>
                <w14:ligatures w14:val="none"/>
              </w:rPr>
              <w:t> </w:t>
            </w:r>
          </w:p>
        </w:tc>
        <w:tc>
          <w:tcPr>
            <w:tcW w:w="367" w:type="dxa"/>
            <w:tcBorders>
              <w:top w:val="nil"/>
              <w:left w:val="nil"/>
              <w:bottom w:val="single" w:sz="8" w:space="0" w:color="auto"/>
              <w:right w:val="single" w:sz="8" w:space="0" w:color="auto"/>
            </w:tcBorders>
            <w:shd w:val="clear" w:color="auto" w:fill="auto"/>
            <w:noWrap/>
            <w:vAlign w:val="center"/>
            <w:hideMark/>
          </w:tcPr>
          <w:p w14:paraId="07D663BA"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M</w:t>
            </w:r>
          </w:p>
        </w:tc>
        <w:tc>
          <w:tcPr>
            <w:tcW w:w="571" w:type="dxa"/>
            <w:gridSpan w:val="2"/>
            <w:tcBorders>
              <w:top w:val="nil"/>
              <w:left w:val="nil"/>
              <w:bottom w:val="single" w:sz="8" w:space="0" w:color="auto"/>
              <w:right w:val="single" w:sz="8" w:space="0" w:color="auto"/>
            </w:tcBorders>
            <w:shd w:val="clear" w:color="auto" w:fill="auto"/>
            <w:noWrap/>
            <w:vAlign w:val="center"/>
            <w:hideMark/>
          </w:tcPr>
          <w:p w14:paraId="46BC809B"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N</w:t>
            </w:r>
          </w:p>
        </w:tc>
        <w:tc>
          <w:tcPr>
            <w:tcW w:w="421" w:type="dxa"/>
            <w:tcBorders>
              <w:top w:val="nil"/>
              <w:left w:val="nil"/>
              <w:bottom w:val="single" w:sz="8" w:space="0" w:color="auto"/>
              <w:right w:val="single" w:sz="8" w:space="0" w:color="auto"/>
            </w:tcBorders>
            <w:shd w:val="clear" w:color="auto" w:fill="auto"/>
            <w:noWrap/>
            <w:vAlign w:val="center"/>
            <w:hideMark/>
          </w:tcPr>
          <w:p w14:paraId="489E9053"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M</w:t>
            </w:r>
          </w:p>
        </w:tc>
        <w:tc>
          <w:tcPr>
            <w:tcW w:w="488" w:type="dxa"/>
            <w:tcBorders>
              <w:top w:val="nil"/>
              <w:left w:val="nil"/>
              <w:bottom w:val="single" w:sz="8" w:space="0" w:color="auto"/>
              <w:right w:val="nil"/>
            </w:tcBorders>
            <w:shd w:val="clear" w:color="auto" w:fill="auto"/>
            <w:noWrap/>
            <w:vAlign w:val="center"/>
            <w:hideMark/>
          </w:tcPr>
          <w:p w14:paraId="0613AE13"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N</w:t>
            </w:r>
          </w:p>
        </w:tc>
        <w:tc>
          <w:tcPr>
            <w:tcW w:w="969" w:type="dxa"/>
            <w:gridSpan w:val="2"/>
            <w:tcBorders>
              <w:top w:val="nil"/>
              <w:left w:val="single" w:sz="8" w:space="0" w:color="auto"/>
              <w:bottom w:val="single" w:sz="8" w:space="0" w:color="auto"/>
              <w:right w:val="single" w:sz="8" w:space="0" w:color="auto"/>
            </w:tcBorders>
            <w:shd w:val="clear" w:color="auto" w:fill="auto"/>
            <w:noWrap/>
            <w:vAlign w:val="center"/>
            <w:hideMark/>
          </w:tcPr>
          <w:p w14:paraId="3C09D449"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Mehed</w:t>
            </w:r>
          </w:p>
        </w:tc>
        <w:tc>
          <w:tcPr>
            <w:tcW w:w="951" w:type="dxa"/>
            <w:tcBorders>
              <w:top w:val="nil"/>
              <w:left w:val="nil"/>
              <w:bottom w:val="single" w:sz="8" w:space="0" w:color="auto"/>
              <w:right w:val="nil"/>
            </w:tcBorders>
            <w:shd w:val="clear" w:color="auto" w:fill="auto"/>
            <w:noWrap/>
            <w:vAlign w:val="center"/>
            <w:hideMark/>
          </w:tcPr>
          <w:p w14:paraId="6021D600"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Naised</w:t>
            </w:r>
          </w:p>
        </w:tc>
        <w:tc>
          <w:tcPr>
            <w:tcW w:w="1277" w:type="dxa"/>
            <w:gridSpan w:val="2"/>
            <w:tcBorders>
              <w:top w:val="nil"/>
              <w:left w:val="single" w:sz="8" w:space="0" w:color="auto"/>
              <w:bottom w:val="single" w:sz="8" w:space="0" w:color="auto"/>
              <w:right w:val="single" w:sz="8" w:space="0" w:color="auto"/>
            </w:tcBorders>
            <w:shd w:val="clear" w:color="auto" w:fill="auto"/>
            <w:vAlign w:val="center"/>
            <w:hideMark/>
          </w:tcPr>
          <w:p w14:paraId="0D1BA3E8" w14:textId="77777777" w:rsidR="003A0A62" w:rsidRPr="003A0A62" w:rsidRDefault="003A0A62" w:rsidP="003A0A62">
            <w:pPr>
              <w:spacing w:after="0" w:line="240" w:lineRule="auto"/>
              <w:jc w:val="center"/>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Vastab 1. eesmärgile?</w:t>
            </w:r>
          </w:p>
        </w:tc>
        <w:tc>
          <w:tcPr>
            <w:tcW w:w="1433" w:type="dxa"/>
            <w:gridSpan w:val="2"/>
            <w:tcBorders>
              <w:top w:val="nil"/>
              <w:left w:val="nil"/>
              <w:bottom w:val="single" w:sz="8" w:space="0" w:color="auto"/>
              <w:right w:val="single" w:sz="8" w:space="0" w:color="auto"/>
            </w:tcBorders>
            <w:shd w:val="clear" w:color="auto" w:fill="auto"/>
            <w:vAlign w:val="center"/>
            <w:hideMark/>
          </w:tcPr>
          <w:p w14:paraId="786BAFF4" w14:textId="77777777" w:rsidR="003A0A62" w:rsidRPr="003A0A62" w:rsidRDefault="003A0A62" w:rsidP="003A0A62">
            <w:pPr>
              <w:spacing w:after="0" w:line="240" w:lineRule="auto"/>
              <w:jc w:val="center"/>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Vastab 2. eesmärgile?</w:t>
            </w:r>
          </w:p>
        </w:tc>
      </w:tr>
      <w:tr w:rsidR="003A0A62" w:rsidRPr="003A0A62" w14:paraId="543568AD" w14:textId="77777777" w:rsidTr="00A91FB6">
        <w:trPr>
          <w:trHeight w:val="300"/>
        </w:trPr>
        <w:tc>
          <w:tcPr>
            <w:tcW w:w="415" w:type="dxa"/>
            <w:tcBorders>
              <w:top w:val="nil"/>
              <w:left w:val="single" w:sz="8" w:space="0" w:color="auto"/>
              <w:bottom w:val="single" w:sz="8" w:space="0" w:color="auto"/>
              <w:right w:val="single" w:sz="8" w:space="0" w:color="auto"/>
            </w:tcBorders>
            <w:shd w:val="clear" w:color="auto" w:fill="auto"/>
            <w:noWrap/>
            <w:vAlign w:val="center"/>
            <w:hideMark/>
          </w:tcPr>
          <w:p w14:paraId="738A9B97" w14:textId="77777777" w:rsidR="003A0A62" w:rsidRPr="003A0A62" w:rsidRDefault="003A0A62" w:rsidP="003A0A62">
            <w:pPr>
              <w:spacing w:after="0" w:line="240" w:lineRule="auto"/>
              <w:rPr>
                <w:rFonts w:ascii="Times New Roman" w:eastAsia="Times New Roman" w:hAnsi="Times New Roman" w:cs="Times New Roman"/>
                <w:color w:val="000000"/>
                <w:kern w:val="0"/>
                <w:lang w:eastAsia="et-EE"/>
                <w14:ligatures w14:val="none"/>
              </w:rPr>
            </w:pPr>
            <w:r w:rsidRPr="003A0A62">
              <w:rPr>
                <w:rFonts w:ascii="Times New Roman" w:eastAsia="Times New Roman" w:hAnsi="Times New Roman" w:cs="Times New Roman"/>
                <w:color w:val="000000"/>
                <w:kern w:val="0"/>
                <w:lang w:eastAsia="et-EE"/>
                <w14:ligatures w14:val="none"/>
              </w:rPr>
              <w:t>1.</w:t>
            </w:r>
          </w:p>
        </w:tc>
        <w:tc>
          <w:tcPr>
            <w:tcW w:w="2479" w:type="dxa"/>
            <w:tcBorders>
              <w:top w:val="nil"/>
              <w:left w:val="nil"/>
              <w:bottom w:val="single" w:sz="8" w:space="0" w:color="auto"/>
              <w:right w:val="single" w:sz="8" w:space="0" w:color="auto"/>
            </w:tcBorders>
            <w:shd w:val="clear" w:color="auto" w:fill="auto"/>
            <w:noWrap/>
            <w:vAlign w:val="center"/>
            <w:hideMark/>
          </w:tcPr>
          <w:p w14:paraId="277FF860" w14:textId="77777777" w:rsidR="003A0A62" w:rsidRPr="00A91FB6" w:rsidRDefault="003A0A62" w:rsidP="003A0A62">
            <w:pPr>
              <w:spacing w:after="0" w:line="240" w:lineRule="auto"/>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Tallink Grupp</w:t>
            </w:r>
          </w:p>
        </w:tc>
        <w:tc>
          <w:tcPr>
            <w:tcW w:w="367" w:type="dxa"/>
            <w:tcBorders>
              <w:top w:val="nil"/>
              <w:left w:val="nil"/>
              <w:bottom w:val="single" w:sz="8" w:space="0" w:color="auto"/>
              <w:right w:val="single" w:sz="8" w:space="0" w:color="auto"/>
            </w:tcBorders>
            <w:shd w:val="clear" w:color="auto" w:fill="auto"/>
            <w:noWrap/>
            <w:vAlign w:val="center"/>
            <w:hideMark/>
          </w:tcPr>
          <w:p w14:paraId="736852EA"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5</w:t>
            </w:r>
          </w:p>
        </w:tc>
        <w:tc>
          <w:tcPr>
            <w:tcW w:w="571" w:type="dxa"/>
            <w:gridSpan w:val="2"/>
            <w:tcBorders>
              <w:top w:val="nil"/>
              <w:left w:val="nil"/>
              <w:bottom w:val="single" w:sz="8" w:space="0" w:color="auto"/>
              <w:right w:val="single" w:sz="8" w:space="0" w:color="auto"/>
            </w:tcBorders>
            <w:shd w:val="clear" w:color="auto" w:fill="auto"/>
            <w:noWrap/>
            <w:vAlign w:val="center"/>
            <w:hideMark/>
          </w:tcPr>
          <w:p w14:paraId="0441C543"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1</w:t>
            </w:r>
          </w:p>
        </w:tc>
        <w:tc>
          <w:tcPr>
            <w:tcW w:w="421" w:type="dxa"/>
            <w:tcBorders>
              <w:top w:val="nil"/>
              <w:left w:val="nil"/>
              <w:bottom w:val="single" w:sz="8" w:space="0" w:color="auto"/>
              <w:right w:val="single" w:sz="8" w:space="0" w:color="auto"/>
            </w:tcBorders>
            <w:shd w:val="clear" w:color="auto" w:fill="auto"/>
            <w:noWrap/>
            <w:vAlign w:val="center"/>
            <w:hideMark/>
          </w:tcPr>
          <w:p w14:paraId="6A393E54"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3</w:t>
            </w:r>
          </w:p>
        </w:tc>
        <w:tc>
          <w:tcPr>
            <w:tcW w:w="488" w:type="dxa"/>
            <w:tcBorders>
              <w:top w:val="nil"/>
              <w:left w:val="nil"/>
              <w:bottom w:val="single" w:sz="8" w:space="0" w:color="auto"/>
              <w:right w:val="nil"/>
            </w:tcBorders>
            <w:shd w:val="clear" w:color="auto" w:fill="auto"/>
            <w:noWrap/>
            <w:vAlign w:val="center"/>
            <w:hideMark/>
          </w:tcPr>
          <w:p w14:paraId="3119160D"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2</w:t>
            </w:r>
          </w:p>
        </w:tc>
        <w:tc>
          <w:tcPr>
            <w:tcW w:w="969" w:type="dxa"/>
            <w:gridSpan w:val="2"/>
            <w:tcBorders>
              <w:top w:val="nil"/>
              <w:left w:val="single" w:sz="8" w:space="0" w:color="auto"/>
              <w:bottom w:val="single" w:sz="8" w:space="0" w:color="auto"/>
              <w:right w:val="single" w:sz="8" w:space="0" w:color="auto"/>
            </w:tcBorders>
            <w:shd w:val="clear" w:color="auto" w:fill="auto"/>
            <w:noWrap/>
            <w:vAlign w:val="center"/>
            <w:hideMark/>
          </w:tcPr>
          <w:p w14:paraId="2A6FBC07"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8</w:t>
            </w:r>
          </w:p>
        </w:tc>
        <w:tc>
          <w:tcPr>
            <w:tcW w:w="951" w:type="dxa"/>
            <w:tcBorders>
              <w:top w:val="nil"/>
              <w:left w:val="nil"/>
              <w:bottom w:val="single" w:sz="8" w:space="0" w:color="auto"/>
              <w:right w:val="single" w:sz="8" w:space="0" w:color="auto"/>
            </w:tcBorders>
            <w:shd w:val="clear" w:color="auto" w:fill="auto"/>
            <w:noWrap/>
            <w:vAlign w:val="center"/>
            <w:hideMark/>
          </w:tcPr>
          <w:p w14:paraId="1B8D2113"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3</w:t>
            </w:r>
          </w:p>
        </w:tc>
        <w:tc>
          <w:tcPr>
            <w:tcW w:w="1277" w:type="dxa"/>
            <w:gridSpan w:val="2"/>
            <w:tcBorders>
              <w:top w:val="nil"/>
              <w:left w:val="nil"/>
              <w:bottom w:val="single" w:sz="8" w:space="0" w:color="auto"/>
              <w:right w:val="single" w:sz="8" w:space="0" w:color="auto"/>
            </w:tcBorders>
            <w:shd w:val="clear" w:color="auto" w:fill="auto"/>
            <w:noWrap/>
            <w:vAlign w:val="center"/>
            <w:hideMark/>
          </w:tcPr>
          <w:p w14:paraId="103AA927"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Ei</w:t>
            </w:r>
          </w:p>
        </w:tc>
        <w:tc>
          <w:tcPr>
            <w:tcW w:w="1433" w:type="dxa"/>
            <w:gridSpan w:val="2"/>
            <w:tcBorders>
              <w:top w:val="nil"/>
              <w:left w:val="nil"/>
              <w:bottom w:val="single" w:sz="8" w:space="0" w:color="auto"/>
              <w:right w:val="single" w:sz="8" w:space="0" w:color="auto"/>
            </w:tcBorders>
            <w:shd w:val="clear" w:color="auto" w:fill="auto"/>
            <w:noWrap/>
            <w:vAlign w:val="center"/>
            <w:hideMark/>
          </w:tcPr>
          <w:p w14:paraId="3577E914"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lang w:eastAsia="et-EE"/>
                <w14:ligatures w14:val="none"/>
              </w:rPr>
            </w:pPr>
            <w:r w:rsidRPr="003A0A62">
              <w:rPr>
                <w:rFonts w:ascii="Times New Roman" w:eastAsia="Times New Roman" w:hAnsi="Times New Roman" w:cs="Times New Roman"/>
                <w:b/>
                <w:bCs/>
                <w:color w:val="000000"/>
                <w:kern w:val="0"/>
                <w:lang w:eastAsia="et-EE"/>
                <w14:ligatures w14:val="none"/>
              </w:rPr>
              <w:t>Ei</w:t>
            </w:r>
          </w:p>
        </w:tc>
      </w:tr>
      <w:tr w:rsidR="003A0A62" w:rsidRPr="003A0A62" w14:paraId="7CEE0583" w14:textId="77777777" w:rsidTr="00FE492E">
        <w:trPr>
          <w:trHeight w:val="300"/>
        </w:trPr>
        <w:tc>
          <w:tcPr>
            <w:tcW w:w="415" w:type="dxa"/>
            <w:tcBorders>
              <w:top w:val="nil"/>
              <w:left w:val="single" w:sz="8" w:space="0" w:color="auto"/>
              <w:bottom w:val="single" w:sz="8" w:space="0" w:color="auto"/>
              <w:right w:val="single" w:sz="8" w:space="0" w:color="auto"/>
            </w:tcBorders>
            <w:shd w:val="clear" w:color="auto" w:fill="auto"/>
            <w:noWrap/>
            <w:vAlign w:val="center"/>
            <w:hideMark/>
          </w:tcPr>
          <w:p w14:paraId="1FFD8878" w14:textId="77777777" w:rsidR="003A0A62" w:rsidRPr="003A0A62" w:rsidRDefault="003A0A62" w:rsidP="003A0A62">
            <w:pPr>
              <w:spacing w:after="0" w:line="240" w:lineRule="auto"/>
              <w:rPr>
                <w:rFonts w:ascii="Times New Roman" w:eastAsia="Times New Roman" w:hAnsi="Times New Roman" w:cs="Times New Roman"/>
                <w:color w:val="000000"/>
                <w:kern w:val="0"/>
                <w:lang w:eastAsia="et-EE"/>
                <w14:ligatures w14:val="none"/>
              </w:rPr>
            </w:pPr>
            <w:r w:rsidRPr="003A0A62">
              <w:rPr>
                <w:rFonts w:ascii="Times New Roman" w:eastAsia="Times New Roman" w:hAnsi="Times New Roman" w:cs="Times New Roman"/>
                <w:color w:val="000000"/>
                <w:kern w:val="0"/>
                <w:lang w:eastAsia="et-EE"/>
                <w14:ligatures w14:val="none"/>
              </w:rPr>
              <w:t>2.</w:t>
            </w:r>
          </w:p>
        </w:tc>
        <w:tc>
          <w:tcPr>
            <w:tcW w:w="2479" w:type="dxa"/>
            <w:tcBorders>
              <w:top w:val="nil"/>
              <w:left w:val="nil"/>
              <w:bottom w:val="single" w:sz="8" w:space="0" w:color="auto"/>
              <w:right w:val="single" w:sz="8" w:space="0" w:color="auto"/>
            </w:tcBorders>
            <w:shd w:val="clear" w:color="auto" w:fill="auto"/>
            <w:noWrap/>
            <w:vAlign w:val="center"/>
            <w:hideMark/>
          </w:tcPr>
          <w:p w14:paraId="5C693258" w14:textId="77777777" w:rsidR="003A0A62" w:rsidRPr="00A91FB6" w:rsidRDefault="003A0A62" w:rsidP="003A0A62">
            <w:pPr>
              <w:spacing w:after="0" w:line="240" w:lineRule="auto"/>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Tallinna Kaubamaja Grupp</w:t>
            </w:r>
          </w:p>
        </w:tc>
        <w:tc>
          <w:tcPr>
            <w:tcW w:w="367" w:type="dxa"/>
            <w:tcBorders>
              <w:top w:val="nil"/>
              <w:left w:val="nil"/>
              <w:bottom w:val="single" w:sz="8" w:space="0" w:color="auto"/>
              <w:right w:val="single" w:sz="8" w:space="0" w:color="auto"/>
            </w:tcBorders>
            <w:shd w:val="clear" w:color="auto" w:fill="auto"/>
            <w:noWrap/>
            <w:vAlign w:val="center"/>
            <w:hideMark/>
          </w:tcPr>
          <w:p w14:paraId="4ABD3023"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5</w:t>
            </w:r>
          </w:p>
        </w:tc>
        <w:tc>
          <w:tcPr>
            <w:tcW w:w="571" w:type="dxa"/>
            <w:gridSpan w:val="2"/>
            <w:tcBorders>
              <w:top w:val="nil"/>
              <w:left w:val="nil"/>
              <w:bottom w:val="single" w:sz="8" w:space="0" w:color="auto"/>
              <w:right w:val="single" w:sz="8" w:space="0" w:color="auto"/>
            </w:tcBorders>
            <w:shd w:val="clear" w:color="auto" w:fill="auto"/>
            <w:noWrap/>
            <w:vAlign w:val="center"/>
            <w:hideMark/>
          </w:tcPr>
          <w:p w14:paraId="56EC8435"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0</w:t>
            </w:r>
          </w:p>
        </w:tc>
        <w:tc>
          <w:tcPr>
            <w:tcW w:w="421" w:type="dxa"/>
            <w:tcBorders>
              <w:top w:val="nil"/>
              <w:left w:val="nil"/>
              <w:bottom w:val="single" w:sz="8" w:space="0" w:color="auto"/>
              <w:right w:val="single" w:sz="8" w:space="0" w:color="auto"/>
            </w:tcBorders>
            <w:shd w:val="clear" w:color="auto" w:fill="auto"/>
            <w:noWrap/>
            <w:vAlign w:val="center"/>
            <w:hideMark/>
          </w:tcPr>
          <w:p w14:paraId="4A98C8C2"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1</w:t>
            </w:r>
          </w:p>
        </w:tc>
        <w:tc>
          <w:tcPr>
            <w:tcW w:w="488" w:type="dxa"/>
            <w:tcBorders>
              <w:top w:val="nil"/>
              <w:left w:val="nil"/>
              <w:bottom w:val="single" w:sz="8" w:space="0" w:color="auto"/>
              <w:right w:val="nil"/>
            </w:tcBorders>
            <w:shd w:val="clear" w:color="auto" w:fill="auto"/>
            <w:noWrap/>
            <w:vAlign w:val="center"/>
            <w:hideMark/>
          </w:tcPr>
          <w:p w14:paraId="625A9CB5"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0</w:t>
            </w:r>
          </w:p>
        </w:tc>
        <w:tc>
          <w:tcPr>
            <w:tcW w:w="969" w:type="dxa"/>
            <w:gridSpan w:val="2"/>
            <w:tcBorders>
              <w:top w:val="nil"/>
              <w:left w:val="single" w:sz="8" w:space="0" w:color="auto"/>
              <w:bottom w:val="single" w:sz="8" w:space="0" w:color="auto"/>
              <w:right w:val="single" w:sz="8" w:space="0" w:color="auto"/>
            </w:tcBorders>
            <w:shd w:val="clear" w:color="auto" w:fill="auto"/>
            <w:noWrap/>
            <w:vAlign w:val="center"/>
            <w:hideMark/>
          </w:tcPr>
          <w:p w14:paraId="493AAA9D"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6</w:t>
            </w:r>
          </w:p>
        </w:tc>
        <w:tc>
          <w:tcPr>
            <w:tcW w:w="951" w:type="dxa"/>
            <w:tcBorders>
              <w:top w:val="nil"/>
              <w:left w:val="nil"/>
              <w:bottom w:val="single" w:sz="8" w:space="0" w:color="auto"/>
              <w:right w:val="single" w:sz="8" w:space="0" w:color="auto"/>
            </w:tcBorders>
            <w:shd w:val="clear" w:color="auto" w:fill="auto"/>
            <w:noWrap/>
            <w:vAlign w:val="center"/>
            <w:hideMark/>
          </w:tcPr>
          <w:p w14:paraId="6AB02139"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0</w:t>
            </w:r>
          </w:p>
        </w:tc>
        <w:tc>
          <w:tcPr>
            <w:tcW w:w="1277" w:type="dxa"/>
            <w:gridSpan w:val="2"/>
            <w:tcBorders>
              <w:top w:val="nil"/>
              <w:left w:val="nil"/>
              <w:bottom w:val="single" w:sz="8" w:space="0" w:color="auto"/>
              <w:right w:val="single" w:sz="8" w:space="0" w:color="auto"/>
            </w:tcBorders>
            <w:shd w:val="clear" w:color="auto" w:fill="auto"/>
            <w:noWrap/>
            <w:vAlign w:val="center"/>
            <w:hideMark/>
          </w:tcPr>
          <w:p w14:paraId="01F77FE5"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Ei</w:t>
            </w:r>
          </w:p>
        </w:tc>
        <w:tc>
          <w:tcPr>
            <w:tcW w:w="1433" w:type="dxa"/>
            <w:gridSpan w:val="2"/>
            <w:tcBorders>
              <w:top w:val="nil"/>
              <w:left w:val="nil"/>
              <w:bottom w:val="single" w:sz="8" w:space="0" w:color="auto"/>
              <w:right w:val="single" w:sz="8" w:space="0" w:color="auto"/>
            </w:tcBorders>
            <w:shd w:val="clear" w:color="auto" w:fill="auto"/>
            <w:noWrap/>
            <w:vAlign w:val="center"/>
            <w:hideMark/>
          </w:tcPr>
          <w:p w14:paraId="0EF23528"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lang w:eastAsia="et-EE"/>
                <w14:ligatures w14:val="none"/>
              </w:rPr>
            </w:pPr>
            <w:r w:rsidRPr="003A0A62">
              <w:rPr>
                <w:rFonts w:ascii="Times New Roman" w:eastAsia="Times New Roman" w:hAnsi="Times New Roman" w:cs="Times New Roman"/>
                <w:b/>
                <w:bCs/>
                <w:color w:val="000000"/>
                <w:kern w:val="0"/>
                <w:lang w:eastAsia="et-EE"/>
                <w14:ligatures w14:val="none"/>
              </w:rPr>
              <w:t>Ei</w:t>
            </w:r>
          </w:p>
        </w:tc>
      </w:tr>
      <w:tr w:rsidR="003A0A62" w:rsidRPr="003A0A62" w14:paraId="328BAB0C" w14:textId="77777777" w:rsidTr="00FE492E">
        <w:trPr>
          <w:trHeight w:val="300"/>
        </w:trPr>
        <w:tc>
          <w:tcPr>
            <w:tcW w:w="415" w:type="dxa"/>
            <w:tcBorders>
              <w:top w:val="nil"/>
              <w:left w:val="single" w:sz="8" w:space="0" w:color="auto"/>
              <w:bottom w:val="single" w:sz="8" w:space="0" w:color="auto"/>
              <w:right w:val="single" w:sz="8" w:space="0" w:color="auto"/>
            </w:tcBorders>
            <w:shd w:val="clear" w:color="auto" w:fill="auto"/>
            <w:noWrap/>
            <w:vAlign w:val="center"/>
            <w:hideMark/>
          </w:tcPr>
          <w:p w14:paraId="52567C75" w14:textId="77777777" w:rsidR="003A0A62" w:rsidRPr="003A0A62" w:rsidRDefault="003A0A62" w:rsidP="003A0A62">
            <w:pPr>
              <w:spacing w:after="0" w:line="240" w:lineRule="auto"/>
              <w:rPr>
                <w:rFonts w:ascii="Times New Roman" w:eastAsia="Times New Roman" w:hAnsi="Times New Roman" w:cs="Times New Roman"/>
                <w:color w:val="000000"/>
                <w:kern w:val="0"/>
                <w:lang w:eastAsia="et-EE"/>
                <w14:ligatures w14:val="none"/>
              </w:rPr>
            </w:pPr>
            <w:r w:rsidRPr="003A0A62">
              <w:rPr>
                <w:rFonts w:ascii="Times New Roman" w:eastAsia="Times New Roman" w:hAnsi="Times New Roman" w:cs="Times New Roman"/>
                <w:color w:val="000000"/>
                <w:kern w:val="0"/>
                <w:lang w:eastAsia="et-EE"/>
                <w14:ligatures w14:val="none"/>
              </w:rPr>
              <w:t>3.</w:t>
            </w:r>
          </w:p>
        </w:tc>
        <w:tc>
          <w:tcPr>
            <w:tcW w:w="2479" w:type="dxa"/>
            <w:tcBorders>
              <w:top w:val="nil"/>
              <w:left w:val="nil"/>
              <w:bottom w:val="single" w:sz="8" w:space="0" w:color="auto"/>
              <w:right w:val="single" w:sz="8" w:space="0" w:color="auto"/>
            </w:tcBorders>
            <w:shd w:val="clear" w:color="auto" w:fill="auto"/>
            <w:noWrap/>
            <w:vAlign w:val="center"/>
            <w:hideMark/>
          </w:tcPr>
          <w:p w14:paraId="5AF176BC" w14:textId="77777777" w:rsidR="003A0A62" w:rsidRPr="00A91FB6" w:rsidRDefault="003A0A62" w:rsidP="003A0A62">
            <w:pPr>
              <w:spacing w:after="0" w:line="240" w:lineRule="auto"/>
              <w:rPr>
                <w:rFonts w:ascii="Times New Roman" w:eastAsia="Times New Roman" w:hAnsi="Times New Roman" w:cs="Times New Roman"/>
                <w:kern w:val="0"/>
                <w:sz w:val="20"/>
                <w:szCs w:val="20"/>
                <w:lang w:eastAsia="et-EE"/>
                <w14:ligatures w14:val="none"/>
              </w:rPr>
            </w:pPr>
            <w:proofErr w:type="spellStart"/>
            <w:r w:rsidRPr="00A91FB6">
              <w:rPr>
                <w:rFonts w:ascii="Times New Roman" w:eastAsia="Times New Roman" w:hAnsi="Times New Roman" w:cs="Times New Roman"/>
                <w:kern w:val="0"/>
                <w:sz w:val="20"/>
                <w:szCs w:val="20"/>
                <w:lang w:eastAsia="et-EE"/>
                <w14:ligatures w14:val="none"/>
              </w:rPr>
              <w:t>Silvano</w:t>
            </w:r>
            <w:proofErr w:type="spellEnd"/>
            <w:r w:rsidRPr="00A91FB6">
              <w:rPr>
                <w:rFonts w:ascii="Times New Roman" w:eastAsia="Times New Roman" w:hAnsi="Times New Roman" w:cs="Times New Roman"/>
                <w:kern w:val="0"/>
                <w:sz w:val="20"/>
                <w:szCs w:val="20"/>
                <w:lang w:eastAsia="et-EE"/>
                <w14:ligatures w14:val="none"/>
              </w:rPr>
              <w:t xml:space="preserve"> Fashion Group</w:t>
            </w:r>
          </w:p>
        </w:tc>
        <w:tc>
          <w:tcPr>
            <w:tcW w:w="367" w:type="dxa"/>
            <w:tcBorders>
              <w:top w:val="nil"/>
              <w:left w:val="nil"/>
              <w:bottom w:val="single" w:sz="8" w:space="0" w:color="auto"/>
              <w:right w:val="single" w:sz="8" w:space="0" w:color="auto"/>
            </w:tcBorders>
            <w:shd w:val="clear" w:color="auto" w:fill="auto"/>
            <w:noWrap/>
            <w:vAlign w:val="center"/>
            <w:hideMark/>
          </w:tcPr>
          <w:p w14:paraId="7C64E927"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3</w:t>
            </w:r>
          </w:p>
        </w:tc>
        <w:tc>
          <w:tcPr>
            <w:tcW w:w="571" w:type="dxa"/>
            <w:gridSpan w:val="2"/>
            <w:tcBorders>
              <w:top w:val="nil"/>
              <w:left w:val="nil"/>
              <w:bottom w:val="single" w:sz="8" w:space="0" w:color="auto"/>
              <w:right w:val="single" w:sz="8" w:space="0" w:color="auto"/>
            </w:tcBorders>
            <w:shd w:val="clear" w:color="auto" w:fill="auto"/>
            <w:noWrap/>
            <w:vAlign w:val="center"/>
            <w:hideMark/>
          </w:tcPr>
          <w:p w14:paraId="46517BB9"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2</w:t>
            </w:r>
          </w:p>
        </w:tc>
        <w:tc>
          <w:tcPr>
            <w:tcW w:w="421" w:type="dxa"/>
            <w:tcBorders>
              <w:top w:val="nil"/>
              <w:left w:val="nil"/>
              <w:bottom w:val="single" w:sz="8" w:space="0" w:color="auto"/>
              <w:right w:val="single" w:sz="8" w:space="0" w:color="auto"/>
            </w:tcBorders>
            <w:shd w:val="clear" w:color="auto" w:fill="auto"/>
            <w:noWrap/>
            <w:vAlign w:val="center"/>
            <w:hideMark/>
          </w:tcPr>
          <w:p w14:paraId="3F043A1B"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1</w:t>
            </w:r>
          </w:p>
        </w:tc>
        <w:tc>
          <w:tcPr>
            <w:tcW w:w="488" w:type="dxa"/>
            <w:tcBorders>
              <w:top w:val="nil"/>
              <w:left w:val="nil"/>
              <w:bottom w:val="single" w:sz="8" w:space="0" w:color="auto"/>
              <w:right w:val="nil"/>
            </w:tcBorders>
            <w:shd w:val="clear" w:color="auto" w:fill="auto"/>
            <w:noWrap/>
            <w:vAlign w:val="center"/>
            <w:hideMark/>
          </w:tcPr>
          <w:p w14:paraId="2035E5BE"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0</w:t>
            </w:r>
          </w:p>
        </w:tc>
        <w:tc>
          <w:tcPr>
            <w:tcW w:w="969" w:type="dxa"/>
            <w:gridSpan w:val="2"/>
            <w:tcBorders>
              <w:top w:val="nil"/>
              <w:left w:val="single" w:sz="8" w:space="0" w:color="auto"/>
              <w:bottom w:val="single" w:sz="8" w:space="0" w:color="auto"/>
              <w:right w:val="single" w:sz="8" w:space="0" w:color="auto"/>
            </w:tcBorders>
            <w:shd w:val="clear" w:color="auto" w:fill="auto"/>
            <w:noWrap/>
            <w:vAlign w:val="center"/>
            <w:hideMark/>
          </w:tcPr>
          <w:p w14:paraId="4EBB6BE3"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4</w:t>
            </w:r>
          </w:p>
        </w:tc>
        <w:tc>
          <w:tcPr>
            <w:tcW w:w="951" w:type="dxa"/>
            <w:tcBorders>
              <w:top w:val="nil"/>
              <w:left w:val="nil"/>
              <w:bottom w:val="single" w:sz="8" w:space="0" w:color="auto"/>
              <w:right w:val="single" w:sz="8" w:space="0" w:color="auto"/>
            </w:tcBorders>
            <w:shd w:val="clear" w:color="auto" w:fill="auto"/>
            <w:noWrap/>
            <w:vAlign w:val="center"/>
            <w:hideMark/>
          </w:tcPr>
          <w:p w14:paraId="0726B058"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2</w:t>
            </w:r>
          </w:p>
        </w:tc>
        <w:tc>
          <w:tcPr>
            <w:tcW w:w="1277" w:type="dxa"/>
            <w:gridSpan w:val="2"/>
            <w:tcBorders>
              <w:top w:val="nil"/>
              <w:left w:val="nil"/>
              <w:bottom w:val="single" w:sz="8" w:space="0" w:color="auto"/>
              <w:right w:val="single" w:sz="8" w:space="0" w:color="auto"/>
            </w:tcBorders>
            <w:shd w:val="clear" w:color="000000" w:fill="92D050"/>
            <w:noWrap/>
            <w:vAlign w:val="center"/>
            <w:hideMark/>
          </w:tcPr>
          <w:p w14:paraId="7247E161"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Jah</w:t>
            </w:r>
          </w:p>
        </w:tc>
        <w:tc>
          <w:tcPr>
            <w:tcW w:w="1433" w:type="dxa"/>
            <w:gridSpan w:val="2"/>
            <w:tcBorders>
              <w:top w:val="nil"/>
              <w:left w:val="nil"/>
              <w:bottom w:val="single" w:sz="8" w:space="0" w:color="auto"/>
              <w:right w:val="single" w:sz="8" w:space="0" w:color="auto"/>
            </w:tcBorders>
            <w:shd w:val="clear" w:color="000000" w:fill="92D050"/>
            <w:noWrap/>
            <w:vAlign w:val="center"/>
            <w:hideMark/>
          </w:tcPr>
          <w:p w14:paraId="4A9E3608"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lang w:eastAsia="et-EE"/>
                <w14:ligatures w14:val="none"/>
              </w:rPr>
            </w:pPr>
            <w:r w:rsidRPr="003A0A62">
              <w:rPr>
                <w:rFonts w:ascii="Times New Roman" w:eastAsia="Times New Roman" w:hAnsi="Times New Roman" w:cs="Times New Roman"/>
                <w:b/>
                <w:bCs/>
                <w:color w:val="000000"/>
                <w:kern w:val="0"/>
                <w:lang w:eastAsia="et-EE"/>
                <w14:ligatures w14:val="none"/>
              </w:rPr>
              <w:t>Jah</w:t>
            </w:r>
          </w:p>
        </w:tc>
      </w:tr>
      <w:tr w:rsidR="003A0A62" w:rsidRPr="003A0A62" w14:paraId="36F4C2F8" w14:textId="77777777" w:rsidTr="00FE492E">
        <w:trPr>
          <w:trHeight w:val="300"/>
        </w:trPr>
        <w:tc>
          <w:tcPr>
            <w:tcW w:w="415" w:type="dxa"/>
            <w:tcBorders>
              <w:top w:val="nil"/>
              <w:left w:val="single" w:sz="8" w:space="0" w:color="auto"/>
              <w:bottom w:val="single" w:sz="8" w:space="0" w:color="auto"/>
              <w:right w:val="single" w:sz="8" w:space="0" w:color="auto"/>
            </w:tcBorders>
            <w:shd w:val="clear" w:color="auto" w:fill="auto"/>
            <w:noWrap/>
            <w:vAlign w:val="center"/>
            <w:hideMark/>
          </w:tcPr>
          <w:p w14:paraId="332DB28B" w14:textId="77777777" w:rsidR="003A0A62" w:rsidRPr="003A0A62" w:rsidRDefault="003A0A62" w:rsidP="003A0A62">
            <w:pPr>
              <w:spacing w:after="0" w:line="240" w:lineRule="auto"/>
              <w:rPr>
                <w:rFonts w:ascii="Times New Roman" w:eastAsia="Times New Roman" w:hAnsi="Times New Roman" w:cs="Times New Roman"/>
                <w:color w:val="000000"/>
                <w:kern w:val="0"/>
                <w:lang w:eastAsia="et-EE"/>
                <w14:ligatures w14:val="none"/>
              </w:rPr>
            </w:pPr>
            <w:r w:rsidRPr="003A0A62">
              <w:rPr>
                <w:rFonts w:ascii="Times New Roman" w:eastAsia="Times New Roman" w:hAnsi="Times New Roman" w:cs="Times New Roman"/>
                <w:color w:val="000000"/>
                <w:kern w:val="0"/>
                <w:lang w:eastAsia="et-EE"/>
                <w14:ligatures w14:val="none"/>
              </w:rPr>
              <w:t>4.</w:t>
            </w:r>
          </w:p>
        </w:tc>
        <w:tc>
          <w:tcPr>
            <w:tcW w:w="2479" w:type="dxa"/>
            <w:tcBorders>
              <w:top w:val="nil"/>
              <w:left w:val="nil"/>
              <w:bottom w:val="single" w:sz="8" w:space="0" w:color="auto"/>
              <w:right w:val="single" w:sz="8" w:space="0" w:color="auto"/>
            </w:tcBorders>
            <w:shd w:val="clear" w:color="auto" w:fill="auto"/>
            <w:noWrap/>
            <w:vAlign w:val="center"/>
            <w:hideMark/>
          </w:tcPr>
          <w:p w14:paraId="7B274766" w14:textId="77777777" w:rsidR="003A0A62" w:rsidRPr="00A91FB6" w:rsidRDefault="003A0A62" w:rsidP="003A0A62">
            <w:pPr>
              <w:spacing w:after="0" w:line="240" w:lineRule="auto"/>
              <w:rPr>
                <w:rFonts w:ascii="Times New Roman" w:eastAsia="Times New Roman" w:hAnsi="Times New Roman" w:cs="Times New Roman"/>
                <w:kern w:val="0"/>
                <w:sz w:val="20"/>
                <w:szCs w:val="20"/>
                <w:lang w:eastAsia="et-EE"/>
                <w14:ligatures w14:val="none"/>
              </w:rPr>
            </w:pPr>
            <w:proofErr w:type="spellStart"/>
            <w:r w:rsidRPr="00A91FB6">
              <w:rPr>
                <w:rFonts w:ascii="Times New Roman" w:eastAsia="Times New Roman" w:hAnsi="Times New Roman" w:cs="Times New Roman"/>
                <w:kern w:val="0"/>
                <w:sz w:val="20"/>
                <w:szCs w:val="20"/>
                <w:lang w:eastAsia="et-EE"/>
                <w14:ligatures w14:val="none"/>
              </w:rPr>
              <w:t>Infortar</w:t>
            </w:r>
            <w:proofErr w:type="spellEnd"/>
          </w:p>
        </w:tc>
        <w:tc>
          <w:tcPr>
            <w:tcW w:w="367" w:type="dxa"/>
            <w:tcBorders>
              <w:top w:val="nil"/>
              <w:left w:val="nil"/>
              <w:bottom w:val="single" w:sz="8" w:space="0" w:color="auto"/>
              <w:right w:val="single" w:sz="8" w:space="0" w:color="auto"/>
            </w:tcBorders>
            <w:shd w:val="clear" w:color="auto" w:fill="auto"/>
            <w:noWrap/>
            <w:vAlign w:val="center"/>
            <w:hideMark/>
          </w:tcPr>
          <w:p w14:paraId="2CEB0A25"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3</w:t>
            </w:r>
          </w:p>
        </w:tc>
        <w:tc>
          <w:tcPr>
            <w:tcW w:w="571" w:type="dxa"/>
            <w:gridSpan w:val="2"/>
            <w:tcBorders>
              <w:top w:val="nil"/>
              <w:left w:val="nil"/>
              <w:bottom w:val="single" w:sz="8" w:space="0" w:color="auto"/>
              <w:right w:val="single" w:sz="8" w:space="0" w:color="auto"/>
            </w:tcBorders>
            <w:shd w:val="clear" w:color="auto" w:fill="auto"/>
            <w:noWrap/>
            <w:vAlign w:val="center"/>
            <w:hideMark/>
          </w:tcPr>
          <w:p w14:paraId="4FF0EB1B"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1</w:t>
            </w:r>
          </w:p>
        </w:tc>
        <w:tc>
          <w:tcPr>
            <w:tcW w:w="421" w:type="dxa"/>
            <w:tcBorders>
              <w:top w:val="nil"/>
              <w:left w:val="nil"/>
              <w:bottom w:val="single" w:sz="8" w:space="0" w:color="auto"/>
              <w:right w:val="single" w:sz="8" w:space="0" w:color="auto"/>
            </w:tcBorders>
            <w:shd w:val="clear" w:color="auto" w:fill="auto"/>
            <w:noWrap/>
            <w:vAlign w:val="center"/>
            <w:hideMark/>
          </w:tcPr>
          <w:p w14:paraId="68785774"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1</w:t>
            </w:r>
          </w:p>
        </w:tc>
        <w:tc>
          <w:tcPr>
            <w:tcW w:w="488" w:type="dxa"/>
            <w:tcBorders>
              <w:top w:val="nil"/>
              <w:left w:val="nil"/>
              <w:bottom w:val="single" w:sz="8" w:space="0" w:color="auto"/>
              <w:right w:val="nil"/>
            </w:tcBorders>
            <w:shd w:val="clear" w:color="auto" w:fill="auto"/>
            <w:noWrap/>
            <w:vAlign w:val="center"/>
            <w:hideMark/>
          </w:tcPr>
          <w:p w14:paraId="6BBFE583"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1</w:t>
            </w:r>
          </w:p>
        </w:tc>
        <w:tc>
          <w:tcPr>
            <w:tcW w:w="969" w:type="dxa"/>
            <w:gridSpan w:val="2"/>
            <w:tcBorders>
              <w:top w:val="nil"/>
              <w:left w:val="single" w:sz="8" w:space="0" w:color="auto"/>
              <w:bottom w:val="single" w:sz="8" w:space="0" w:color="auto"/>
              <w:right w:val="single" w:sz="8" w:space="0" w:color="auto"/>
            </w:tcBorders>
            <w:shd w:val="clear" w:color="auto" w:fill="auto"/>
            <w:noWrap/>
            <w:vAlign w:val="center"/>
            <w:hideMark/>
          </w:tcPr>
          <w:p w14:paraId="3BD4D3C4"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4</w:t>
            </w:r>
          </w:p>
        </w:tc>
        <w:tc>
          <w:tcPr>
            <w:tcW w:w="951" w:type="dxa"/>
            <w:tcBorders>
              <w:top w:val="nil"/>
              <w:left w:val="nil"/>
              <w:bottom w:val="single" w:sz="8" w:space="0" w:color="auto"/>
              <w:right w:val="single" w:sz="8" w:space="0" w:color="auto"/>
            </w:tcBorders>
            <w:shd w:val="clear" w:color="auto" w:fill="auto"/>
            <w:noWrap/>
            <w:vAlign w:val="center"/>
            <w:hideMark/>
          </w:tcPr>
          <w:p w14:paraId="6ECCE5BC"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2</w:t>
            </w:r>
          </w:p>
        </w:tc>
        <w:tc>
          <w:tcPr>
            <w:tcW w:w="1277" w:type="dxa"/>
            <w:gridSpan w:val="2"/>
            <w:tcBorders>
              <w:top w:val="nil"/>
              <w:left w:val="nil"/>
              <w:bottom w:val="single" w:sz="8" w:space="0" w:color="auto"/>
              <w:right w:val="single" w:sz="8" w:space="0" w:color="auto"/>
            </w:tcBorders>
            <w:shd w:val="clear" w:color="000000" w:fill="92D050"/>
            <w:noWrap/>
            <w:vAlign w:val="center"/>
            <w:hideMark/>
          </w:tcPr>
          <w:p w14:paraId="45964DD7"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Jah</w:t>
            </w:r>
          </w:p>
        </w:tc>
        <w:tc>
          <w:tcPr>
            <w:tcW w:w="1433" w:type="dxa"/>
            <w:gridSpan w:val="2"/>
            <w:tcBorders>
              <w:top w:val="nil"/>
              <w:left w:val="nil"/>
              <w:bottom w:val="single" w:sz="8" w:space="0" w:color="auto"/>
              <w:right w:val="single" w:sz="8" w:space="0" w:color="auto"/>
            </w:tcBorders>
            <w:shd w:val="clear" w:color="000000" w:fill="92D050"/>
            <w:noWrap/>
            <w:vAlign w:val="center"/>
            <w:hideMark/>
          </w:tcPr>
          <w:p w14:paraId="3235045A"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lang w:eastAsia="et-EE"/>
                <w14:ligatures w14:val="none"/>
              </w:rPr>
            </w:pPr>
            <w:r w:rsidRPr="003A0A62">
              <w:rPr>
                <w:rFonts w:ascii="Times New Roman" w:eastAsia="Times New Roman" w:hAnsi="Times New Roman" w:cs="Times New Roman"/>
                <w:b/>
                <w:bCs/>
                <w:color w:val="000000"/>
                <w:kern w:val="0"/>
                <w:lang w:eastAsia="et-EE"/>
                <w14:ligatures w14:val="none"/>
              </w:rPr>
              <w:t>Jah</w:t>
            </w:r>
          </w:p>
        </w:tc>
      </w:tr>
      <w:tr w:rsidR="003A0A62" w:rsidRPr="003A0A62" w14:paraId="63986432" w14:textId="77777777" w:rsidTr="00FE492E">
        <w:trPr>
          <w:trHeight w:val="300"/>
        </w:trPr>
        <w:tc>
          <w:tcPr>
            <w:tcW w:w="415" w:type="dxa"/>
            <w:tcBorders>
              <w:top w:val="nil"/>
              <w:left w:val="single" w:sz="8" w:space="0" w:color="auto"/>
              <w:bottom w:val="single" w:sz="8" w:space="0" w:color="auto"/>
              <w:right w:val="single" w:sz="8" w:space="0" w:color="auto"/>
            </w:tcBorders>
            <w:shd w:val="clear" w:color="auto" w:fill="auto"/>
            <w:noWrap/>
            <w:vAlign w:val="center"/>
            <w:hideMark/>
          </w:tcPr>
          <w:p w14:paraId="66E86880" w14:textId="77777777" w:rsidR="003A0A62" w:rsidRPr="003A0A62" w:rsidRDefault="003A0A62" w:rsidP="003A0A62">
            <w:pPr>
              <w:spacing w:after="0" w:line="240" w:lineRule="auto"/>
              <w:rPr>
                <w:rFonts w:ascii="Times New Roman" w:eastAsia="Times New Roman" w:hAnsi="Times New Roman" w:cs="Times New Roman"/>
                <w:color w:val="000000"/>
                <w:kern w:val="0"/>
                <w:lang w:eastAsia="et-EE"/>
                <w14:ligatures w14:val="none"/>
              </w:rPr>
            </w:pPr>
            <w:r w:rsidRPr="003A0A62">
              <w:rPr>
                <w:rFonts w:ascii="Times New Roman" w:eastAsia="Times New Roman" w:hAnsi="Times New Roman" w:cs="Times New Roman"/>
                <w:color w:val="000000"/>
                <w:kern w:val="0"/>
                <w:lang w:eastAsia="et-EE"/>
                <w14:ligatures w14:val="none"/>
              </w:rPr>
              <w:t>5.</w:t>
            </w:r>
          </w:p>
        </w:tc>
        <w:tc>
          <w:tcPr>
            <w:tcW w:w="2479" w:type="dxa"/>
            <w:tcBorders>
              <w:top w:val="nil"/>
              <w:left w:val="nil"/>
              <w:bottom w:val="single" w:sz="8" w:space="0" w:color="auto"/>
              <w:right w:val="single" w:sz="8" w:space="0" w:color="auto"/>
            </w:tcBorders>
            <w:shd w:val="clear" w:color="auto" w:fill="auto"/>
            <w:noWrap/>
            <w:vAlign w:val="center"/>
            <w:hideMark/>
          </w:tcPr>
          <w:p w14:paraId="7CFDF07B" w14:textId="77777777" w:rsidR="003A0A62" w:rsidRPr="003A0A62" w:rsidRDefault="003A0A62" w:rsidP="003A0A62">
            <w:pPr>
              <w:spacing w:after="0" w:line="240" w:lineRule="auto"/>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Ekspress Grupp</w:t>
            </w:r>
          </w:p>
        </w:tc>
        <w:tc>
          <w:tcPr>
            <w:tcW w:w="367" w:type="dxa"/>
            <w:tcBorders>
              <w:top w:val="nil"/>
              <w:left w:val="nil"/>
              <w:bottom w:val="single" w:sz="8" w:space="0" w:color="auto"/>
              <w:right w:val="single" w:sz="8" w:space="0" w:color="auto"/>
            </w:tcBorders>
            <w:shd w:val="clear" w:color="auto" w:fill="auto"/>
            <w:noWrap/>
            <w:vAlign w:val="center"/>
            <w:hideMark/>
          </w:tcPr>
          <w:p w14:paraId="34FF93CC" w14:textId="77777777" w:rsidR="003A0A62" w:rsidRPr="003A0A62" w:rsidRDefault="003A0A62" w:rsidP="003A0A62">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3</w:t>
            </w:r>
          </w:p>
        </w:tc>
        <w:tc>
          <w:tcPr>
            <w:tcW w:w="571" w:type="dxa"/>
            <w:gridSpan w:val="2"/>
            <w:tcBorders>
              <w:top w:val="nil"/>
              <w:left w:val="nil"/>
              <w:bottom w:val="single" w:sz="8" w:space="0" w:color="auto"/>
              <w:right w:val="single" w:sz="8" w:space="0" w:color="auto"/>
            </w:tcBorders>
            <w:shd w:val="clear" w:color="auto" w:fill="auto"/>
            <w:noWrap/>
            <w:vAlign w:val="center"/>
            <w:hideMark/>
          </w:tcPr>
          <w:p w14:paraId="4BD5CF5A" w14:textId="77777777" w:rsidR="003A0A62" w:rsidRPr="003A0A62" w:rsidRDefault="003A0A62" w:rsidP="003A0A62">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1</w:t>
            </w:r>
          </w:p>
        </w:tc>
        <w:tc>
          <w:tcPr>
            <w:tcW w:w="421" w:type="dxa"/>
            <w:tcBorders>
              <w:top w:val="nil"/>
              <w:left w:val="nil"/>
              <w:bottom w:val="single" w:sz="8" w:space="0" w:color="auto"/>
              <w:right w:val="single" w:sz="8" w:space="0" w:color="auto"/>
            </w:tcBorders>
            <w:shd w:val="clear" w:color="auto" w:fill="auto"/>
            <w:noWrap/>
            <w:vAlign w:val="center"/>
            <w:hideMark/>
          </w:tcPr>
          <w:p w14:paraId="64808C28" w14:textId="77777777" w:rsidR="003A0A62" w:rsidRPr="003A0A62" w:rsidRDefault="003A0A62" w:rsidP="003A0A62">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2</w:t>
            </w:r>
          </w:p>
        </w:tc>
        <w:tc>
          <w:tcPr>
            <w:tcW w:w="488" w:type="dxa"/>
            <w:tcBorders>
              <w:top w:val="nil"/>
              <w:left w:val="nil"/>
              <w:bottom w:val="single" w:sz="8" w:space="0" w:color="auto"/>
              <w:right w:val="nil"/>
            </w:tcBorders>
            <w:shd w:val="clear" w:color="auto" w:fill="auto"/>
            <w:noWrap/>
            <w:vAlign w:val="center"/>
            <w:hideMark/>
          </w:tcPr>
          <w:p w14:paraId="328DB9EB" w14:textId="77777777" w:rsidR="003A0A62" w:rsidRPr="003A0A62" w:rsidRDefault="003A0A62" w:rsidP="003A0A62">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1</w:t>
            </w:r>
          </w:p>
        </w:tc>
        <w:tc>
          <w:tcPr>
            <w:tcW w:w="969" w:type="dxa"/>
            <w:gridSpan w:val="2"/>
            <w:tcBorders>
              <w:top w:val="nil"/>
              <w:left w:val="single" w:sz="8" w:space="0" w:color="auto"/>
              <w:bottom w:val="single" w:sz="8" w:space="0" w:color="auto"/>
              <w:right w:val="single" w:sz="8" w:space="0" w:color="auto"/>
            </w:tcBorders>
            <w:shd w:val="clear" w:color="auto" w:fill="auto"/>
            <w:noWrap/>
            <w:vAlign w:val="center"/>
            <w:hideMark/>
          </w:tcPr>
          <w:p w14:paraId="0222289E" w14:textId="77777777" w:rsidR="003A0A62" w:rsidRPr="003A0A62" w:rsidRDefault="003A0A62" w:rsidP="003A0A62">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5</w:t>
            </w:r>
          </w:p>
        </w:tc>
        <w:tc>
          <w:tcPr>
            <w:tcW w:w="951" w:type="dxa"/>
            <w:tcBorders>
              <w:top w:val="nil"/>
              <w:left w:val="nil"/>
              <w:bottom w:val="single" w:sz="8" w:space="0" w:color="auto"/>
              <w:right w:val="single" w:sz="8" w:space="0" w:color="auto"/>
            </w:tcBorders>
            <w:shd w:val="clear" w:color="auto" w:fill="auto"/>
            <w:noWrap/>
            <w:vAlign w:val="center"/>
            <w:hideMark/>
          </w:tcPr>
          <w:p w14:paraId="737CEA5F" w14:textId="77777777" w:rsidR="003A0A62" w:rsidRPr="003A0A62" w:rsidRDefault="003A0A62" w:rsidP="003A0A62">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2</w:t>
            </w:r>
          </w:p>
        </w:tc>
        <w:tc>
          <w:tcPr>
            <w:tcW w:w="1277" w:type="dxa"/>
            <w:gridSpan w:val="2"/>
            <w:tcBorders>
              <w:top w:val="nil"/>
              <w:left w:val="nil"/>
              <w:bottom w:val="single" w:sz="8" w:space="0" w:color="auto"/>
              <w:right w:val="single" w:sz="8" w:space="0" w:color="auto"/>
            </w:tcBorders>
            <w:shd w:val="clear" w:color="000000" w:fill="92D050"/>
            <w:noWrap/>
            <w:vAlign w:val="center"/>
            <w:hideMark/>
          </w:tcPr>
          <w:p w14:paraId="1A382877"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Jah</w:t>
            </w:r>
          </w:p>
        </w:tc>
        <w:tc>
          <w:tcPr>
            <w:tcW w:w="1433" w:type="dxa"/>
            <w:gridSpan w:val="2"/>
            <w:tcBorders>
              <w:top w:val="nil"/>
              <w:left w:val="nil"/>
              <w:bottom w:val="single" w:sz="8" w:space="0" w:color="auto"/>
              <w:right w:val="single" w:sz="8" w:space="0" w:color="auto"/>
            </w:tcBorders>
            <w:shd w:val="clear" w:color="000000" w:fill="92D050"/>
            <w:noWrap/>
            <w:vAlign w:val="center"/>
            <w:hideMark/>
          </w:tcPr>
          <w:p w14:paraId="777521A3"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lang w:eastAsia="et-EE"/>
                <w14:ligatures w14:val="none"/>
              </w:rPr>
            </w:pPr>
            <w:r w:rsidRPr="003A0A62">
              <w:rPr>
                <w:rFonts w:ascii="Times New Roman" w:eastAsia="Times New Roman" w:hAnsi="Times New Roman" w:cs="Times New Roman"/>
                <w:b/>
                <w:bCs/>
                <w:color w:val="000000"/>
                <w:kern w:val="0"/>
                <w:lang w:eastAsia="et-EE"/>
                <w14:ligatures w14:val="none"/>
              </w:rPr>
              <w:t>Jah</w:t>
            </w:r>
          </w:p>
        </w:tc>
      </w:tr>
      <w:tr w:rsidR="003A0A62" w:rsidRPr="003A0A62" w14:paraId="3251587C" w14:textId="77777777" w:rsidTr="00A91FB6">
        <w:trPr>
          <w:trHeight w:val="300"/>
        </w:trPr>
        <w:tc>
          <w:tcPr>
            <w:tcW w:w="415" w:type="dxa"/>
            <w:tcBorders>
              <w:top w:val="nil"/>
              <w:left w:val="single" w:sz="8" w:space="0" w:color="auto"/>
              <w:bottom w:val="single" w:sz="8" w:space="0" w:color="auto"/>
              <w:right w:val="single" w:sz="8" w:space="0" w:color="auto"/>
            </w:tcBorders>
            <w:shd w:val="clear" w:color="auto" w:fill="auto"/>
            <w:noWrap/>
            <w:vAlign w:val="center"/>
            <w:hideMark/>
          </w:tcPr>
          <w:p w14:paraId="6848C746" w14:textId="77777777" w:rsidR="003A0A62" w:rsidRPr="003A0A62" w:rsidRDefault="003A0A62" w:rsidP="003A0A62">
            <w:pPr>
              <w:spacing w:after="0" w:line="240" w:lineRule="auto"/>
              <w:rPr>
                <w:rFonts w:ascii="Times New Roman" w:eastAsia="Times New Roman" w:hAnsi="Times New Roman" w:cs="Times New Roman"/>
                <w:color w:val="000000"/>
                <w:kern w:val="0"/>
                <w:lang w:eastAsia="et-EE"/>
                <w14:ligatures w14:val="none"/>
              </w:rPr>
            </w:pPr>
            <w:r w:rsidRPr="003A0A62">
              <w:rPr>
                <w:rFonts w:ascii="Times New Roman" w:eastAsia="Times New Roman" w:hAnsi="Times New Roman" w:cs="Times New Roman"/>
                <w:color w:val="000000"/>
                <w:kern w:val="0"/>
                <w:lang w:eastAsia="et-EE"/>
                <w14:ligatures w14:val="none"/>
              </w:rPr>
              <w:t>6.</w:t>
            </w:r>
          </w:p>
        </w:tc>
        <w:tc>
          <w:tcPr>
            <w:tcW w:w="2479" w:type="dxa"/>
            <w:tcBorders>
              <w:top w:val="nil"/>
              <w:left w:val="nil"/>
              <w:bottom w:val="single" w:sz="8" w:space="0" w:color="auto"/>
              <w:right w:val="single" w:sz="8" w:space="0" w:color="auto"/>
            </w:tcBorders>
            <w:shd w:val="clear" w:color="auto" w:fill="auto"/>
            <w:noWrap/>
            <w:vAlign w:val="center"/>
            <w:hideMark/>
          </w:tcPr>
          <w:p w14:paraId="4B11C4F6" w14:textId="77777777" w:rsidR="003A0A62" w:rsidRPr="00A91FB6" w:rsidRDefault="003A0A62" w:rsidP="003A0A62">
            <w:pPr>
              <w:spacing w:after="0" w:line="240" w:lineRule="auto"/>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Harju Elekter Group</w:t>
            </w:r>
          </w:p>
        </w:tc>
        <w:tc>
          <w:tcPr>
            <w:tcW w:w="367" w:type="dxa"/>
            <w:tcBorders>
              <w:top w:val="nil"/>
              <w:left w:val="nil"/>
              <w:bottom w:val="single" w:sz="8" w:space="0" w:color="auto"/>
              <w:right w:val="single" w:sz="8" w:space="0" w:color="auto"/>
            </w:tcBorders>
            <w:shd w:val="clear" w:color="auto" w:fill="auto"/>
            <w:noWrap/>
            <w:vAlign w:val="center"/>
            <w:hideMark/>
          </w:tcPr>
          <w:p w14:paraId="03BDE6DD"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5</w:t>
            </w:r>
          </w:p>
        </w:tc>
        <w:tc>
          <w:tcPr>
            <w:tcW w:w="571" w:type="dxa"/>
            <w:gridSpan w:val="2"/>
            <w:tcBorders>
              <w:top w:val="nil"/>
              <w:left w:val="nil"/>
              <w:bottom w:val="single" w:sz="8" w:space="0" w:color="auto"/>
              <w:right w:val="single" w:sz="8" w:space="0" w:color="auto"/>
            </w:tcBorders>
            <w:shd w:val="clear" w:color="auto" w:fill="auto"/>
            <w:noWrap/>
            <w:vAlign w:val="center"/>
            <w:hideMark/>
          </w:tcPr>
          <w:p w14:paraId="274E696E"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1</w:t>
            </w:r>
          </w:p>
        </w:tc>
        <w:tc>
          <w:tcPr>
            <w:tcW w:w="421" w:type="dxa"/>
            <w:tcBorders>
              <w:top w:val="nil"/>
              <w:left w:val="nil"/>
              <w:bottom w:val="single" w:sz="8" w:space="0" w:color="auto"/>
              <w:right w:val="single" w:sz="8" w:space="0" w:color="auto"/>
            </w:tcBorders>
            <w:shd w:val="clear" w:color="auto" w:fill="auto"/>
            <w:noWrap/>
            <w:vAlign w:val="center"/>
            <w:hideMark/>
          </w:tcPr>
          <w:p w14:paraId="062F5CD5"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3</w:t>
            </w:r>
          </w:p>
        </w:tc>
        <w:tc>
          <w:tcPr>
            <w:tcW w:w="488" w:type="dxa"/>
            <w:tcBorders>
              <w:top w:val="nil"/>
              <w:left w:val="nil"/>
              <w:bottom w:val="single" w:sz="8" w:space="0" w:color="auto"/>
              <w:right w:val="nil"/>
            </w:tcBorders>
            <w:shd w:val="clear" w:color="auto" w:fill="auto"/>
            <w:noWrap/>
            <w:vAlign w:val="center"/>
            <w:hideMark/>
          </w:tcPr>
          <w:p w14:paraId="62090FE0"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0</w:t>
            </w:r>
          </w:p>
        </w:tc>
        <w:tc>
          <w:tcPr>
            <w:tcW w:w="969" w:type="dxa"/>
            <w:gridSpan w:val="2"/>
            <w:tcBorders>
              <w:top w:val="nil"/>
              <w:left w:val="single" w:sz="8" w:space="0" w:color="auto"/>
              <w:bottom w:val="single" w:sz="8" w:space="0" w:color="auto"/>
              <w:right w:val="single" w:sz="8" w:space="0" w:color="auto"/>
            </w:tcBorders>
            <w:shd w:val="clear" w:color="auto" w:fill="auto"/>
            <w:noWrap/>
            <w:vAlign w:val="center"/>
            <w:hideMark/>
          </w:tcPr>
          <w:p w14:paraId="10B2DC92"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8</w:t>
            </w:r>
          </w:p>
        </w:tc>
        <w:tc>
          <w:tcPr>
            <w:tcW w:w="951" w:type="dxa"/>
            <w:tcBorders>
              <w:top w:val="nil"/>
              <w:left w:val="nil"/>
              <w:bottom w:val="single" w:sz="8" w:space="0" w:color="auto"/>
              <w:right w:val="single" w:sz="8" w:space="0" w:color="auto"/>
            </w:tcBorders>
            <w:shd w:val="clear" w:color="auto" w:fill="auto"/>
            <w:noWrap/>
            <w:vAlign w:val="center"/>
            <w:hideMark/>
          </w:tcPr>
          <w:p w14:paraId="38C47880" w14:textId="77777777" w:rsidR="003A0A62" w:rsidRPr="003A0A62" w:rsidRDefault="003A0A62" w:rsidP="003A0A62">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1</w:t>
            </w:r>
          </w:p>
        </w:tc>
        <w:tc>
          <w:tcPr>
            <w:tcW w:w="1277" w:type="dxa"/>
            <w:gridSpan w:val="2"/>
            <w:tcBorders>
              <w:top w:val="nil"/>
              <w:left w:val="nil"/>
              <w:bottom w:val="single" w:sz="8" w:space="0" w:color="auto"/>
              <w:right w:val="single" w:sz="8" w:space="0" w:color="auto"/>
            </w:tcBorders>
            <w:shd w:val="clear" w:color="auto" w:fill="auto"/>
            <w:noWrap/>
            <w:vAlign w:val="center"/>
            <w:hideMark/>
          </w:tcPr>
          <w:p w14:paraId="644F8776"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Ei</w:t>
            </w:r>
          </w:p>
        </w:tc>
        <w:tc>
          <w:tcPr>
            <w:tcW w:w="1433" w:type="dxa"/>
            <w:gridSpan w:val="2"/>
            <w:tcBorders>
              <w:top w:val="nil"/>
              <w:left w:val="nil"/>
              <w:bottom w:val="single" w:sz="8" w:space="0" w:color="auto"/>
              <w:right w:val="single" w:sz="8" w:space="0" w:color="auto"/>
            </w:tcBorders>
            <w:shd w:val="clear" w:color="auto" w:fill="auto"/>
            <w:noWrap/>
            <w:vAlign w:val="center"/>
            <w:hideMark/>
          </w:tcPr>
          <w:p w14:paraId="5A0CA636"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lang w:eastAsia="et-EE"/>
                <w14:ligatures w14:val="none"/>
              </w:rPr>
            </w:pPr>
            <w:r w:rsidRPr="003A0A62">
              <w:rPr>
                <w:rFonts w:ascii="Times New Roman" w:eastAsia="Times New Roman" w:hAnsi="Times New Roman" w:cs="Times New Roman"/>
                <w:b/>
                <w:bCs/>
                <w:color w:val="000000"/>
                <w:kern w:val="0"/>
                <w:lang w:eastAsia="et-EE"/>
                <w14:ligatures w14:val="none"/>
              </w:rPr>
              <w:t>Ei</w:t>
            </w:r>
          </w:p>
        </w:tc>
      </w:tr>
      <w:tr w:rsidR="003A0A62" w:rsidRPr="003A0A62" w14:paraId="14518FAE" w14:textId="77777777" w:rsidTr="00A91FB6">
        <w:trPr>
          <w:trHeight w:val="300"/>
        </w:trPr>
        <w:tc>
          <w:tcPr>
            <w:tcW w:w="415" w:type="dxa"/>
            <w:tcBorders>
              <w:top w:val="nil"/>
              <w:left w:val="single" w:sz="8" w:space="0" w:color="auto"/>
              <w:bottom w:val="single" w:sz="8" w:space="0" w:color="auto"/>
              <w:right w:val="single" w:sz="8" w:space="0" w:color="auto"/>
            </w:tcBorders>
            <w:shd w:val="clear" w:color="auto" w:fill="auto"/>
            <w:noWrap/>
            <w:vAlign w:val="center"/>
            <w:hideMark/>
          </w:tcPr>
          <w:p w14:paraId="75BC51FA" w14:textId="77777777" w:rsidR="003A0A62" w:rsidRPr="003A0A62" w:rsidRDefault="003A0A62" w:rsidP="003A0A62">
            <w:pPr>
              <w:spacing w:after="0" w:line="240" w:lineRule="auto"/>
              <w:rPr>
                <w:rFonts w:ascii="Times New Roman" w:eastAsia="Times New Roman" w:hAnsi="Times New Roman" w:cs="Times New Roman"/>
                <w:color w:val="000000"/>
                <w:kern w:val="0"/>
                <w:lang w:eastAsia="et-EE"/>
                <w14:ligatures w14:val="none"/>
              </w:rPr>
            </w:pPr>
            <w:r w:rsidRPr="003A0A62">
              <w:rPr>
                <w:rFonts w:ascii="Times New Roman" w:eastAsia="Times New Roman" w:hAnsi="Times New Roman" w:cs="Times New Roman"/>
                <w:color w:val="000000"/>
                <w:kern w:val="0"/>
                <w:lang w:eastAsia="et-EE"/>
                <w14:ligatures w14:val="none"/>
              </w:rPr>
              <w:t>7.</w:t>
            </w:r>
          </w:p>
        </w:tc>
        <w:tc>
          <w:tcPr>
            <w:tcW w:w="2479" w:type="dxa"/>
            <w:tcBorders>
              <w:top w:val="nil"/>
              <w:left w:val="nil"/>
              <w:bottom w:val="single" w:sz="8" w:space="0" w:color="auto"/>
              <w:right w:val="single" w:sz="8" w:space="0" w:color="auto"/>
            </w:tcBorders>
            <w:shd w:val="clear" w:color="auto" w:fill="auto"/>
            <w:noWrap/>
            <w:vAlign w:val="center"/>
            <w:hideMark/>
          </w:tcPr>
          <w:p w14:paraId="54A1E838" w14:textId="77777777" w:rsidR="003A0A62" w:rsidRPr="00A91FB6" w:rsidRDefault="003A0A62" w:rsidP="003A0A62">
            <w:pPr>
              <w:spacing w:after="0" w:line="240" w:lineRule="auto"/>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LHV Group</w:t>
            </w:r>
          </w:p>
        </w:tc>
        <w:tc>
          <w:tcPr>
            <w:tcW w:w="367" w:type="dxa"/>
            <w:tcBorders>
              <w:top w:val="nil"/>
              <w:left w:val="nil"/>
              <w:bottom w:val="single" w:sz="8" w:space="0" w:color="auto"/>
              <w:right w:val="single" w:sz="8" w:space="0" w:color="auto"/>
            </w:tcBorders>
            <w:shd w:val="clear" w:color="auto" w:fill="auto"/>
            <w:noWrap/>
            <w:vAlign w:val="center"/>
            <w:hideMark/>
          </w:tcPr>
          <w:p w14:paraId="625684AF"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5</w:t>
            </w:r>
          </w:p>
        </w:tc>
        <w:tc>
          <w:tcPr>
            <w:tcW w:w="571" w:type="dxa"/>
            <w:gridSpan w:val="2"/>
            <w:tcBorders>
              <w:top w:val="nil"/>
              <w:left w:val="nil"/>
              <w:bottom w:val="single" w:sz="8" w:space="0" w:color="auto"/>
              <w:right w:val="single" w:sz="8" w:space="0" w:color="auto"/>
            </w:tcBorders>
            <w:shd w:val="clear" w:color="auto" w:fill="auto"/>
            <w:noWrap/>
            <w:vAlign w:val="center"/>
            <w:hideMark/>
          </w:tcPr>
          <w:p w14:paraId="2C2D0D56"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2</w:t>
            </w:r>
          </w:p>
        </w:tc>
        <w:tc>
          <w:tcPr>
            <w:tcW w:w="421" w:type="dxa"/>
            <w:tcBorders>
              <w:top w:val="nil"/>
              <w:left w:val="nil"/>
              <w:bottom w:val="single" w:sz="8" w:space="0" w:color="auto"/>
              <w:right w:val="single" w:sz="8" w:space="0" w:color="auto"/>
            </w:tcBorders>
            <w:shd w:val="clear" w:color="auto" w:fill="auto"/>
            <w:noWrap/>
            <w:vAlign w:val="center"/>
            <w:hideMark/>
          </w:tcPr>
          <w:p w14:paraId="576554F6"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4</w:t>
            </w:r>
          </w:p>
        </w:tc>
        <w:tc>
          <w:tcPr>
            <w:tcW w:w="488" w:type="dxa"/>
            <w:tcBorders>
              <w:top w:val="nil"/>
              <w:left w:val="nil"/>
              <w:bottom w:val="single" w:sz="8" w:space="0" w:color="auto"/>
              <w:right w:val="nil"/>
            </w:tcBorders>
            <w:shd w:val="clear" w:color="auto" w:fill="auto"/>
            <w:noWrap/>
            <w:vAlign w:val="center"/>
            <w:hideMark/>
          </w:tcPr>
          <w:p w14:paraId="65794E76"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0</w:t>
            </w:r>
          </w:p>
        </w:tc>
        <w:tc>
          <w:tcPr>
            <w:tcW w:w="969" w:type="dxa"/>
            <w:gridSpan w:val="2"/>
            <w:tcBorders>
              <w:top w:val="nil"/>
              <w:left w:val="single" w:sz="8" w:space="0" w:color="auto"/>
              <w:bottom w:val="single" w:sz="8" w:space="0" w:color="auto"/>
              <w:right w:val="single" w:sz="8" w:space="0" w:color="auto"/>
            </w:tcBorders>
            <w:shd w:val="clear" w:color="auto" w:fill="auto"/>
            <w:noWrap/>
            <w:vAlign w:val="center"/>
            <w:hideMark/>
          </w:tcPr>
          <w:p w14:paraId="79C3F0B0"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9</w:t>
            </w:r>
          </w:p>
        </w:tc>
        <w:tc>
          <w:tcPr>
            <w:tcW w:w="951" w:type="dxa"/>
            <w:tcBorders>
              <w:top w:val="nil"/>
              <w:left w:val="nil"/>
              <w:bottom w:val="single" w:sz="8" w:space="0" w:color="auto"/>
              <w:right w:val="single" w:sz="8" w:space="0" w:color="auto"/>
            </w:tcBorders>
            <w:shd w:val="clear" w:color="auto" w:fill="auto"/>
            <w:noWrap/>
            <w:vAlign w:val="center"/>
            <w:hideMark/>
          </w:tcPr>
          <w:p w14:paraId="6CF57863" w14:textId="77777777" w:rsidR="003A0A62" w:rsidRPr="003A0A62" w:rsidRDefault="003A0A62" w:rsidP="003A0A62">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2</w:t>
            </w:r>
          </w:p>
        </w:tc>
        <w:tc>
          <w:tcPr>
            <w:tcW w:w="1277" w:type="dxa"/>
            <w:gridSpan w:val="2"/>
            <w:tcBorders>
              <w:top w:val="nil"/>
              <w:left w:val="nil"/>
              <w:bottom w:val="single" w:sz="8" w:space="0" w:color="auto"/>
              <w:right w:val="single" w:sz="8" w:space="0" w:color="auto"/>
            </w:tcBorders>
            <w:shd w:val="clear" w:color="auto" w:fill="auto"/>
            <w:noWrap/>
            <w:vAlign w:val="center"/>
            <w:hideMark/>
          </w:tcPr>
          <w:p w14:paraId="20184FE6"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Ei</w:t>
            </w:r>
          </w:p>
        </w:tc>
        <w:tc>
          <w:tcPr>
            <w:tcW w:w="1433" w:type="dxa"/>
            <w:gridSpan w:val="2"/>
            <w:tcBorders>
              <w:top w:val="nil"/>
              <w:left w:val="nil"/>
              <w:bottom w:val="single" w:sz="8" w:space="0" w:color="auto"/>
              <w:right w:val="single" w:sz="8" w:space="0" w:color="auto"/>
            </w:tcBorders>
            <w:shd w:val="clear" w:color="auto" w:fill="auto"/>
            <w:noWrap/>
            <w:vAlign w:val="center"/>
            <w:hideMark/>
          </w:tcPr>
          <w:p w14:paraId="5FBDED9D"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lang w:eastAsia="et-EE"/>
                <w14:ligatures w14:val="none"/>
              </w:rPr>
            </w:pPr>
            <w:r w:rsidRPr="003A0A62">
              <w:rPr>
                <w:rFonts w:ascii="Times New Roman" w:eastAsia="Times New Roman" w:hAnsi="Times New Roman" w:cs="Times New Roman"/>
                <w:b/>
                <w:bCs/>
                <w:color w:val="000000"/>
                <w:kern w:val="0"/>
                <w:lang w:eastAsia="et-EE"/>
                <w14:ligatures w14:val="none"/>
              </w:rPr>
              <w:t>Ei</w:t>
            </w:r>
          </w:p>
        </w:tc>
      </w:tr>
      <w:tr w:rsidR="003A0A62" w:rsidRPr="003A0A62" w14:paraId="714B400C" w14:textId="77777777" w:rsidTr="00FE492E">
        <w:trPr>
          <w:trHeight w:val="300"/>
        </w:trPr>
        <w:tc>
          <w:tcPr>
            <w:tcW w:w="415" w:type="dxa"/>
            <w:tcBorders>
              <w:top w:val="nil"/>
              <w:left w:val="single" w:sz="8" w:space="0" w:color="auto"/>
              <w:bottom w:val="single" w:sz="8" w:space="0" w:color="auto"/>
              <w:right w:val="single" w:sz="8" w:space="0" w:color="auto"/>
            </w:tcBorders>
            <w:shd w:val="clear" w:color="auto" w:fill="auto"/>
            <w:noWrap/>
            <w:vAlign w:val="center"/>
            <w:hideMark/>
          </w:tcPr>
          <w:p w14:paraId="1801D26A" w14:textId="77777777" w:rsidR="003A0A62" w:rsidRPr="003A0A62" w:rsidRDefault="003A0A62" w:rsidP="003A0A62">
            <w:pPr>
              <w:spacing w:after="0" w:line="240" w:lineRule="auto"/>
              <w:rPr>
                <w:rFonts w:ascii="Times New Roman" w:eastAsia="Times New Roman" w:hAnsi="Times New Roman" w:cs="Times New Roman"/>
                <w:color w:val="000000"/>
                <w:kern w:val="0"/>
                <w:lang w:eastAsia="et-EE"/>
                <w14:ligatures w14:val="none"/>
              </w:rPr>
            </w:pPr>
            <w:r w:rsidRPr="003A0A62">
              <w:rPr>
                <w:rFonts w:ascii="Times New Roman" w:eastAsia="Times New Roman" w:hAnsi="Times New Roman" w:cs="Times New Roman"/>
                <w:color w:val="000000"/>
                <w:kern w:val="0"/>
                <w:lang w:eastAsia="et-EE"/>
                <w14:ligatures w14:val="none"/>
              </w:rPr>
              <w:t>8.</w:t>
            </w:r>
          </w:p>
        </w:tc>
        <w:tc>
          <w:tcPr>
            <w:tcW w:w="2479" w:type="dxa"/>
            <w:tcBorders>
              <w:top w:val="nil"/>
              <w:left w:val="nil"/>
              <w:bottom w:val="single" w:sz="8" w:space="0" w:color="auto"/>
              <w:right w:val="single" w:sz="8" w:space="0" w:color="auto"/>
            </w:tcBorders>
            <w:shd w:val="clear" w:color="auto" w:fill="auto"/>
            <w:noWrap/>
            <w:vAlign w:val="center"/>
            <w:hideMark/>
          </w:tcPr>
          <w:p w14:paraId="18F1FBEF" w14:textId="77777777" w:rsidR="003A0A62" w:rsidRPr="00A91FB6" w:rsidRDefault="003A0A62" w:rsidP="003A0A62">
            <w:pPr>
              <w:spacing w:after="0" w:line="240" w:lineRule="auto"/>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Merko Ehitus</w:t>
            </w:r>
          </w:p>
        </w:tc>
        <w:tc>
          <w:tcPr>
            <w:tcW w:w="367" w:type="dxa"/>
            <w:tcBorders>
              <w:top w:val="nil"/>
              <w:left w:val="nil"/>
              <w:bottom w:val="single" w:sz="8" w:space="0" w:color="auto"/>
              <w:right w:val="single" w:sz="8" w:space="0" w:color="auto"/>
            </w:tcBorders>
            <w:shd w:val="clear" w:color="auto" w:fill="auto"/>
            <w:noWrap/>
            <w:vAlign w:val="center"/>
            <w:hideMark/>
          </w:tcPr>
          <w:p w14:paraId="165AC7FC"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2</w:t>
            </w:r>
          </w:p>
        </w:tc>
        <w:tc>
          <w:tcPr>
            <w:tcW w:w="571" w:type="dxa"/>
            <w:gridSpan w:val="2"/>
            <w:tcBorders>
              <w:top w:val="nil"/>
              <w:left w:val="nil"/>
              <w:bottom w:val="single" w:sz="8" w:space="0" w:color="auto"/>
              <w:right w:val="single" w:sz="8" w:space="0" w:color="auto"/>
            </w:tcBorders>
            <w:shd w:val="clear" w:color="auto" w:fill="auto"/>
            <w:noWrap/>
            <w:vAlign w:val="center"/>
            <w:hideMark/>
          </w:tcPr>
          <w:p w14:paraId="33B6BEF4"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1</w:t>
            </w:r>
          </w:p>
        </w:tc>
        <w:tc>
          <w:tcPr>
            <w:tcW w:w="421" w:type="dxa"/>
            <w:tcBorders>
              <w:top w:val="nil"/>
              <w:left w:val="nil"/>
              <w:bottom w:val="single" w:sz="8" w:space="0" w:color="auto"/>
              <w:right w:val="single" w:sz="8" w:space="0" w:color="auto"/>
            </w:tcBorders>
            <w:shd w:val="clear" w:color="auto" w:fill="auto"/>
            <w:noWrap/>
            <w:vAlign w:val="center"/>
            <w:hideMark/>
          </w:tcPr>
          <w:p w14:paraId="04C85728"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3</w:t>
            </w:r>
          </w:p>
        </w:tc>
        <w:tc>
          <w:tcPr>
            <w:tcW w:w="488" w:type="dxa"/>
            <w:tcBorders>
              <w:top w:val="nil"/>
              <w:left w:val="nil"/>
              <w:bottom w:val="single" w:sz="8" w:space="0" w:color="auto"/>
              <w:right w:val="nil"/>
            </w:tcBorders>
            <w:shd w:val="clear" w:color="auto" w:fill="auto"/>
            <w:noWrap/>
            <w:vAlign w:val="center"/>
            <w:hideMark/>
          </w:tcPr>
          <w:p w14:paraId="14C45C12"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0</w:t>
            </w:r>
          </w:p>
        </w:tc>
        <w:tc>
          <w:tcPr>
            <w:tcW w:w="969" w:type="dxa"/>
            <w:gridSpan w:val="2"/>
            <w:tcBorders>
              <w:top w:val="nil"/>
              <w:left w:val="single" w:sz="8" w:space="0" w:color="auto"/>
              <w:bottom w:val="single" w:sz="8" w:space="0" w:color="auto"/>
              <w:right w:val="single" w:sz="8" w:space="0" w:color="auto"/>
            </w:tcBorders>
            <w:shd w:val="clear" w:color="auto" w:fill="auto"/>
            <w:noWrap/>
            <w:vAlign w:val="center"/>
            <w:hideMark/>
          </w:tcPr>
          <w:p w14:paraId="4C0CDD67"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5</w:t>
            </w:r>
          </w:p>
        </w:tc>
        <w:tc>
          <w:tcPr>
            <w:tcW w:w="951" w:type="dxa"/>
            <w:tcBorders>
              <w:top w:val="nil"/>
              <w:left w:val="nil"/>
              <w:bottom w:val="single" w:sz="8" w:space="0" w:color="auto"/>
              <w:right w:val="single" w:sz="8" w:space="0" w:color="auto"/>
            </w:tcBorders>
            <w:shd w:val="clear" w:color="auto" w:fill="auto"/>
            <w:noWrap/>
            <w:vAlign w:val="center"/>
            <w:hideMark/>
          </w:tcPr>
          <w:p w14:paraId="2496A178" w14:textId="77777777" w:rsidR="003A0A62" w:rsidRPr="003A0A62" w:rsidRDefault="003A0A62" w:rsidP="003A0A62">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1</w:t>
            </w:r>
          </w:p>
        </w:tc>
        <w:tc>
          <w:tcPr>
            <w:tcW w:w="1277" w:type="dxa"/>
            <w:gridSpan w:val="2"/>
            <w:tcBorders>
              <w:top w:val="nil"/>
              <w:left w:val="nil"/>
              <w:bottom w:val="single" w:sz="8" w:space="0" w:color="auto"/>
              <w:right w:val="single" w:sz="8" w:space="0" w:color="auto"/>
            </w:tcBorders>
            <w:shd w:val="clear" w:color="000000" w:fill="92D050"/>
            <w:noWrap/>
            <w:vAlign w:val="center"/>
            <w:hideMark/>
          </w:tcPr>
          <w:p w14:paraId="41BD4565"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Jah</w:t>
            </w:r>
          </w:p>
        </w:tc>
        <w:tc>
          <w:tcPr>
            <w:tcW w:w="1433" w:type="dxa"/>
            <w:gridSpan w:val="2"/>
            <w:tcBorders>
              <w:top w:val="nil"/>
              <w:left w:val="nil"/>
              <w:bottom w:val="single" w:sz="8" w:space="0" w:color="auto"/>
              <w:right w:val="single" w:sz="8" w:space="0" w:color="auto"/>
            </w:tcBorders>
            <w:shd w:val="clear" w:color="auto" w:fill="auto"/>
            <w:noWrap/>
            <w:vAlign w:val="center"/>
            <w:hideMark/>
          </w:tcPr>
          <w:p w14:paraId="151C1480"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lang w:eastAsia="et-EE"/>
                <w14:ligatures w14:val="none"/>
              </w:rPr>
            </w:pPr>
            <w:r w:rsidRPr="003A0A62">
              <w:rPr>
                <w:rFonts w:ascii="Times New Roman" w:eastAsia="Times New Roman" w:hAnsi="Times New Roman" w:cs="Times New Roman"/>
                <w:b/>
                <w:bCs/>
                <w:color w:val="000000"/>
                <w:kern w:val="0"/>
                <w:lang w:eastAsia="et-EE"/>
                <w14:ligatures w14:val="none"/>
              </w:rPr>
              <w:t>Ei</w:t>
            </w:r>
          </w:p>
        </w:tc>
      </w:tr>
      <w:tr w:rsidR="003A0A62" w:rsidRPr="003A0A62" w14:paraId="3E72FB4B" w14:textId="77777777" w:rsidTr="00A91FB6">
        <w:trPr>
          <w:trHeight w:val="300"/>
        </w:trPr>
        <w:tc>
          <w:tcPr>
            <w:tcW w:w="415" w:type="dxa"/>
            <w:tcBorders>
              <w:top w:val="nil"/>
              <w:left w:val="single" w:sz="8" w:space="0" w:color="auto"/>
              <w:bottom w:val="single" w:sz="8" w:space="0" w:color="auto"/>
              <w:right w:val="single" w:sz="8" w:space="0" w:color="auto"/>
            </w:tcBorders>
            <w:shd w:val="clear" w:color="auto" w:fill="auto"/>
            <w:noWrap/>
            <w:vAlign w:val="center"/>
            <w:hideMark/>
          </w:tcPr>
          <w:p w14:paraId="6EE50C7C" w14:textId="77777777" w:rsidR="003A0A62" w:rsidRPr="003A0A62" w:rsidRDefault="003A0A62" w:rsidP="003A0A62">
            <w:pPr>
              <w:spacing w:after="0" w:line="240" w:lineRule="auto"/>
              <w:rPr>
                <w:rFonts w:ascii="Times New Roman" w:eastAsia="Times New Roman" w:hAnsi="Times New Roman" w:cs="Times New Roman"/>
                <w:color w:val="000000"/>
                <w:kern w:val="0"/>
                <w:lang w:eastAsia="et-EE"/>
                <w14:ligatures w14:val="none"/>
              </w:rPr>
            </w:pPr>
            <w:r w:rsidRPr="003A0A62">
              <w:rPr>
                <w:rFonts w:ascii="Times New Roman" w:eastAsia="Times New Roman" w:hAnsi="Times New Roman" w:cs="Times New Roman"/>
                <w:color w:val="000000"/>
                <w:kern w:val="0"/>
                <w:lang w:eastAsia="et-EE"/>
                <w14:ligatures w14:val="none"/>
              </w:rPr>
              <w:t>9.</w:t>
            </w:r>
          </w:p>
        </w:tc>
        <w:tc>
          <w:tcPr>
            <w:tcW w:w="2479" w:type="dxa"/>
            <w:tcBorders>
              <w:top w:val="nil"/>
              <w:left w:val="nil"/>
              <w:bottom w:val="single" w:sz="8" w:space="0" w:color="auto"/>
              <w:right w:val="single" w:sz="8" w:space="0" w:color="auto"/>
            </w:tcBorders>
            <w:shd w:val="clear" w:color="auto" w:fill="auto"/>
            <w:noWrap/>
            <w:vAlign w:val="center"/>
            <w:hideMark/>
          </w:tcPr>
          <w:p w14:paraId="641CE243" w14:textId="77777777" w:rsidR="003A0A62" w:rsidRPr="00A91FB6" w:rsidRDefault="003A0A62" w:rsidP="003A0A62">
            <w:pPr>
              <w:spacing w:after="0" w:line="240" w:lineRule="auto"/>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Nordecon</w:t>
            </w:r>
          </w:p>
        </w:tc>
        <w:tc>
          <w:tcPr>
            <w:tcW w:w="367" w:type="dxa"/>
            <w:tcBorders>
              <w:top w:val="nil"/>
              <w:left w:val="nil"/>
              <w:bottom w:val="single" w:sz="8" w:space="0" w:color="auto"/>
              <w:right w:val="single" w:sz="8" w:space="0" w:color="auto"/>
            </w:tcBorders>
            <w:shd w:val="clear" w:color="auto" w:fill="auto"/>
            <w:noWrap/>
            <w:vAlign w:val="center"/>
            <w:hideMark/>
          </w:tcPr>
          <w:p w14:paraId="43210FDD"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5</w:t>
            </w:r>
          </w:p>
        </w:tc>
        <w:tc>
          <w:tcPr>
            <w:tcW w:w="571" w:type="dxa"/>
            <w:gridSpan w:val="2"/>
            <w:tcBorders>
              <w:top w:val="nil"/>
              <w:left w:val="nil"/>
              <w:bottom w:val="single" w:sz="8" w:space="0" w:color="auto"/>
              <w:right w:val="single" w:sz="8" w:space="0" w:color="auto"/>
            </w:tcBorders>
            <w:shd w:val="clear" w:color="auto" w:fill="auto"/>
            <w:noWrap/>
            <w:vAlign w:val="center"/>
            <w:hideMark/>
          </w:tcPr>
          <w:p w14:paraId="666A5DDC"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0</w:t>
            </w:r>
          </w:p>
        </w:tc>
        <w:tc>
          <w:tcPr>
            <w:tcW w:w="421" w:type="dxa"/>
            <w:tcBorders>
              <w:top w:val="nil"/>
              <w:left w:val="nil"/>
              <w:bottom w:val="single" w:sz="8" w:space="0" w:color="auto"/>
              <w:right w:val="single" w:sz="8" w:space="0" w:color="auto"/>
            </w:tcBorders>
            <w:shd w:val="clear" w:color="auto" w:fill="auto"/>
            <w:noWrap/>
            <w:vAlign w:val="center"/>
            <w:hideMark/>
          </w:tcPr>
          <w:p w14:paraId="199FB331"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2</w:t>
            </w:r>
          </w:p>
        </w:tc>
        <w:tc>
          <w:tcPr>
            <w:tcW w:w="488" w:type="dxa"/>
            <w:tcBorders>
              <w:top w:val="nil"/>
              <w:left w:val="nil"/>
              <w:bottom w:val="single" w:sz="8" w:space="0" w:color="auto"/>
              <w:right w:val="nil"/>
            </w:tcBorders>
            <w:shd w:val="clear" w:color="auto" w:fill="auto"/>
            <w:noWrap/>
            <w:vAlign w:val="center"/>
            <w:hideMark/>
          </w:tcPr>
          <w:p w14:paraId="1EAA125B"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1</w:t>
            </w:r>
          </w:p>
        </w:tc>
        <w:tc>
          <w:tcPr>
            <w:tcW w:w="969" w:type="dxa"/>
            <w:gridSpan w:val="2"/>
            <w:tcBorders>
              <w:top w:val="nil"/>
              <w:left w:val="single" w:sz="8" w:space="0" w:color="auto"/>
              <w:bottom w:val="single" w:sz="8" w:space="0" w:color="auto"/>
              <w:right w:val="single" w:sz="8" w:space="0" w:color="auto"/>
            </w:tcBorders>
            <w:shd w:val="clear" w:color="auto" w:fill="auto"/>
            <w:noWrap/>
            <w:vAlign w:val="center"/>
            <w:hideMark/>
          </w:tcPr>
          <w:p w14:paraId="7D8EDF55"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7</w:t>
            </w:r>
          </w:p>
        </w:tc>
        <w:tc>
          <w:tcPr>
            <w:tcW w:w="951" w:type="dxa"/>
            <w:tcBorders>
              <w:top w:val="nil"/>
              <w:left w:val="nil"/>
              <w:bottom w:val="single" w:sz="8" w:space="0" w:color="auto"/>
              <w:right w:val="single" w:sz="8" w:space="0" w:color="auto"/>
            </w:tcBorders>
            <w:shd w:val="clear" w:color="auto" w:fill="auto"/>
            <w:noWrap/>
            <w:vAlign w:val="center"/>
            <w:hideMark/>
          </w:tcPr>
          <w:p w14:paraId="6D1ABB82" w14:textId="77777777" w:rsidR="003A0A62" w:rsidRPr="003A0A62" w:rsidRDefault="003A0A62" w:rsidP="003A0A62">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1</w:t>
            </w:r>
          </w:p>
        </w:tc>
        <w:tc>
          <w:tcPr>
            <w:tcW w:w="1277" w:type="dxa"/>
            <w:gridSpan w:val="2"/>
            <w:tcBorders>
              <w:top w:val="nil"/>
              <w:left w:val="nil"/>
              <w:bottom w:val="single" w:sz="8" w:space="0" w:color="auto"/>
              <w:right w:val="single" w:sz="8" w:space="0" w:color="auto"/>
            </w:tcBorders>
            <w:shd w:val="clear" w:color="auto" w:fill="auto"/>
            <w:noWrap/>
            <w:vAlign w:val="center"/>
            <w:hideMark/>
          </w:tcPr>
          <w:p w14:paraId="35985F57"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Ei</w:t>
            </w:r>
          </w:p>
        </w:tc>
        <w:tc>
          <w:tcPr>
            <w:tcW w:w="1433" w:type="dxa"/>
            <w:gridSpan w:val="2"/>
            <w:tcBorders>
              <w:top w:val="nil"/>
              <w:left w:val="nil"/>
              <w:bottom w:val="single" w:sz="8" w:space="0" w:color="auto"/>
              <w:right w:val="single" w:sz="8" w:space="0" w:color="auto"/>
            </w:tcBorders>
            <w:shd w:val="clear" w:color="auto" w:fill="auto"/>
            <w:noWrap/>
            <w:vAlign w:val="center"/>
            <w:hideMark/>
          </w:tcPr>
          <w:p w14:paraId="318E62D9"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lang w:eastAsia="et-EE"/>
                <w14:ligatures w14:val="none"/>
              </w:rPr>
            </w:pPr>
            <w:r w:rsidRPr="003A0A62">
              <w:rPr>
                <w:rFonts w:ascii="Times New Roman" w:eastAsia="Times New Roman" w:hAnsi="Times New Roman" w:cs="Times New Roman"/>
                <w:b/>
                <w:bCs/>
                <w:color w:val="000000"/>
                <w:kern w:val="0"/>
                <w:lang w:eastAsia="et-EE"/>
                <w14:ligatures w14:val="none"/>
              </w:rPr>
              <w:t>Ei</w:t>
            </w:r>
          </w:p>
        </w:tc>
      </w:tr>
      <w:tr w:rsidR="003A0A62" w:rsidRPr="003A0A62" w14:paraId="00E5A652" w14:textId="77777777" w:rsidTr="00A91FB6">
        <w:trPr>
          <w:trHeight w:val="300"/>
        </w:trPr>
        <w:tc>
          <w:tcPr>
            <w:tcW w:w="415" w:type="dxa"/>
            <w:tcBorders>
              <w:top w:val="nil"/>
              <w:left w:val="single" w:sz="8" w:space="0" w:color="auto"/>
              <w:bottom w:val="single" w:sz="8" w:space="0" w:color="auto"/>
              <w:right w:val="single" w:sz="8" w:space="0" w:color="auto"/>
            </w:tcBorders>
            <w:shd w:val="clear" w:color="auto" w:fill="auto"/>
            <w:noWrap/>
            <w:vAlign w:val="center"/>
            <w:hideMark/>
          </w:tcPr>
          <w:p w14:paraId="5C1F4BA1" w14:textId="77777777" w:rsidR="003A0A62" w:rsidRPr="003A0A62" w:rsidRDefault="003A0A62" w:rsidP="003A0A62">
            <w:pPr>
              <w:spacing w:after="0" w:line="240" w:lineRule="auto"/>
              <w:rPr>
                <w:rFonts w:ascii="Times New Roman" w:eastAsia="Times New Roman" w:hAnsi="Times New Roman" w:cs="Times New Roman"/>
                <w:color w:val="000000"/>
                <w:kern w:val="0"/>
                <w:lang w:eastAsia="et-EE"/>
                <w14:ligatures w14:val="none"/>
              </w:rPr>
            </w:pPr>
            <w:r w:rsidRPr="003A0A62">
              <w:rPr>
                <w:rFonts w:ascii="Times New Roman" w:eastAsia="Times New Roman" w:hAnsi="Times New Roman" w:cs="Times New Roman"/>
                <w:color w:val="000000"/>
                <w:kern w:val="0"/>
                <w:lang w:eastAsia="et-EE"/>
                <w14:ligatures w14:val="none"/>
              </w:rPr>
              <w:t>10.</w:t>
            </w:r>
          </w:p>
        </w:tc>
        <w:tc>
          <w:tcPr>
            <w:tcW w:w="2479" w:type="dxa"/>
            <w:tcBorders>
              <w:top w:val="nil"/>
              <w:left w:val="nil"/>
              <w:bottom w:val="single" w:sz="8" w:space="0" w:color="auto"/>
              <w:right w:val="single" w:sz="8" w:space="0" w:color="auto"/>
            </w:tcBorders>
            <w:shd w:val="clear" w:color="auto" w:fill="auto"/>
            <w:noWrap/>
            <w:vAlign w:val="center"/>
            <w:hideMark/>
          </w:tcPr>
          <w:p w14:paraId="37A54218" w14:textId="77777777" w:rsidR="003A0A62" w:rsidRPr="00A91FB6" w:rsidRDefault="003A0A62" w:rsidP="003A0A62">
            <w:pPr>
              <w:spacing w:after="0" w:line="240" w:lineRule="auto"/>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Tallinna Sadam</w:t>
            </w:r>
          </w:p>
        </w:tc>
        <w:tc>
          <w:tcPr>
            <w:tcW w:w="367" w:type="dxa"/>
            <w:tcBorders>
              <w:top w:val="nil"/>
              <w:left w:val="nil"/>
              <w:bottom w:val="single" w:sz="8" w:space="0" w:color="auto"/>
              <w:right w:val="single" w:sz="8" w:space="0" w:color="auto"/>
            </w:tcBorders>
            <w:shd w:val="clear" w:color="auto" w:fill="auto"/>
            <w:noWrap/>
            <w:vAlign w:val="center"/>
            <w:hideMark/>
          </w:tcPr>
          <w:p w14:paraId="59E56E0E"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6</w:t>
            </w:r>
          </w:p>
        </w:tc>
        <w:tc>
          <w:tcPr>
            <w:tcW w:w="571" w:type="dxa"/>
            <w:gridSpan w:val="2"/>
            <w:tcBorders>
              <w:top w:val="nil"/>
              <w:left w:val="nil"/>
              <w:bottom w:val="single" w:sz="8" w:space="0" w:color="auto"/>
              <w:right w:val="single" w:sz="8" w:space="0" w:color="auto"/>
            </w:tcBorders>
            <w:shd w:val="clear" w:color="auto" w:fill="auto"/>
            <w:noWrap/>
            <w:vAlign w:val="center"/>
            <w:hideMark/>
          </w:tcPr>
          <w:p w14:paraId="51BBF909"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1</w:t>
            </w:r>
          </w:p>
        </w:tc>
        <w:tc>
          <w:tcPr>
            <w:tcW w:w="421" w:type="dxa"/>
            <w:tcBorders>
              <w:top w:val="nil"/>
              <w:left w:val="nil"/>
              <w:bottom w:val="single" w:sz="8" w:space="0" w:color="auto"/>
              <w:right w:val="single" w:sz="8" w:space="0" w:color="auto"/>
            </w:tcBorders>
            <w:shd w:val="clear" w:color="auto" w:fill="auto"/>
            <w:noWrap/>
            <w:vAlign w:val="center"/>
            <w:hideMark/>
          </w:tcPr>
          <w:p w14:paraId="334DA1F7"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4</w:t>
            </w:r>
          </w:p>
        </w:tc>
        <w:tc>
          <w:tcPr>
            <w:tcW w:w="488" w:type="dxa"/>
            <w:tcBorders>
              <w:top w:val="nil"/>
              <w:left w:val="nil"/>
              <w:bottom w:val="single" w:sz="8" w:space="0" w:color="auto"/>
              <w:right w:val="nil"/>
            </w:tcBorders>
            <w:shd w:val="clear" w:color="auto" w:fill="auto"/>
            <w:noWrap/>
            <w:vAlign w:val="center"/>
            <w:hideMark/>
          </w:tcPr>
          <w:p w14:paraId="444B5673"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0</w:t>
            </w:r>
          </w:p>
        </w:tc>
        <w:tc>
          <w:tcPr>
            <w:tcW w:w="969" w:type="dxa"/>
            <w:gridSpan w:val="2"/>
            <w:tcBorders>
              <w:top w:val="nil"/>
              <w:left w:val="single" w:sz="8" w:space="0" w:color="auto"/>
              <w:bottom w:val="single" w:sz="8" w:space="0" w:color="auto"/>
              <w:right w:val="single" w:sz="8" w:space="0" w:color="auto"/>
            </w:tcBorders>
            <w:shd w:val="clear" w:color="auto" w:fill="auto"/>
            <w:noWrap/>
            <w:vAlign w:val="center"/>
            <w:hideMark/>
          </w:tcPr>
          <w:p w14:paraId="19404BD4"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10</w:t>
            </w:r>
          </w:p>
        </w:tc>
        <w:tc>
          <w:tcPr>
            <w:tcW w:w="951" w:type="dxa"/>
            <w:tcBorders>
              <w:top w:val="nil"/>
              <w:left w:val="nil"/>
              <w:bottom w:val="single" w:sz="8" w:space="0" w:color="auto"/>
              <w:right w:val="single" w:sz="8" w:space="0" w:color="auto"/>
            </w:tcBorders>
            <w:shd w:val="clear" w:color="auto" w:fill="auto"/>
            <w:noWrap/>
            <w:vAlign w:val="center"/>
            <w:hideMark/>
          </w:tcPr>
          <w:p w14:paraId="52A9B385" w14:textId="77777777" w:rsidR="003A0A62" w:rsidRPr="003A0A62" w:rsidRDefault="003A0A62" w:rsidP="003A0A62">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1</w:t>
            </w:r>
          </w:p>
        </w:tc>
        <w:tc>
          <w:tcPr>
            <w:tcW w:w="1277" w:type="dxa"/>
            <w:gridSpan w:val="2"/>
            <w:tcBorders>
              <w:top w:val="nil"/>
              <w:left w:val="nil"/>
              <w:bottom w:val="single" w:sz="8" w:space="0" w:color="auto"/>
              <w:right w:val="single" w:sz="8" w:space="0" w:color="auto"/>
            </w:tcBorders>
            <w:shd w:val="clear" w:color="auto" w:fill="auto"/>
            <w:noWrap/>
            <w:vAlign w:val="center"/>
            <w:hideMark/>
          </w:tcPr>
          <w:p w14:paraId="5358D54C"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Ei</w:t>
            </w:r>
          </w:p>
        </w:tc>
        <w:tc>
          <w:tcPr>
            <w:tcW w:w="1433" w:type="dxa"/>
            <w:gridSpan w:val="2"/>
            <w:tcBorders>
              <w:top w:val="nil"/>
              <w:left w:val="nil"/>
              <w:bottom w:val="single" w:sz="8" w:space="0" w:color="auto"/>
              <w:right w:val="single" w:sz="8" w:space="0" w:color="auto"/>
            </w:tcBorders>
            <w:shd w:val="clear" w:color="auto" w:fill="auto"/>
            <w:noWrap/>
            <w:vAlign w:val="center"/>
            <w:hideMark/>
          </w:tcPr>
          <w:p w14:paraId="11FBB89A"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lang w:eastAsia="et-EE"/>
                <w14:ligatures w14:val="none"/>
              </w:rPr>
            </w:pPr>
            <w:r w:rsidRPr="003A0A62">
              <w:rPr>
                <w:rFonts w:ascii="Times New Roman" w:eastAsia="Times New Roman" w:hAnsi="Times New Roman" w:cs="Times New Roman"/>
                <w:b/>
                <w:bCs/>
                <w:color w:val="000000"/>
                <w:kern w:val="0"/>
                <w:lang w:eastAsia="et-EE"/>
                <w14:ligatures w14:val="none"/>
              </w:rPr>
              <w:t>Ei</w:t>
            </w:r>
          </w:p>
        </w:tc>
      </w:tr>
      <w:tr w:rsidR="003A0A62" w:rsidRPr="003A0A62" w14:paraId="0BE43CCC" w14:textId="77777777" w:rsidTr="00FE492E">
        <w:trPr>
          <w:trHeight w:val="300"/>
        </w:trPr>
        <w:tc>
          <w:tcPr>
            <w:tcW w:w="415" w:type="dxa"/>
            <w:tcBorders>
              <w:top w:val="nil"/>
              <w:left w:val="single" w:sz="8" w:space="0" w:color="auto"/>
              <w:bottom w:val="single" w:sz="8" w:space="0" w:color="auto"/>
              <w:right w:val="single" w:sz="8" w:space="0" w:color="auto"/>
            </w:tcBorders>
            <w:shd w:val="clear" w:color="auto" w:fill="auto"/>
            <w:noWrap/>
            <w:vAlign w:val="center"/>
            <w:hideMark/>
          </w:tcPr>
          <w:p w14:paraId="052A3803" w14:textId="77777777" w:rsidR="003A0A62" w:rsidRPr="003A0A62" w:rsidRDefault="003A0A62" w:rsidP="003A0A62">
            <w:pPr>
              <w:spacing w:after="0" w:line="240" w:lineRule="auto"/>
              <w:rPr>
                <w:rFonts w:ascii="Times New Roman" w:eastAsia="Times New Roman" w:hAnsi="Times New Roman" w:cs="Times New Roman"/>
                <w:color w:val="000000"/>
                <w:kern w:val="0"/>
                <w:lang w:eastAsia="et-EE"/>
                <w14:ligatures w14:val="none"/>
              </w:rPr>
            </w:pPr>
            <w:r w:rsidRPr="003A0A62">
              <w:rPr>
                <w:rFonts w:ascii="Times New Roman" w:eastAsia="Times New Roman" w:hAnsi="Times New Roman" w:cs="Times New Roman"/>
                <w:color w:val="000000"/>
                <w:kern w:val="0"/>
                <w:lang w:eastAsia="et-EE"/>
                <w14:ligatures w14:val="none"/>
              </w:rPr>
              <w:t>11.</w:t>
            </w:r>
          </w:p>
        </w:tc>
        <w:tc>
          <w:tcPr>
            <w:tcW w:w="2479" w:type="dxa"/>
            <w:tcBorders>
              <w:top w:val="nil"/>
              <w:left w:val="nil"/>
              <w:bottom w:val="single" w:sz="8" w:space="0" w:color="auto"/>
              <w:right w:val="single" w:sz="8" w:space="0" w:color="auto"/>
            </w:tcBorders>
            <w:shd w:val="clear" w:color="auto" w:fill="auto"/>
            <w:noWrap/>
            <w:vAlign w:val="center"/>
            <w:hideMark/>
          </w:tcPr>
          <w:p w14:paraId="3FB3829D" w14:textId="77777777" w:rsidR="003A0A62" w:rsidRPr="00A91FB6" w:rsidRDefault="003A0A62" w:rsidP="003A0A62">
            <w:pPr>
              <w:spacing w:after="0" w:line="240" w:lineRule="auto"/>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Coop Pank</w:t>
            </w:r>
          </w:p>
        </w:tc>
        <w:tc>
          <w:tcPr>
            <w:tcW w:w="367" w:type="dxa"/>
            <w:tcBorders>
              <w:top w:val="nil"/>
              <w:left w:val="nil"/>
              <w:bottom w:val="single" w:sz="8" w:space="0" w:color="auto"/>
              <w:right w:val="single" w:sz="8" w:space="0" w:color="auto"/>
            </w:tcBorders>
            <w:shd w:val="clear" w:color="auto" w:fill="auto"/>
            <w:noWrap/>
            <w:vAlign w:val="center"/>
            <w:hideMark/>
          </w:tcPr>
          <w:p w14:paraId="64A696DC"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6</w:t>
            </w:r>
          </w:p>
        </w:tc>
        <w:tc>
          <w:tcPr>
            <w:tcW w:w="571" w:type="dxa"/>
            <w:gridSpan w:val="2"/>
            <w:tcBorders>
              <w:top w:val="nil"/>
              <w:left w:val="nil"/>
              <w:bottom w:val="single" w:sz="8" w:space="0" w:color="auto"/>
              <w:right w:val="single" w:sz="8" w:space="0" w:color="auto"/>
            </w:tcBorders>
            <w:shd w:val="clear" w:color="auto" w:fill="auto"/>
            <w:noWrap/>
            <w:vAlign w:val="center"/>
            <w:hideMark/>
          </w:tcPr>
          <w:p w14:paraId="65F65DFF"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0</w:t>
            </w:r>
          </w:p>
        </w:tc>
        <w:tc>
          <w:tcPr>
            <w:tcW w:w="421" w:type="dxa"/>
            <w:tcBorders>
              <w:top w:val="nil"/>
              <w:left w:val="nil"/>
              <w:bottom w:val="single" w:sz="8" w:space="0" w:color="auto"/>
              <w:right w:val="single" w:sz="8" w:space="0" w:color="auto"/>
            </w:tcBorders>
            <w:shd w:val="clear" w:color="auto" w:fill="auto"/>
            <w:noWrap/>
            <w:vAlign w:val="center"/>
            <w:hideMark/>
          </w:tcPr>
          <w:p w14:paraId="3780E4F1"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5</w:t>
            </w:r>
          </w:p>
        </w:tc>
        <w:tc>
          <w:tcPr>
            <w:tcW w:w="488" w:type="dxa"/>
            <w:tcBorders>
              <w:top w:val="nil"/>
              <w:left w:val="nil"/>
              <w:bottom w:val="single" w:sz="8" w:space="0" w:color="auto"/>
              <w:right w:val="nil"/>
            </w:tcBorders>
            <w:shd w:val="clear" w:color="auto" w:fill="auto"/>
            <w:noWrap/>
            <w:vAlign w:val="center"/>
            <w:hideMark/>
          </w:tcPr>
          <w:p w14:paraId="66DBBB34"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0</w:t>
            </w:r>
          </w:p>
        </w:tc>
        <w:tc>
          <w:tcPr>
            <w:tcW w:w="969" w:type="dxa"/>
            <w:gridSpan w:val="2"/>
            <w:tcBorders>
              <w:top w:val="nil"/>
              <w:left w:val="single" w:sz="8" w:space="0" w:color="auto"/>
              <w:bottom w:val="single" w:sz="8" w:space="0" w:color="auto"/>
              <w:right w:val="single" w:sz="8" w:space="0" w:color="auto"/>
            </w:tcBorders>
            <w:shd w:val="clear" w:color="auto" w:fill="auto"/>
            <w:noWrap/>
            <w:vAlign w:val="center"/>
            <w:hideMark/>
          </w:tcPr>
          <w:p w14:paraId="16A9A8F0"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11</w:t>
            </w:r>
          </w:p>
        </w:tc>
        <w:tc>
          <w:tcPr>
            <w:tcW w:w="951" w:type="dxa"/>
            <w:tcBorders>
              <w:top w:val="nil"/>
              <w:left w:val="nil"/>
              <w:bottom w:val="single" w:sz="8" w:space="0" w:color="auto"/>
              <w:right w:val="single" w:sz="8" w:space="0" w:color="auto"/>
            </w:tcBorders>
            <w:shd w:val="clear" w:color="auto" w:fill="auto"/>
            <w:noWrap/>
            <w:vAlign w:val="center"/>
            <w:hideMark/>
          </w:tcPr>
          <w:p w14:paraId="05C2BA03" w14:textId="77777777" w:rsidR="003A0A62" w:rsidRPr="003A0A62" w:rsidRDefault="003A0A62" w:rsidP="003A0A62">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0</w:t>
            </w:r>
          </w:p>
        </w:tc>
        <w:tc>
          <w:tcPr>
            <w:tcW w:w="1277" w:type="dxa"/>
            <w:gridSpan w:val="2"/>
            <w:tcBorders>
              <w:top w:val="nil"/>
              <w:left w:val="nil"/>
              <w:bottom w:val="single" w:sz="8" w:space="0" w:color="auto"/>
              <w:right w:val="single" w:sz="8" w:space="0" w:color="auto"/>
            </w:tcBorders>
            <w:shd w:val="clear" w:color="auto" w:fill="auto"/>
            <w:noWrap/>
            <w:vAlign w:val="center"/>
            <w:hideMark/>
          </w:tcPr>
          <w:p w14:paraId="1A66A8C2"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Ei</w:t>
            </w:r>
          </w:p>
        </w:tc>
        <w:tc>
          <w:tcPr>
            <w:tcW w:w="1433" w:type="dxa"/>
            <w:gridSpan w:val="2"/>
            <w:tcBorders>
              <w:top w:val="nil"/>
              <w:left w:val="nil"/>
              <w:bottom w:val="single" w:sz="8" w:space="0" w:color="auto"/>
              <w:right w:val="single" w:sz="8" w:space="0" w:color="auto"/>
            </w:tcBorders>
            <w:shd w:val="clear" w:color="auto" w:fill="auto"/>
            <w:noWrap/>
            <w:vAlign w:val="center"/>
            <w:hideMark/>
          </w:tcPr>
          <w:p w14:paraId="6F64DFA2"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lang w:eastAsia="et-EE"/>
                <w14:ligatures w14:val="none"/>
              </w:rPr>
            </w:pPr>
            <w:r w:rsidRPr="003A0A62">
              <w:rPr>
                <w:rFonts w:ascii="Times New Roman" w:eastAsia="Times New Roman" w:hAnsi="Times New Roman" w:cs="Times New Roman"/>
                <w:b/>
                <w:bCs/>
                <w:color w:val="000000"/>
                <w:kern w:val="0"/>
                <w:lang w:eastAsia="et-EE"/>
                <w14:ligatures w14:val="none"/>
              </w:rPr>
              <w:t>Ei</w:t>
            </w:r>
          </w:p>
        </w:tc>
      </w:tr>
      <w:tr w:rsidR="003A0A62" w:rsidRPr="003A0A62" w14:paraId="5A589727" w14:textId="77777777" w:rsidTr="00A91FB6">
        <w:trPr>
          <w:trHeight w:val="300"/>
        </w:trPr>
        <w:tc>
          <w:tcPr>
            <w:tcW w:w="415" w:type="dxa"/>
            <w:tcBorders>
              <w:top w:val="nil"/>
              <w:left w:val="single" w:sz="8" w:space="0" w:color="auto"/>
              <w:bottom w:val="single" w:sz="8" w:space="0" w:color="auto"/>
              <w:right w:val="single" w:sz="8" w:space="0" w:color="auto"/>
            </w:tcBorders>
            <w:shd w:val="clear" w:color="auto" w:fill="auto"/>
            <w:noWrap/>
            <w:vAlign w:val="center"/>
            <w:hideMark/>
          </w:tcPr>
          <w:p w14:paraId="4DFD03CC" w14:textId="77777777" w:rsidR="003A0A62" w:rsidRPr="003A0A62" w:rsidRDefault="003A0A62" w:rsidP="003A0A62">
            <w:pPr>
              <w:spacing w:after="0" w:line="240" w:lineRule="auto"/>
              <w:rPr>
                <w:rFonts w:ascii="Times New Roman" w:eastAsia="Times New Roman" w:hAnsi="Times New Roman" w:cs="Times New Roman"/>
                <w:color w:val="000000"/>
                <w:kern w:val="0"/>
                <w:lang w:eastAsia="et-EE"/>
                <w14:ligatures w14:val="none"/>
              </w:rPr>
            </w:pPr>
            <w:r w:rsidRPr="003A0A62">
              <w:rPr>
                <w:rFonts w:ascii="Times New Roman" w:eastAsia="Times New Roman" w:hAnsi="Times New Roman" w:cs="Times New Roman"/>
                <w:color w:val="000000"/>
                <w:kern w:val="0"/>
                <w:lang w:eastAsia="et-EE"/>
                <w14:ligatures w14:val="none"/>
              </w:rPr>
              <w:t>12.</w:t>
            </w:r>
          </w:p>
        </w:tc>
        <w:tc>
          <w:tcPr>
            <w:tcW w:w="2479" w:type="dxa"/>
            <w:tcBorders>
              <w:top w:val="nil"/>
              <w:left w:val="nil"/>
              <w:bottom w:val="single" w:sz="8" w:space="0" w:color="auto"/>
              <w:right w:val="single" w:sz="8" w:space="0" w:color="auto"/>
            </w:tcBorders>
            <w:shd w:val="clear" w:color="auto" w:fill="auto"/>
            <w:noWrap/>
            <w:vAlign w:val="center"/>
            <w:hideMark/>
          </w:tcPr>
          <w:p w14:paraId="7E8790F5" w14:textId="77777777" w:rsidR="003A0A62" w:rsidRPr="00A91FB6" w:rsidRDefault="003A0A62" w:rsidP="003A0A62">
            <w:pPr>
              <w:spacing w:after="0" w:line="240" w:lineRule="auto"/>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Tallinna Vesi</w:t>
            </w:r>
          </w:p>
        </w:tc>
        <w:tc>
          <w:tcPr>
            <w:tcW w:w="367" w:type="dxa"/>
            <w:tcBorders>
              <w:top w:val="nil"/>
              <w:left w:val="nil"/>
              <w:bottom w:val="single" w:sz="8" w:space="0" w:color="auto"/>
              <w:right w:val="single" w:sz="8" w:space="0" w:color="auto"/>
            </w:tcBorders>
            <w:shd w:val="clear" w:color="auto" w:fill="auto"/>
            <w:noWrap/>
            <w:vAlign w:val="center"/>
            <w:hideMark/>
          </w:tcPr>
          <w:p w14:paraId="31D0FDC4"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7</w:t>
            </w:r>
          </w:p>
        </w:tc>
        <w:tc>
          <w:tcPr>
            <w:tcW w:w="571" w:type="dxa"/>
            <w:gridSpan w:val="2"/>
            <w:tcBorders>
              <w:top w:val="nil"/>
              <w:left w:val="nil"/>
              <w:bottom w:val="single" w:sz="8" w:space="0" w:color="auto"/>
              <w:right w:val="single" w:sz="8" w:space="0" w:color="auto"/>
            </w:tcBorders>
            <w:shd w:val="clear" w:color="auto" w:fill="auto"/>
            <w:noWrap/>
            <w:vAlign w:val="center"/>
            <w:hideMark/>
          </w:tcPr>
          <w:p w14:paraId="39A41E4C"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2</w:t>
            </w:r>
          </w:p>
        </w:tc>
        <w:tc>
          <w:tcPr>
            <w:tcW w:w="421" w:type="dxa"/>
            <w:tcBorders>
              <w:top w:val="nil"/>
              <w:left w:val="nil"/>
              <w:bottom w:val="single" w:sz="8" w:space="0" w:color="auto"/>
              <w:right w:val="single" w:sz="8" w:space="0" w:color="auto"/>
            </w:tcBorders>
            <w:shd w:val="clear" w:color="auto" w:fill="auto"/>
            <w:noWrap/>
            <w:vAlign w:val="center"/>
            <w:hideMark/>
          </w:tcPr>
          <w:p w14:paraId="682B1822"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3</w:t>
            </w:r>
          </w:p>
        </w:tc>
        <w:tc>
          <w:tcPr>
            <w:tcW w:w="488" w:type="dxa"/>
            <w:tcBorders>
              <w:top w:val="nil"/>
              <w:left w:val="nil"/>
              <w:bottom w:val="single" w:sz="8" w:space="0" w:color="auto"/>
              <w:right w:val="nil"/>
            </w:tcBorders>
            <w:shd w:val="clear" w:color="auto" w:fill="auto"/>
            <w:noWrap/>
            <w:vAlign w:val="center"/>
            <w:hideMark/>
          </w:tcPr>
          <w:p w14:paraId="5849B7FA"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0</w:t>
            </w:r>
          </w:p>
        </w:tc>
        <w:tc>
          <w:tcPr>
            <w:tcW w:w="969" w:type="dxa"/>
            <w:gridSpan w:val="2"/>
            <w:tcBorders>
              <w:top w:val="nil"/>
              <w:left w:val="single" w:sz="8" w:space="0" w:color="auto"/>
              <w:bottom w:val="single" w:sz="8" w:space="0" w:color="auto"/>
              <w:right w:val="single" w:sz="8" w:space="0" w:color="auto"/>
            </w:tcBorders>
            <w:shd w:val="clear" w:color="auto" w:fill="auto"/>
            <w:noWrap/>
            <w:vAlign w:val="center"/>
            <w:hideMark/>
          </w:tcPr>
          <w:p w14:paraId="1F23D3AE"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10</w:t>
            </w:r>
          </w:p>
        </w:tc>
        <w:tc>
          <w:tcPr>
            <w:tcW w:w="951" w:type="dxa"/>
            <w:tcBorders>
              <w:top w:val="nil"/>
              <w:left w:val="nil"/>
              <w:bottom w:val="single" w:sz="8" w:space="0" w:color="auto"/>
              <w:right w:val="single" w:sz="8" w:space="0" w:color="auto"/>
            </w:tcBorders>
            <w:shd w:val="clear" w:color="auto" w:fill="auto"/>
            <w:noWrap/>
            <w:vAlign w:val="center"/>
            <w:hideMark/>
          </w:tcPr>
          <w:p w14:paraId="3C7C763B" w14:textId="77777777" w:rsidR="003A0A62" w:rsidRPr="003A0A62" w:rsidRDefault="003A0A62" w:rsidP="003A0A62">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2</w:t>
            </w:r>
          </w:p>
        </w:tc>
        <w:tc>
          <w:tcPr>
            <w:tcW w:w="1277" w:type="dxa"/>
            <w:gridSpan w:val="2"/>
            <w:tcBorders>
              <w:top w:val="nil"/>
              <w:left w:val="nil"/>
              <w:bottom w:val="single" w:sz="8" w:space="0" w:color="auto"/>
              <w:right w:val="single" w:sz="8" w:space="0" w:color="auto"/>
            </w:tcBorders>
            <w:shd w:val="clear" w:color="auto" w:fill="auto"/>
            <w:noWrap/>
            <w:vAlign w:val="center"/>
            <w:hideMark/>
          </w:tcPr>
          <w:p w14:paraId="0DD07BDF"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Ei</w:t>
            </w:r>
          </w:p>
        </w:tc>
        <w:tc>
          <w:tcPr>
            <w:tcW w:w="1433" w:type="dxa"/>
            <w:gridSpan w:val="2"/>
            <w:tcBorders>
              <w:top w:val="nil"/>
              <w:left w:val="nil"/>
              <w:bottom w:val="single" w:sz="8" w:space="0" w:color="auto"/>
              <w:right w:val="single" w:sz="8" w:space="0" w:color="auto"/>
            </w:tcBorders>
            <w:shd w:val="clear" w:color="auto" w:fill="auto"/>
            <w:noWrap/>
            <w:vAlign w:val="center"/>
            <w:hideMark/>
          </w:tcPr>
          <w:p w14:paraId="122CC39A"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lang w:eastAsia="et-EE"/>
                <w14:ligatures w14:val="none"/>
              </w:rPr>
            </w:pPr>
            <w:r w:rsidRPr="003A0A62">
              <w:rPr>
                <w:rFonts w:ascii="Times New Roman" w:eastAsia="Times New Roman" w:hAnsi="Times New Roman" w:cs="Times New Roman"/>
                <w:b/>
                <w:bCs/>
                <w:color w:val="000000"/>
                <w:kern w:val="0"/>
                <w:lang w:eastAsia="et-EE"/>
                <w14:ligatures w14:val="none"/>
              </w:rPr>
              <w:t>Ei</w:t>
            </w:r>
          </w:p>
        </w:tc>
      </w:tr>
    </w:tbl>
    <w:p w14:paraId="537B1025" w14:textId="77777777" w:rsidR="00A53C5D" w:rsidRPr="00CC6CE5" w:rsidRDefault="00A53C5D" w:rsidP="00CD4399">
      <w:pPr>
        <w:spacing w:after="0" w:line="276" w:lineRule="auto"/>
        <w:jc w:val="lowKashida"/>
        <w:rPr>
          <w:rFonts w:asciiTheme="majorBidi" w:hAnsiTheme="majorBidi" w:cstheme="majorBidi"/>
          <w:sz w:val="24"/>
          <w:szCs w:val="24"/>
          <w:shd w:val="clear" w:color="auto" w:fill="FFFFFF"/>
        </w:rPr>
      </w:pPr>
    </w:p>
    <w:p w14:paraId="3A717C38" w14:textId="5F0FF1E5" w:rsidR="00A53C5D" w:rsidRPr="00CC6CE5" w:rsidRDefault="00890925" w:rsidP="007505D0">
      <w:pPr>
        <w:pStyle w:val="Pealdis"/>
        <w:spacing w:after="0" w:line="276" w:lineRule="auto"/>
        <w:jc w:val="center"/>
        <w:rPr>
          <w:rFonts w:asciiTheme="majorBidi" w:hAnsiTheme="majorBidi" w:cstheme="majorBidi"/>
        </w:rPr>
      </w:pPr>
      <w:r w:rsidRPr="00CC6CE5">
        <w:rPr>
          <w:rFonts w:asciiTheme="majorBidi" w:hAnsiTheme="majorBidi" w:cstheme="majorBidi"/>
        </w:rPr>
        <w:t>Tabel</w:t>
      </w:r>
      <w:r w:rsidR="001108D4" w:rsidRPr="00CC6CE5">
        <w:rPr>
          <w:rFonts w:asciiTheme="majorBidi" w:hAnsiTheme="majorBidi" w:cstheme="majorBidi"/>
        </w:rPr>
        <w:t xml:space="preserve"> </w:t>
      </w:r>
      <w:r w:rsidRPr="00CC6CE5">
        <w:rPr>
          <w:rFonts w:asciiTheme="majorBidi" w:hAnsiTheme="majorBidi" w:cstheme="majorBidi"/>
        </w:rPr>
        <w:t>1</w:t>
      </w:r>
      <w:r w:rsidR="001108D4" w:rsidRPr="00CC6CE5">
        <w:rPr>
          <w:rFonts w:asciiTheme="majorBidi" w:hAnsiTheme="majorBidi" w:cstheme="majorBidi"/>
        </w:rPr>
        <w:t xml:space="preserve">. Eesti ettevõtted </w:t>
      </w:r>
      <w:proofErr w:type="spellStart"/>
      <w:r w:rsidR="001108D4" w:rsidRPr="00CC6CE5">
        <w:rPr>
          <w:rFonts w:asciiTheme="majorBidi" w:hAnsiTheme="majorBidi" w:cstheme="majorBidi"/>
        </w:rPr>
        <w:t>Nasdaq</w:t>
      </w:r>
      <w:proofErr w:type="spellEnd"/>
      <w:r w:rsidR="001108D4" w:rsidRPr="00CC6CE5">
        <w:rPr>
          <w:rFonts w:asciiTheme="majorBidi" w:hAnsiTheme="majorBidi" w:cstheme="majorBidi"/>
        </w:rPr>
        <w:t xml:space="preserve"> Balti põhinimekirjas, mis ületavad eelnõus seatud künnised</w:t>
      </w:r>
      <w:r w:rsidR="00DC6DC7" w:rsidRPr="00CC6CE5">
        <w:rPr>
          <w:rFonts w:asciiTheme="majorBidi" w:hAnsiTheme="majorBidi" w:cstheme="majorBidi"/>
        </w:rPr>
        <w:t xml:space="preserve"> (</w:t>
      </w:r>
      <w:r w:rsidR="003A0A62">
        <w:rPr>
          <w:rFonts w:asciiTheme="majorBidi" w:hAnsiTheme="majorBidi" w:cstheme="majorBidi"/>
        </w:rPr>
        <w:t>august</w:t>
      </w:r>
      <w:r w:rsidR="003A0A62" w:rsidRPr="00CC6CE5">
        <w:rPr>
          <w:rFonts w:asciiTheme="majorBidi" w:hAnsiTheme="majorBidi" w:cstheme="majorBidi"/>
        </w:rPr>
        <w:t xml:space="preserve"> </w:t>
      </w:r>
      <w:r w:rsidR="00DC6DC7" w:rsidRPr="00CC6CE5">
        <w:rPr>
          <w:rFonts w:asciiTheme="majorBidi" w:hAnsiTheme="majorBidi" w:cstheme="majorBidi"/>
        </w:rPr>
        <w:t>2024. a seisuga)</w:t>
      </w:r>
    </w:p>
    <w:p w14:paraId="1FD2A63B" w14:textId="77777777" w:rsidR="008F5CA9" w:rsidRPr="00CC6CE5" w:rsidRDefault="008F5CA9" w:rsidP="00CD4399">
      <w:pPr>
        <w:spacing w:after="0" w:line="276" w:lineRule="auto"/>
        <w:jc w:val="lowKashida"/>
        <w:rPr>
          <w:rFonts w:asciiTheme="majorBidi" w:hAnsiTheme="majorBidi" w:cstheme="majorBidi"/>
          <w:sz w:val="24"/>
          <w:szCs w:val="24"/>
          <w:shd w:val="clear" w:color="auto" w:fill="FFFFFF"/>
        </w:rPr>
      </w:pPr>
    </w:p>
    <w:p w14:paraId="22BD9B14" w14:textId="4E95522E" w:rsidR="00AA332F" w:rsidRPr="00CC6CE5" w:rsidRDefault="00AA332F" w:rsidP="00CD4399">
      <w:pPr>
        <w:spacing w:after="0" w:line="276" w:lineRule="auto"/>
        <w:jc w:val="lowKashida"/>
        <w:rPr>
          <w:rFonts w:asciiTheme="majorBidi" w:hAnsiTheme="majorBidi" w:cstheme="majorBidi"/>
          <w:sz w:val="24"/>
          <w:szCs w:val="24"/>
          <w:shd w:val="clear" w:color="auto" w:fill="FFFFFF"/>
        </w:rPr>
      </w:pPr>
      <w:r w:rsidRPr="00CC6CE5">
        <w:rPr>
          <w:rFonts w:asciiTheme="majorBidi" w:hAnsiTheme="majorBidi" w:cstheme="majorBidi"/>
          <w:sz w:val="24"/>
          <w:szCs w:val="24"/>
          <w:shd w:val="clear" w:color="auto" w:fill="FFFFFF"/>
        </w:rPr>
        <w:t xml:space="preserve">Kohaldamisalast väljajäävatest </w:t>
      </w:r>
      <w:r w:rsidR="00A22E3B" w:rsidRPr="00CC6CE5">
        <w:rPr>
          <w:rFonts w:asciiTheme="majorBidi" w:hAnsiTheme="majorBidi" w:cstheme="majorBidi"/>
          <w:sz w:val="24"/>
          <w:szCs w:val="24"/>
          <w:shd w:val="clear" w:color="auto" w:fill="FFFFFF"/>
        </w:rPr>
        <w:t>kuuest</w:t>
      </w:r>
      <w:r w:rsidRPr="00CC6CE5">
        <w:rPr>
          <w:rFonts w:asciiTheme="majorBidi" w:hAnsiTheme="majorBidi" w:cstheme="majorBidi"/>
          <w:sz w:val="24"/>
          <w:szCs w:val="24"/>
          <w:shd w:val="clear" w:color="auto" w:fill="FFFFFF"/>
        </w:rPr>
        <w:t xml:space="preserve"> aktsiaemitentidest</w:t>
      </w:r>
      <w:r w:rsidR="00FF75E9">
        <w:rPr>
          <w:rFonts w:asciiTheme="majorBidi" w:hAnsiTheme="majorBidi" w:cstheme="majorBidi"/>
          <w:sz w:val="24"/>
          <w:szCs w:val="24"/>
          <w:shd w:val="clear" w:color="auto" w:fill="FFFFFF"/>
        </w:rPr>
        <w:t xml:space="preserve"> (</w:t>
      </w:r>
      <w:r w:rsidRPr="00CC6CE5">
        <w:rPr>
          <w:rFonts w:asciiTheme="majorBidi" w:hAnsiTheme="majorBidi" w:cstheme="majorBidi"/>
          <w:sz w:val="24"/>
          <w:szCs w:val="24"/>
          <w:shd w:val="clear" w:color="auto" w:fill="FFFFFF"/>
        </w:rPr>
        <w:t xml:space="preserve">ehk aktsiaemitendid, kes </w:t>
      </w:r>
      <w:r w:rsidR="006D788B">
        <w:rPr>
          <w:rFonts w:asciiTheme="majorBidi" w:hAnsiTheme="majorBidi" w:cstheme="majorBidi"/>
          <w:sz w:val="24"/>
          <w:szCs w:val="24"/>
          <w:shd w:val="clear" w:color="auto" w:fill="FFFFFF"/>
        </w:rPr>
        <w:t>on VKE-d</w:t>
      </w:r>
      <w:r w:rsidR="00FF75E9">
        <w:rPr>
          <w:rFonts w:asciiTheme="majorBidi" w:hAnsiTheme="majorBidi" w:cstheme="majorBidi"/>
          <w:sz w:val="24"/>
          <w:szCs w:val="24"/>
          <w:shd w:val="clear" w:color="auto" w:fill="FFFFFF"/>
        </w:rPr>
        <w:t>)</w:t>
      </w:r>
      <w:r w:rsidRPr="00CC6CE5">
        <w:rPr>
          <w:rFonts w:asciiTheme="majorBidi" w:hAnsiTheme="majorBidi" w:cstheme="majorBidi"/>
          <w:sz w:val="24"/>
          <w:szCs w:val="24"/>
          <w:shd w:val="clear" w:color="auto" w:fill="FFFFFF"/>
        </w:rPr>
        <w:t xml:space="preserve"> täidab eelpool nimetatud eesmärke </w:t>
      </w:r>
      <w:r w:rsidR="00FF75E9">
        <w:rPr>
          <w:rFonts w:asciiTheme="majorBidi" w:hAnsiTheme="majorBidi" w:cstheme="majorBidi"/>
          <w:sz w:val="24"/>
          <w:szCs w:val="24"/>
          <w:shd w:val="clear" w:color="auto" w:fill="FFFFFF"/>
        </w:rPr>
        <w:t>kaks</w:t>
      </w:r>
      <w:r w:rsidRPr="00CC6CE5">
        <w:rPr>
          <w:rFonts w:asciiTheme="majorBidi" w:hAnsiTheme="majorBidi" w:cstheme="majorBidi"/>
          <w:sz w:val="24"/>
          <w:szCs w:val="24"/>
          <w:shd w:val="clear" w:color="auto" w:fill="FFFFFF"/>
        </w:rPr>
        <w:t>.</w:t>
      </w:r>
    </w:p>
    <w:tbl>
      <w:tblPr>
        <w:tblW w:w="9576" w:type="dxa"/>
        <w:tblCellMar>
          <w:left w:w="70" w:type="dxa"/>
          <w:right w:w="70" w:type="dxa"/>
        </w:tblCellMar>
        <w:tblLook w:val="04A0" w:firstRow="1" w:lastRow="0" w:firstColumn="1" w:lastColumn="0" w:noHBand="0" w:noVBand="1"/>
      </w:tblPr>
      <w:tblGrid>
        <w:gridCol w:w="390"/>
        <w:gridCol w:w="2517"/>
        <w:gridCol w:w="509"/>
        <w:gridCol w:w="410"/>
        <w:gridCol w:w="427"/>
        <w:gridCol w:w="425"/>
        <w:gridCol w:w="969"/>
        <w:gridCol w:w="951"/>
        <w:gridCol w:w="1340"/>
        <w:gridCol w:w="1638"/>
      </w:tblGrid>
      <w:tr w:rsidR="003A0A62" w:rsidRPr="003A0A62" w14:paraId="13E9D31E" w14:textId="77777777" w:rsidTr="00FE492E">
        <w:trPr>
          <w:trHeight w:val="540"/>
        </w:trPr>
        <w:tc>
          <w:tcPr>
            <w:tcW w:w="2907" w:type="dxa"/>
            <w:gridSpan w:val="2"/>
            <w:tcBorders>
              <w:top w:val="nil"/>
              <w:left w:val="nil"/>
              <w:bottom w:val="single" w:sz="8" w:space="0" w:color="auto"/>
              <w:right w:val="single" w:sz="8" w:space="0" w:color="000000"/>
            </w:tcBorders>
            <w:shd w:val="clear" w:color="auto" w:fill="auto"/>
            <w:vAlign w:val="bottom"/>
            <w:hideMark/>
          </w:tcPr>
          <w:p w14:paraId="308F6198" w14:textId="77777777" w:rsidR="003A0A62" w:rsidRPr="003A0A62" w:rsidRDefault="003A0A62" w:rsidP="003A0A62">
            <w:pPr>
              <w:spacing w:after="0" w:line="240" w:lineRule="auto"/>
              <w:jc w:val="center"/>
              <w:rPr>
                <w:rFonts w:ascii="Aptos Narrow" w:eastAsia="Times New Roman" w:hAnsi="Aptos Narrow" w:cs="Times New Roman"/>
                <w:b/>
                <w:bCs/>
                <w:color w:val="000000"/>
                <w:kern w:val="0"/>
                <w:lang w:eastAsia="et-EE"/>
                <w14:ligatures w14:val="none"/>
              </w:rPr>
            </w:pPr>
            <w:r w:rsidRPr="003A0A62">
              <w:rPr>
                <w:rFonts w:ascii="Aptos Narrow" w:eastAsia="Times New Roman" w:hAnsi="Aptos Narrow" w:cs="Times New Roman"/>
                <w:b/>
                <w:bCs/>
                <w:color w:val="000000"/>
                <w:kern w:val="0"/>
                <w:lang w:eastAsia="et-EE"/>
                <w14:ligatures w14:val="none"/>
              </w:rPr>
              <w:t> </w:t>
            </w:r>
          </w:p>
        </w:tc>
        <w:tc>
          <w:tcPr>
            <w:tcW w:w="919"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079FD2AC"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Nõukogu</w:t>
            </w:r>
          </w:p>
        </w:tc>
        <w:tc>
          <w:tcPr>
            <w:tcW w:w="852"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1961CAC8"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Juhatus</w:t>
            </w:r>
          </w:p>
        </w:tc>
        <w:tc>
          <w:tcPr>
            <w:tcW w:w="1920"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7AD1A45"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Kokku</w:t>
            </w:r>
          </w:p>
        </w:tc>
        <w:tc>
          <w:tcPr>
            <w:tcW w:w="1340" w:type="dxa"/>
            <w:tcBorders>
              <w:top w:val="single" w:sz="8" w:space="0" w:color="auto"/>
              <w:left w:val="nil"/>
              <w:bottom w:val="single" w:sz="8" w:space="0" w:color="auto"/>
              <w:right w:val="single" w:sz="8" w:space="0" w:color="auto"/>
            </w:tcBorders>
            <w:shd w:val="clear" w:color="auto" w:fill="auto"/>
            <w:vAlign w:val="center"/>
            <w:hideMark/>
          </w:tcPr>
          <w:p w14:paraId="26D5AB13" w14:textId="77777777" w:rsidR="003A0A62" w:rsidRPr="003A0A62" w:rsidRDefault="003A0A62" w:rsidP="003A0A62">
            <w:pPr>
              <w:spacing w:after="0" w:line="240" w:lineRule="auto"/>
              <w:jc w:val="center"/>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Nõuk liikmed</w:t>
            </w:r>
          </w:p>
        </w:tc>
        <w:tc>
          <w:tcPr>
            <w:tcW w:w="1638" w:type="dxa"/>
            <w:tcBorders>
              <w:top w:val="single" w:sz="8" w:space="0" w:color="auto"/>
              <w:left w:val="nil"/>
              <w:bottom w:val="single" w:sz="8" w:space="0" w:color="auto"/>
              <w:right w:val="single" w:sz="8" w:space="0" w:color="auto"/>
            </w:tcBorders>
            <w:shd w:val="clear" w:color="auto" w:fill="auto"/>
            <w:vAlign w:val="center"/>
            <w:hideMark/>
          </w:tcPr>
          <w:p w14:paraId="6E10C1DB" w14:textId="77777777" w:rsidR="003A0A62" w:rsidRPr="003A0A62" w:rsidRDefault="003A0A62" w:rsidP="003A0A62">
            <w:pPr>
              <w:spacing w:after="0" w:line="240" w:lineRule="auto"/>
              <w:jc w:val="center"/>
              <w:rPr>
                <w:rFonts w:ascii="Times New Roman" w:eastAsia="Times New Roman" w:hAnsi="Times New Roman" w:cs="Times New Roman"/>
                <w:color w:val="000000"/>
                <w:kern w:val="0"/>
                <w:sz w:val="20"/>
                <w:szCs w:val="20"/>
                <w:lang w:eastAsia="et-EE"/>
                <w14:ligatures w14:val="none"/>
              </w:rPr>
            </w:pPr>
            <w:proofErr w:type="spellStart"/>
            <w:r w:rsidRPr="003A0A62">
              <w:rPr>
                <w:rFonts w:ascii="Times New Roman" w:eastAsia="Times New Roman" w:hAnsi="Times New Roman" w:cs="Times New Roman"/>
                <w:color w:val="000000"/>
                <w:kern w:val="0"/>
                <w:sz w:val="20"/>
                <w:szCs w:val="20"/>
                <w:lang w:eastAsia="et-EE"/>
                <w14:ligatures w14:val="none"/>
              </w:rPr>
              <w:t>Nõuk+Juh</w:t>
            </w:r>
            <w:proofErr w:type="spellEnd"/>
            <w:r w:rsidRPr="003A0A62">
              <w:rPr>
                <w:rFonts w:ascii="Times New Roman" w:eastAsia="Times New Roman" w:hAnsi="Times New Roman" w:cs="Times New Roman"/>
                <w:color w:val="000000"/>
                <w:kern w:val="0"/>
                <w:sz w:val="20"/>
                <w:szCs w:val="20"/>
                <w:lang w:eastAsia="et-EE"/>
                <w14:ligatures w14:val="none"/>
              </w:rPr>
              <w:t xml:space="preserve"> liikmed</w:t>
            </w:r>
          </w:p>
        </w:tc>
      </w:tr>
      <w:tr w:rsidR="003A0A62" w:rsidRPr="003A0A62" w14:paraId="0F1B1D62" w14:textId="77777777" w:rsidTr="00FE492E">
        <w:trPr>
          <w:trHeight w:val="564"/>
        </w:trPr>
        <w:tc>
          <w:tcPr>
            <w:tcW w:w="390" w:type="dxa"/>
            <w:tcBorders>
              <w:top w:val="nil"/>
              <w:left w:val="single" w:sz="8" w:space="0" w:color="auto"/>
              <w:bottom w:val="single" w:sz="8" w:space="0" w:color="auto"/>
              <w:right w:val="single" w:sz="8" w:space="0" w:color="auto"/>
            </w:tcBorders>
            <w:shd w:val="clear" w:color="auto" w:fill="auto"/>
            <w:noWrap/>
            <w:vAlign w:val="center"/>
            <w:hideMark/>
          </w:tcPr>
          <w:p w14:paraId="0C54D063" w14:textId="77777777" w:rsidR="003A0A62" w:rsidRPr="003A0A62" w:rsidRDefault="003A0A62" w:rsidP="003A0A62">
            <w:pPr>
              <w:spacing w:after="0" w:line="240" w:lineRule="auto"/>
              <w:rPr>
                <w:rFonts w:ascii="Times New Roman" w:eastAsia="Times New Roman" w:hAnsi="Times New Roman" w:cs="Times New Roman"/>
                <w:color w:val="000000"/>
                <w:kern w:val="0"/>
                <w:lang w:eastAsia="et-EE"/>
                <w14:ligatures w14:val="none"/>
              </w:rPr>
            </w:pPr>
            <w:r w:rsidRPr="003A0A62">
              <w:rPr>
                <w:rFonts w:ascii="Times New Roman" w:eastAsia="Times New Roman" w:hAnsi="Times New Roman" w:cs="Times New Roman"/>
                <w:color w:val="000000"/>
                <w:kern w:val="0"/>
                <w:lang w:eastAsia="et-EE"/>
                <w14:ligatures w14:val="none"/>
              </w:rPr>
              <w:t> </w:t>
            </w:r>
          </w:p>
        </w:tc>
        <w:tc>
          <w:tcPr>
            <w:tcW w:w="2517" w:type="dxa"/>
            <w:tcBorders>
              <w:top w:val="nil"/>
              <w:left w:val="nil"/>
              <w:bottom w:val="single" w:sz="8" w:space="0" w:color="auto"/>
              <w:right w:val="single" w:sz="8" w:space="0" w:color="auto"/>
            </w:tcBorders>
            <w:shd w:val="clear" w:color="auto" w:fill="auto"/>
            <w:noWrap/>
            <w:vAlign w:val="center"/>
            <w:hideMark/>
          </w:tcPr>
          <w:p w14:paraId="2CCB1911" w14:textId="77777777" w:rsidR="003A0A62" w:rsidRPr="003A0A62" w:rsidRDefault="003A0A62" w:rsidP="003A0A62">
            <w:pPr>
              <w:spacing w:after="0" w:line="240" w:lineRule="auto"/>
              <w:rPr>
                <w:rFonts w:ascii="Calibri" w:eastAsia="Times New Roman" w:hAnsi="Calibri" w:cs="Calibri"/>
                <w:color w:val="000000"/>
                <w:kern w:val="0"/>
                <w:lang w:eastAsia="et-EE"/>
                <w14:ligatures w14:val="none"/>
              </w:rPr>
            </w:pPr>
            <w:r w:rsidRPr="003A0A62">
              <w:rPr>
                <w:rFonts w:ascii="Calibri" w:eastAsia="Times New Roman" w:hAnsi="Calibri" w:cs="Calibri"/>
                <w:color w:val="000000"/>
                <w:kern w:val="0"/>
                <w:lang w:eastAsia="et-EE"/>
                <w14:ligatures w14:val="none"/>
              </w:rPr>
              <w:t> </w:t>
            </w:r>
          </w:p>
        </w:tc>
        <w:tc>
          <w:tcPr>
            <w:tcW w:w="509" w:type="dxa"/>
            <w:tcBorders>
              <w:top w:val="nil"/>
              <w:left w:val="nil"/>
              <w:bottom w:val="single" w:sz="8" w:space="0" w:color="auto"/>
              <w:right w:val="single" w:sz="8" w:space="0" w:color="auto"/>
            </w:tcBorders>
            <w:shd w:val="clear" w:color="auto" w:fill="auto"/>
            <w:noWrap/>
            <w:vAlign w:val="center"/>
            <w:hideMark/>
          </w:tcPr>
          <w:p w14:paraId="068D7660"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M</w:t>
            </w:r>
          </w:p>
        </w:tc>
        <w:tc>
          <w:tcPr>
            <w:tcW w:w="410" w:type="dxa"/>
            <w:tcBorders>
              <w:top w:val="nil"/>
              <w:left w:val="nil"/>
              <w:bottom w:val="single" w:sz="8" w:space="0" w:color="auto"/>
              <w:right w:val="single" w:sz="8" w:space="0" w:color="auto"/>
            </w:tcBorders>
            <w:shd w:val="clear" w:color="auto" w:fill="auto"/>
            <w:noWrap/>
            <w:vAlign w:val="center"/>
            <w:hideMark/>
          </w:tcPr>
          <w:p w14:paraId="7C02E224"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N</w:t>
            </w:r>
          </w:p>
        </w:tc>
        <w:tc>
          <w:tcPr>
            <w:tcW w:w="427" w:type="dxa"/>
            <w:tcBorders>
              <w:top w:val="nil"/>
              <w:left w:val="nil"/>
              <w:bottom w:val="single" w:sz="8" w:space="0" w:color="auto"/>
              <w:right w:val="single" w:sz="8" w:space="0" w:color="auto"/>
            </w:tcBorders>
            <w:shd w:val="clear" w:color="auto" w:fill="auto"/>
            <w:noWrap/>
            <w:vAlign w:val="center"/>
            <w:hideMark/>
          </w:tcPr>
          <w:p w14:paraId="15AA71CC"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M</w:t>
            </w:r>
          </w:p>
        </w:tc>
        <w:tc>
          <w:tcPr>
            <w:tcW w:w="425" w:type="dxa"/>
            <w:tcBorders>
              <w:top w:val="nil"/>
              <w:left w:val="nil"/>
              <w:bottom w:val="single" w:sz="8" w:space="0" w:color="auto"/>
              <w:right w:val="nil"/>
            </w:tcBorders>
            <w:shd w:val="clear" w:color="auto" w:fill="auto"/>
            <w:noWrap/>
            <w:vAlign w:val="center"/>
            <w:hideMark/>
          </w:tcPr>
          <w:p w14:paraId="46DC562E"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N</w:t>
            </w:r>
          </w:p>
        </w:tc>
        <w:tc>
          <w:tcPr>
            <w:tcW w:w="969" w:type="dxa"/>
            <w:tcBorders>
              <w:top w:val="nil"/>
              <w:left w:val="single" w:sz="8" w:space="0" w:color="auto"/>
              <w:bottom w:val="single" w:sz="8" w:space="0" w:color="auto"/>
              <w:right w:val="single" w:sz="8" w:space="0" w:color="auto"/>
            </w:tcBorders>
            <w:shd w:val="clear" w:color="auto" w:fill="auto"/>
            <w:noWrap/>
            <w:vAlign w:val="center"/>
            <w:hideMark/>
          </w:tcPr>
          <w:p w14:paraId="0DE30FF6"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Mehed</w:t>
            </w:r>
          </w:p>
        </w:tc>
        <w:tc>
          <w:tcPr>
            <w:tcW w:w="951" w:type="dxa"/>
            <w:tcBorders>
              <w:top w:val="nil"/>
              <w:left w:val="nil"/>
              <w:bottom w:val="single" w:sz="8" w:space="0" w:color="auto"/>
              <w:right w:val="nil"/>
            </w:tcBorders>
            <w:shd w:val="clear" w:color="auto" w:fill="auto"/>
            <w:noWrap/>
            <w:vAlign w:val="center"/>
            <w:hideMark/>
          </w:tcPr>
          <w:p w14:paraId="5AE7FD66"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Naised</w:t>
            </w:r>
          </w:p>
        </w:tc>
        <w:tc>
          <w:tcPr>
            <w:tcW w:w="1340" w:type="dxa"/>
            <w:tcBorders>
              <w:top w:val="nil"/>
              <w:left w:val="single" w:sz="8" w:space="0" w:color="auto"/>
              <w:bottom w:val="single" w:sz="8" w:space="0" w:color="auto"/>
              <w:right w:val="single" w:sz="8" w:space="0" w:color="auto"/>
            </w:tcBorders>
            <w:shd w:val="clear" w:color="auto" w:fill="auto"/>
            <w:vAlign w:val="center"/>
            <w:hideMark/>
          </w:tcPr>
          <w:p w14:paraId="10F11244" w14:textId="77777777" w:rsidR="003A0A62" w:rsidRPr="003A0A62" w:rsidRDefault="003A0A62" w:rsidP="003A0A62">
            <w:pPr>
              <w:spacing w:after="0" w:line="240" w:lineRule="auto"/>
              <w:jc w:val="center"/>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Vastab 1. eesmärgile?</w:t>
            </w:r>
          </w:p>
        </w:tc>
        <w:tc>
          <w:tcPr>
            <w:tcW w:w="1638" w:type="dxa"/>
            <w:tcBorders>
              <w:top w:val="nil"/>
              <w:left w:val="nil"/>
              <w:bottom w:val="single" w:sz="8" w:space="0" w:color="auto"/>
              <w:right w:val="single" w:sz="8" w:space="0" w:color="auto"/>
            </w:tcBorders>
            <w:shd w:val="clear" w:color="auto" w:fill="auto"/>
            <w:vAlign w:val="center"/>
            <w:hideMark/>
          </w:tcPr>
          <w:p w14:paraId="0B5676E0" w14:textId="77777777" w:rsidR="003A0A62" w:rsidRPr="003A0A62" w:rsidRDefault="003A0A62" w:rsidP="003A0A62">
            <w:pPr>
              <w:spacing w:after="0" w:line="240" w:lineRule="auto"/>
              <w:jc w:val="center"/>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Vastab 2. eesmärgile?</w:t>
            </w:r>
          </w:p>
        </w:tc>
      </w:tr>
      <w:tr w:rsidR="003A0A62" w:rsidRPr="003A0A62" w14:paraId="1F814AE7" w14:textId="77777777" w:rsidTr="00A91FB6">
        <w:trPr>
          <w:trHeight w:val="300"/>
        </w:trPr>
        <w:tc>
          <w:tcPr>
            <w:tcW w:w="390" w:type="dxa"/>
            <w:tcBorders>
              <w:top w:val="nil"/>
              <w:left w:val="single" w:sz="8" w:space="0" w:color="auto"/>
              <w:bottom w:val="single" w:sz="8" w:space="0" w:color="auto"/>
              <w:right w:val="single" w:sz="8" w:space="0" w:color="auto"/>
            </w:tcBorders>
            <w:shd w:val="clear" w:color="auto" w:fill="auto"/>
            <w:noWrap/>
            <w:vAlign w:val="center"/>
            <w:hideMark/>
          </w:tcPr>
          <w:p w14:paraId="1E43004F" w14:textId="77777777" w:rsidR="003A0A62" w:rsidRPr="003A0A62" w:rsidRDefault="003A0A62" w:rsidP="003A0A62">
            <w:pPr>
              <w:spacing w:after="0" w:line="240" w:lineRule="auto"/>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13.</w:t>
            </w:r>
          </w:p>
        </w:tc>
        <w:tc>
          <w:tcPr>
            <w:tcW w:w="2517" w:type="dxa"/>
            <w:tcBorders>
              <w:top w:val="nil"/>
              <w:left w:val="nil"/>
              <w:bottom w:val="single" w:sz="8" w:space="0" w:color="auto"/>
              <w:right w:val="single" w:sz="8" w:space="0" w:color="auto"/>
            </w:tcBorders>
            <w:shd w:val="clear" w:color="auto" w:fill="auto"/>
            <w:noWrap/>
            <w:vAlign w:val="center"/>
            <w:hideMark/>
          </w:tcPr>
          <w:p w14:paraId="0B6FAA06" w14:textId="77777777" w:rsidR="003A0A62" w:rsidRPr="00A91FB6" w:rsidRDefault="003A0A62" w:rsidP="003A0A62">
            <w:pPr>
              <w:spacing w:after="0" w:line="240" w:lineRule="auto"/>
              <w:rPr>
                <w:rFonts w:ascii="Times New Roman" w:eastAsia="Times New Roman" w:hAnsi="Times New Roman" w:cs="Times New Roman"/>
                <w:kern w:val="0"/>
                <w:sz w:val="20"/>
                <w:szCs w:val="20"/>
                <w:lang w:eastAsia="et-EE"/>
                <w14:ligatures w14:val="none"/>
              </w:rPr>
            </w:pPr>
            <w:proofErr w:type="spellStart"/>
            <w:r w:rsidRPr="00A91FB6">
              <w:rPr>
                <w:rFonts w:ascii="Times New Roman" w:eastAsia="Times New Roman" w:hAnsi="Times New Roman" w:cs="Times New Roman"/>
                <w:kern w:val="0"/>
                <w:sz w:val="20"/>
                <w:szCs w:val="20"/>
                <w:lang w:eastAsia="et-EE"/>
                <w14:ligatures w14:val="none"/>
              </w:rPr>
              <w:t>PRFoods</w:t>
            </w:r>
            <w:proofErr w:type="spellEnd"/>
          </w:p>
        </w:tc>
        <w:tc>
          <w:tcPr>
            <w:tcW w:w="509" w:type="dxa"/>
            <w:tcBorders>
              <w:top w:val="nil"/>
              <w:left w:val="nil"/>
              <w:bottom w:val="single" w:sz="8" w:space="0" w:color="auto"/>
              <w:right w:val="single" w:sz="8" w:space="0" w:color="auto"/>
            </w:tcBorders>
            <w:shd w:val="clear" w:color="auto" w:fill="auto"/>
            <w:noWrap/>
            <w:vAlign w:val="center"/>
            <w:hideMark/>
          </w:tcPr>
          <w:p w14:paraId="55DA5B0E"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5</w:t>
            </w:r>
          </w:p>
        </w:tc>
        <w:tc>
          <w:tcPr>
            <w:tcW w:w="410" w:type="dxa"/>
            <w:tcBorders>
              <w:top w:val="nil"/>
              <w:left w:val="nil"/>
              <w:bottom w:val="single" w:sz="8" w:space="0" w:color="auto"/>
              <w:right w:val="single" w:sz="8" w:space="0" w:color="auto"/>
            </w:tcBorders>
            <w:shd w:val="clear" w:color="auto" w:fill="auto"/>
            <w:noWrap/>
            <w:vAlign w:val="center"/>
            <w:hideMark/>
          </w:tcPr>
          <w:p w14:paraId="34E40EBD"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0</w:t>
            </w:r>
          </w:p>
        </w:tc>
        <w:tc>
          <w:tcPr>
            <w:tcW w:w="427" w:type="dxa"/>
            <w:tcBorders>
              <w:top w:val="nil"/>
              <w:left w:val="nil"/>
              <w:bottom w:val="single" w:sz="8" w:space="0" w:color="auto"/>
              <w:right w:val="single" w:sz="8" w:space="0" w:color="auto"/>
            </w:tcBorders>
            <w:shd w:val="clear" w:color="auto" w:fill="auto"/>
            <w:noWrap/>
            <w:vAlign w:val="center"/>
            <w:hideMark/>
          </w:tcPr>
          <w:p w14:paraId="2C163CA8"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2</w:t>
            </w:r>
          </w:p>
        </w:tc>
        <w:tc>
          <w:tcPr>
            <w:tcW w:w="425" w:type="dxa"/>
            <w:tcBorders>
              <w:top w:val="nil"/>
              <w:left w:val="nil"/>
              <w:bottom w:val="single" w:sz="8" w:space="0" w:color="auto"/>
              <w:right w:val="nil"/>
            </w:tcBorders>
            <w:shd w:val="clear" w:color="auto" w:fill="auto"/>
            <w:noWrap/>
            <w:vAlign w:val="center"/>
            <w:hideMark/>
          </w:tcPr>
          <w:p w14:paraId="6C21C442"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0</w:t>
            </w:r>
          </w:p>
        </w:tc>
        <w:tc>
          <w:tcPr>
            <w:tcW w:w="969" w:type="dxa"/>
            <w:tcBorders>
              <w:top w:val="nil"/>
              <w:left w:val="single" w:sz="8" w:space="0" w:color="auto"/>
              <w:bottom w:val="single" w:sz="8" w:space="0" w:color="auto"/>
              <w:right w:val="single" w:sz="8" w:space="0" w:color="auto"/>
            </w:tcBorders>
            <w:shd w:val="clear" w:color="auto" w:fill="auto"/>
            <w:noWrap/>
            <w:vAlign w:val="center"/>
            <w:hideMark/>
          </w:tcPr>
          <w:p w14:paraId="6672FFE6"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7</w:t>
            </w:r>
          </w:p>
        </w:tc>
        <w:tc>
          <w:tcPr>
            <w:tcW w:w="951" w:type="dxa"/>
            <w:tcBorders>
              <w:top w:val="nil"/>
              <w:left w:val="nil"/>
              <w:bottom w:val="single" w:sz="8" w:space="0" w:color="auto"/>
              <w:right w:val="single" w:sz="8" w:space="0" w:color="auto"/>
            </w:tcBorders>
            <w:shd w:val="clear" w:color="auto" w:fill="auto"/>
            <w:noWrap/>
            <w:vAlign w:val="center"/>
            <w:hideMark/>
          </w:tcPr>
          <w:p w14:paraId="64D0185B" w14:textId="77777777" w:rsidR="003A0A62" w:rsidRPr="003A0A62" w:rsidRDefault="003A0A62" w:rsidP="003A0A62">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0</w:t>
            </w:r>
          </w:p>
        </w:tc>
        <w:tc>
          <w:tcPr>
            <w:tcW w:w="1340" w:type="dxa"/>
            <w:tcBorders>
              <w:top w:val="nil"/>
              <w:left w:val="nil"/>
              <w:bottom w:val="single" w:sz="8" w:space="0" w:color="auto"/>
              <w:right w:val="single" w:sz="8" w:space="0" w:color="auto"/>
            </w:tcBorders>
            <w:shd w:val="clear" w:color="auto" w:fill="auto"/>
            <w:noWrap/>
            <w:vAlign w:val="center"/>
            <w:hideMark/>
          </w:tcPr>
          <w:p w14:paraId="1E435A4A"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Ei</w:t>
            </w:r>
          </w:p>
        </w:tc>
        <w:tc>
          <w:tcPr>
            <w:tcW w:w="1638" w:type="dxa"/>
            <w:tcBorders>
              <w:top w:val="nil"/>
              <w:left w:val="nil"/>
              <w:bottom w:val="single" w:sz="8" w:space="0" w:color="auto"/>
              <w:right w:val="single" w:sz="8" w:space="0" w:color="auto"/>
            </w:tcBorders>
            <w:shd w:val="clear" w:color="auto" w:fill="auto"/>
            <w:noWrap/>
            <w:vAlign w:val="center"/>
            <w:hideMark/>
          </w:tcPr>
          <w:p w14:paraId="18EB8CB2"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Ei</w:t>
            </w:r>
          </w:p>
        </w:tc>
      </w:tr>
      <w:tr w:rsidR="003A0A62" w:rsidRPr="003A0A62" w14:paraId="3065C40F" w14:textId="77777777" w:rsidTr="00A91FB6">
        <w:trPr>
          <w:trHeight w:val="300"/>
        </w:trPr>
        <w:tc>
          <w:tcPr>
            <w:tcW w:w="390" w:type="dxa"/>
            <w:tcBorders>
              <w:top w:val="nil"/>
              <w:left w:val="single" w:sz="8" w:space="0" w:color="auto"/>
              <w:bottom w:val="single" w:sz="8" w:space="0" w:color="auto"/>
              <w:right w:val="single" w:sz="8" w:space="0" w:color="auto"/>
            </w:tcBorders>
            <w:shd w:val="clear" w:color="auto" w:fill="auto"/>
            <w:noWrap/>
            <w:vAlign w:val="center"/>
            <w:hideMark/>
          </w:tcPr>
          <w:p w14:paraId="3E234946" w14:textId="77777777" w:rsidR="003A0A62" w:rsidRPr="003A0A62" w:rsidRDefault="003A0A62" w:rsidP="003A0A62">
            <w:pPr>
              <w:spacing w:after="0" w:line="240" w:lineRule="auto"/>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14.</w:t>
            </w:r>
          </w:p>
        </w:tc>
        <w:tc>
          <w:tcPr>
            <w:tcW w:w="2517" w:type="dxa"/>
            <w:tcBorders>
              <w:top w:val="nil"/>
              <w:left w:val="nil"/>
              <w:bottom w:val="single" w:sz="8" w:space="0" w:color="auto"/>
              <w:right w:val="single" w:sz="8" w:space="0" w:color="auto"/>
            </w:tcBorders>
            <w:shd w:val="clear" w:color="auto" w:fill="auto"/>
            <w:noWrap/>
            <w:vAlign w:val="center"/>
            <w:hideMark/>
          </w:tcPr>
          <w:p w14:paraId="6ABED599" w14:textId="77777777" w:rsidR="003A0A62" w:rsidRPr="00A91FB6" w:rsidRDefault="003A0A62" w:rsidP="003A0A62">
            <w:pPr>
              <w:spacing w:after="0" w:line="240" w:lineRule="auto"/>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Enefit Green</w:t>
            </w:r>
          </w:p>
        </w:tc>
        <w:tc>
          <w:tcPr>
            <w:tcW w:w="509" w:type="dxa"/>
            <w:tcBorders>
              <w:top w:val="nil"/>
              <w:left w:val="nil"/>
              <w:bottom w:val="single" w:sz="8" w:space="0" w:color="auto"/>
              <w:right w:val="single" w:sz="8" w:space="0" w:color="auto"/>
            </w:tcBorders>
            <w:shd w:val="clear" w:color="auto" w:fill="auto"/>
            <w:noWrap/>
            <w:vAlign w:val="center"/>
            <w:hideMark/>
          </w:tcPr>
          <w:p w14:paraId="36154040"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3</w:t>
            </w:r>
          </w:p>
        </w:tc>
        <w:tc>
          <w:tcPr>
            <w:tcW w:w="410" w:type="dxa"/>
            <w:tcBorders>
              <w:top w:val="nil"/>
              <w:left w:val="nil"/>
              <w:bottom w:val="single" w:sz="8" w:space="0" w:color="auto"/>
              <w:right w:val="single" w:sz="8" w:space="0" w:color="auto"/>
            </w:tcBorders>
            <w:shd w:val="clear" w:color="auto" w:fill="auto"/>
            <w:noWrap/>
            <w:vAlign w:val="center"/>
            <w:hideMark/>
          </w:tcPr>
          <w:p w14:paraId="684E9FC7"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2</w:t>
            </w:r>
          </w:p>
        </w:tc>
        <w:tc>
          <w:tcPr>
            <w:tcW w:w="427" w:type="dxa"/>
            <w:tcBorders>
              <w:top w:val="nil"/>
              <w:left w:val="nil"/>
              <w:bottom w:val="single" w:sz="8" w:space="0" w:color="auto"/>
              <w:right w:val="single" w:sz="8" w:space="0" w:color="auto"/>
            </w:tcBorders>
            <w:shd w:val="clear" w:color="auto" w:fill="auto"/>
            <w:noWrap/>
            <w:vAlign w:val="center"/>
            <w:hideMark/>
          </w:tcPr>
          <w:p w14:paraId="2B548EE7"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3</w:t>
            </w:r>
          </w:p>
        </w:tc>
        <w:tc>
          <w:tcPr>
            <w:tcW w:w="425" w:type="dxa"/>
            <w:tcBorders>
              <w:top w:val="nil"/>
              <w:left w:val="nil"/>
              <w:bottom w:val="single" w:sz="8" w:space="0" w:color="auto"/>
              <w:right w:val="nil"/>
            </w:tcBorders>
            <w:shd w:val="clear" w:color="auto" w:fill="auto"/>
            <w:noWrap/>
            <w:vAlign w:val="center"/>
            <w:hideMark/>
          </w:tcPr>
          <w:p w14:paraId="65FB0630"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0</w:t>
            </w:r>
          </w:p>
        </w:tc>
        <w:tc>
          <w:tcPr>
            <w:tcW w:w="969" w:type="dxa"/>
            <w:tcBorders>
              <w:top w:val="nil"/>
              <w:left w:val="single" w:sz="8" w:space="0" w:color="auto"/>
              <w:bottom w:val="single" w:sz="8" w:space="0" w:color="auto"/>
              <w:right w:val="single" w:sz="8" w:space="0" w:color="auto"/>
            </w:tcBorders>
            <w:shd w:val="clear" w:color="auto" w:fill="auto"/>
            <w:noWrap/>
            <w:vAlign w:val="center"/>
            <w:hideMark/>
          </w:tcPr>
          <w:p w14:paraId="6A294A35"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6</w:t>
            </w:r>
          </w:p>
        </w:tc>
        <w:tc>
          <w:tcPr>
            <w:tcW w:w="951" w:type="dxa"/>
            <w:tcBorders>
              <w:top w:val="nil"/>
              <w:left w:val="nil"/>
              <w:bottom w:val="single" w:sz="8" w:space="0" w:color="auto"/>
              <w:right w:val="single" w:sz="8" w:space="0" w:color="auto"/>
            </w:tcBorders>
            <w:shd w:val="clear" w:color="auto" w:fill="auto"/>
            <w:noWrap/>
            <w:vAlign w:val="center"/>
            <w:hideMark/>
          </w:tcPr>
          <w:p w14:paraId="4D10CD3D" w14:textId="77777777" w:rsidR="003A0A62" w:rsidRPr="003A0A62" w:rsidRDefault="003A0A62" w:rsidP="003A0A62">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2</w:t>
            </w:r>
          </w:p>
        </w:tc>
        <w:tc>
          <w:tcPr>
            <w:tcW w:w="1340" w:type="dxa"/>
            <w:tcBorders>
              <w:top w:val="nil"/>
              <w:left w:val="nil"/>
              <w:bottom w:val="single" w:sz="8" w:space="0" w:color="auto"/>
              <w:right w:val="single" w:sz="8" w:space="0" w:color="auto"/>
            </w:tcBorders>
            <w:shd w:val="clear" w:color="000000" w:fill="92D050"/>
            <w:noWrap/>
            <w:vAlign w:val="center"/>
            <w:hideMark/>
          </w:tcPr>
          <w:p w14:paraId="189E6BEA"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Jah</w:t>
            </w:r>
          </w:p>
        </w:tc>
        <w:tc>
          <w:tcPr>
            <w:tcW w:w="1638" w:type="dxa"/>
            <w:tcBorders>
              <w:top w:val="nil"/>
              <w:left w:val="nil"/>
              <w:bottom w:val="single" w:sz="8" w:space="0" w:color="auto"/>
              <w:right w:val="single" w:sz="8" w:space="0" w:color="auto"/>
            </w:tcBorders>
            <w:shd w:val="clear" w:color="auto" w:fill="auto"/>
            <w:noWrap/>
            <w:vAlign w:val="center"/>
            <w:hideMark/>
          </w:tcPr>
          <w:p w14:paraId="109E9FD1"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Ei</w:t>
            </w:r>
          </w:p>
        </w:tc>
      </w:tr>
      <w:tr w:rsidR="003A0A62" w:rsidRPr="003A0A62" w14:paraId="753B7CB9" w14:textId="77777777" w:rsidTr="00A91FB6">
        <w:trPr>
          <w:trHeight w:val="300"/>
        </w:trPr>
        <w:tc>
          <w:tcPr>
            <w:tcW w:w="390" w:type="dxa"/>
            <w:tcBorders>
              <w:top w:val="nil"/>
              <w:left w:val="single" w:sz="8" w:space="0" w:color="auto"/>
              <w:bottom w:val="single" w:sz="8" w:space="0" w:color="auto"/>
              <w:right w:val="single" w:sz="8" w:space="0" w:color="auto"/>
            </w:tcBorders>
            <w:shd w:val="clear" w:color="auto" w:fill="auto"/>
            <w:noWrap/>
            <w:vAlign w:val="center"/>
            <w:hideMark/>
          </w:tcPr>
          <w:p w14:paraId="4B1F3097" w14:textId="77777777" w:rsidR="003A0A62" w:rsidRPr="003A0A62" w:rsidRDefault="003A0A62" w:rsidP="003A0A62">
            <w:pPr>
              <w:spacing w:after="0" w:line="240" w:lineRule="auto"/>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15.</w:t>
            </w:r>
          </w:p>
        </w:tc>
        <w:tc>
          <w:tcPr>
            <w:tcW w:w="2517" w:type="dxa"/>
            <w:tcBorders>
              <w:top w:val="nil"/>
              <w:left w:val="nil"/>
              <w:bottom w:val="single" w:sz="8" w:space="0" w:color="auto"/>
              <w:right w:val="single" w:sz="8" w:space="0" w:color="auto"/>
            </w:tcBorders>
            <w:shd w:val="clear" w:color="auto" w:fill="auto"/>
            <w:noWrap/>
            <w:vAlign w:val="center"/>
            <w:hideMark/>
          </w:tcPr>
          <w:p w14:paraId="0697F317" w14:textId="77777777" w:rsidR="003A0A62" w:rsidRPr="00A91FB6" w:rsidRDefault="003A0A62" w:rsidP="003A0A62">
            <w:pPr>
              <w:spacing w:after="0" w:line="240" w:lineRule="auto"/>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Pro Kapital Grupp</w:t>
            </w:r>
          </w:p>
        </w:tc>
        <w:tc>
          <w:tcPr>
            <w:tcW w:w="509" w:type="dxa"/>
            <w:tcBorders>
              <w:top w:val="nil"/>
              <w:left w:val="nil"/>
              <w:bottom w:val="single" w:sz="8" w:space="0" w:color="auto"/>
              <w:right w:val="single" w:sz="8" w:space="0" w:color="auto"/>
            </w:tcBorders>
            <w:shd w:val="clear" w:color="auto" w:fill="auto"/>
            <w:noWrap/>
            <w:vAlign w:val="center"/>
            <w:hideMark/>
          </w:tcPr>
          <w:p w14:paraId="0E5571DB"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3</w:t>
            </w:r>
          </w:p>
        </w:tc>
        <w:tc>
          <w:tcPr>
            <w:tcW w:w="410" w:type="dxa"/>
            <w:tcBorders>
              <w:top w:val="nil"/>
              <w:left w:val="nil"/>
              <w:bottom w:val="single" w:sz="8" w:space="0" w:color="auto"/>
              <w:right w:val="single" w:sz="8" w:space="0" w:color="auto"/>
            </w:tcBorders>
            <w:shd w:val="clear" w:color="auto" w:fill="auto"/>
            <w:noWrap/>
            <w:vAlign w:val="center"/>
            <w:hideMark/>
          </w:tcPr>
          <w:p w14:paraId="7EFD9062"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0</w:t>
            </w:r>
          </w:p>
        </w:tc>
        <w:tc>
          <w:tcPr>
            <w:tcW w:w="427" w:type="dxa"/>
            <w:tcBorders>
              <w:top w:val="nil"/>
              <w:left w:val="nil"/>
              <w:bottom w:val="single" w:sz="8" w:space="0" w:color="auto"/>
              <w:right w:val="single" w:sz="8" w:space="0" w:color="auto"/>
            </w:tcBorders>
            <w:shd w:val="clear" w:color="auto" w:fill="auto"/>
            <w:noWrap/>
            <w:vAlign w:val="center"/>
            <w:hideMark/>
          </w:tcPr>
          <w:p w14:paraId="6098F7C9"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1</w:t>
            </w:r>
          </w:p>
        </w:tc>
        <w:tc>
          <w:tcPr>
            <w:tcW w:w="425" w:type="dxa"/>
            <w:tcBorders>
              <w:top w:val="nil"/>
              <w:left w:val="nil"/>
              <w:bottom w:val="single" w:sz="8" w:space="0" w:color="auto"/>
              <w:right w:val="nil"/>
            </w:tcBorders>
            <w:shd w:val="clear" w:color="auto" w:fill="auto"/>
            <w:noWrap/>
            <w:vAlign w:val="center"/>
            <w:hideMark/>
          </w:tcPr>
          <w:p w14:paraId="6766C158"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1</w:t>
            </w:r>
          </w:p>
        </w:tc>
        <w:tc>
          <w:tcPr>
            <w:tcW w:w="969" w:type="dxa"/>
            <w:tcBorders>
              <w:top w:val="nil"/>
              <w:left w:val="single" w:sz="8" w:space="0" w:color="auto"/>
              <w:bottom w:val="single" w:sz="8" w:space="0" w:color="auto"/>
              <w:right w:val="single" w:sz="8" w:space="0" w:color="auto"/>
            </w:tcBorders>
            <w:shd w:val="clear" w:color="auto" w:fill="auto"/>
            <w:noWrap/>
            <w:vAlign w:val="center"/>
            <w:hideMark/>
          </w:tcPr>
          <w:p w14:paraId="6C143950"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4</w:t>
            </w:r>
          </w:p>
        </w:tc>
        <w:tc>
          <w:tcPr>
            <w:tcW w:w="951" w:type="dxa"/>
            <w:tcBorders>
              <w:top w:val="nil"/>
              <w:left w:val="nil"/>
              <w:bottom w:val="single" w:sz="8" w:space="0" w:color="auto"/>
              <w:right w:val="single" w:sz="8" w:space="0" w:color="auto"/>
            </w:tcBorders>
            <w:shd w:val="clear" w:color="auto" w:fill="auto"/>
            <w:noWrap/>
            <w:vAlign w:val="center"/>
            <w:hideMark/>
          </w:tcPr>
          <w:p w14:paraId="5EE7A4ED" w14:textId="77777777" w:rsidR="003A0A62" w:rsidRPr="003A0A62" w:rsidRDefault="003A0A62" w:rsidP="003A0A62">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1</w:t>
            </w:r>
          </w:p>
        </w:tc>
        <w:tc>
          <w:tcPr>
            <w:tcW w:w="1340" w:type="dxa"/>
            <w:tcBorders>
              <w:top w:val="nil"/>
              <w:left w:val="nil"/>
              <w:bottom w:val="single" w:sz="8" w:space="0" w:color="auto"/>
              <w:right w:val="single" w:sz="8" w:space="0" w:color="auto"/>
            </w:tcBorders>
            <w:shd w:val="clear" w:color="auto" w:fill="auto"/>
            <w:noWrap/>
            <w:vAlign w:val="center"/>
            <w:hideMark/>
          </w:tcPr>
          <w:p w14:paraId="77AF0378"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Ei</w:t>
            </w:r>
          </w:p>
        </w:tc>
        <w:tc>
          <w:tcPr>
            <w:tcW w:w="1638" w:type="dxa"/>
            <w:tcBorders>
              <w:top w:val="nil"/>
              <w:left w:val="nil"/>
              <w:bottom w:val="single" w:sz="8" w:space="0" w:color="auto"/>
              <w:right w:val="single" w:sz="8" w:space="0" w:color="auto"/>
            </w:tcBorders>
            <w:shd w:val="clear" w:color="auto" w:fill="auto"/>
            <w:noWrap/>
            <w:vAlign w:val="center"/>
            <w:hideMark/>
          </w:tcPr>
          <w:p w14:paraId="1024F79A"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Ei</w:t>
            </w:r>
          </w:p>
        </w:tc>
      </w:tr>
      <w:tr w:rsidR="003A0A62" w:rsidRPr="003A0A62" w14:paraId="26C3BFA6" w14:textId="77777777" w:rsidTr="00FE492E">
        <w:trPr>
          <w:trHeight w:val="300"/>
        </w:trPr>
        <w:tc>
          <w:tcPr>
            <w:tcW w:w="390" w:type="dxa"/>
            <w:tcBorders>
              <w:top w:val="nil"/>
              <w:left w:val="single" w:sz="8" w:space="0" w:color="auto"/>
              <w:bottom w:val="single" w:sz="8" w:space="0" w:color="auto"/>
              <w:right w:val="single" w:sz="8" w:space="0" w:color="auto"/>
            </w:tcBorders>
            <w:shd w:val="clear" w:color="auto" w:fill="auto"/>
            <w:noWrap/>
            <w:vAlign w:val="center"/>
            <w:hideMark/>
          </w:tcPr>
          <w:p w14:paraId="062CC4BD" w14:textId="77777777" w:rsidR="003A0A62" w:rsidRPr="003A0A62" w:rsidRDefault="003A0A62" w:rsidP="003A0A62">
            <w:pPr>
              <w:spacing w:after="0" w:line="240" w:lineRule="auto"/>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16.</w:t>
            </w:r>
          </w:p>
        </w:tc>
        <w:tc>
          <w:tcPr>
            <w:tcW w:w="2517" w:type="dxa"/>
            <w:tcBorders>
              <w:top w:val="nil"/>
              <w:left w:val="nil"/>
              <w:bottom w:val="single" w:sz="8" w:space="0" w:color="auto"/>
              <w:right w:val="single" w:sz="8" w:space="0" w:color="auto"/>
            </w:tcBorders>
            <w:shd w:val="clear" w:color="auto" w:fill="auto"/>
            <w:noWrap/>
            <w:vAlign w:val="center"/>
            <w:hideMark/>
          </w:tcPr>
          <w:p w14:paraId="7E844020" w14:textId="77777777" w:rsidR="003A0A62" w:rsidRPr="00A91FB6" w:rsidRDefault="003A0A62" w:rsidP="003A0A62">
            <w:pPr>
              <w:spacing w:after="0" w:line="240" w:lineRule="auto"/>
              <w:rPr>
                <w:rFonts w:ascii="Times New Roman" w:eastAsia="Times New Roman" w:hAnsi="Times New Roman" w:cs="Times New Roman"/>
                <w:kern w:val="0"/>
                <w:sz w:val="20"/>
                <w:szCs w:val="20"/>
                <w:lang w:eastAsia="et-EE"/>
                <w14:ligatures w14:val="none"/>
              </w:rPr>
            </w:pPr>
            <w:proofErr w:type="spellStart"/>
            <w:r w:rsidRPr="00A91FB6">
              <w:rPr>
                <w:rFonts w:ascii="Times New Roman" w:eastAsia="Times New Roman" w:hAnsi="Times New Roman" w:cs="Times New Roman"/>
                <w:kern w:val="0"/>
                <w:sz w:val="20"/>
                <w:szCs w:val="20"/>
                <w:lang w:eastAsia="et-EE"/>
                <w14:ligatures w14:val="none"/>
              </w:rPr>
              <w:t>Hepsor</w:t>
            </w:r>
            <w:proofErr w:type="spellEnd"/>
          </w:p>
        </w:tc>
        <w:tc>
          <w:tcPr>
            <w:tcW w:w="509" w:type="dxa"/>
            <w:tcBorders>
              <w:top w:val="nil"/>
              <w:left w:val="nil"/>
              <w:bottom w:val="single" w:sz="8" w:space="0" w:color="auto"/>
              <w:right w:val="single" w:sz="8" w:space="0" w:color="auto"/>
            </w:tcBorders>
            <w:shd w:val="clear" w:color="auto" w:fill="auto"/>
            <w:noWrap/>
            <w:vAlign w:val="center"/>
            <w:hideMark/>
          </w:tcPr>
          <w:p w14:paraId="329D180B"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3</w:t>
            </w:r>
          </w:p>
        </w:tc>
        <w:tc>
          <w:tcPr>
            <w:tcW w:w="410" w:type="dxa"/>
            <w:tcBorders>
              <w:top w:val="nil"/>
              <w:left w:val="nil"/>
              <w:bottom w:val="single" w:sz="8" w:space="0" w:color="auto"/>
              <w:right w:val="single" w:sz="8" w:space="0" w:color="auto"/>
            </w:tcBorders>
            <w:shd w:val="clear" w:color="auto" w:fill="auto"/>
            <w:noWrap/>
            <w:vAlign w:val="center"/>
            <w:hideMark/>
          </w:tcPr>
          <w:p w14:paraId="4FB020C2"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0</w:t>
            </w:r>
          </w:p>
        </w:tc>
        <w:tc>
          <w:tcPr>
            <w:tcW w:w="427" w:type="dxa"/>
            <w:tcBorders>
              <w:top w:val="nil"/>
              <w:left w:val="nil"/>
              <w:bottom w:val="single" w:sz="8" w:space="0" w:color="auto"/>
              <w:right w:val="single" w:sz="8" w:space="0" w:color="auto"/>
            </w:tcBorders>
            <w:shd w:val="clear" w:color="auto" w:fill="auto"/>
            <w:noWrap/>
            <w:vAlign w:val="center"/>
            <w:hideMark/>
          </w:tcPr>
          <w:p w14:paraId="32E5863F"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1</w:t>
            </w:r>
          </w:p>
        </w:tc>
        <w:tc>
          <w:tcPr>
            <w:tcW w:w="425" w:type="dxa"/>
            <w:tcBorders>
              <w:top w:val="nil"/>
              <w:left w:val="nil"/>
              <w:bottom w:val="single" w:sz="8" w:space="0" w:color="auto"/>
              <w:right w:val="nil"/>
            </w:tcBorders>
            <w:shd w:val="clear" w:color="auto" w:fill="auto"/>
            <w:noWrap/>
            <w:vAlign w:val="center"/>
            <w:hideMark/>
          </w:tcPr>
          <w:p w14:paraId="2A5BFB93"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0</w:t>
            </w:r>
          </w:p>
        </w:tc>
        <w:tc>
          <w:tcPr>
            <w:tcW w:w="969" w:type="dxa"/>
            <w:tcBorders>
              <w:top w:val="nil"/>
              <w:left w:val="single" w:sz="8" w:space="0" w:color="auto"/>
              <w:bottom w:val="single" w:sz="8" w:space="0" w:color="auto"/>
              <w:right w:val="single" w:sz="8" w:space="0" w:color="auto"/>
            </w:tcBorders>
            <w:shd w:val="clear" w:color="auto" w:fill="auto"/>
            <w:noWrap/>
            <w:vAlign w:val="center"/>
            <w:hideMark/>
          </w:tcPr>
          <w:p w14:paraId="25CF0454"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4</w:t>
            </w:r>
          </w:p>
        </w:tc>
        <w:tc>
          <w:tcPr>
            <w:tcW w:w="951" w:type="dxa"/>
            <w:tcBorders>
              <w:top w:val="nil"/>
              <w:left w:val="nil"/>
              <w:bottom w:val="single" w:sz="8" w:space="0" w:color="auto"/>
              <w:right w:val="single" w:sz="8" w:space="0" w:color="auto"/>
            </w:tcBorders>
            <w:shd w:val="clear" w:color="auto" w:fill="auto"/>
            <w:noWrap/>
            <w:vAlign w:val="center"/>
            <w:hideMark/>
          </w:tcPr>
          <w:p w14:paraId="11E5E0C3" w14:textId="77777777" w:rsidR="003A0A62" w:rsidRPr="003A0A62" w:rsidRDefault="003A0A62" w:rsidP="003A0A62">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0</w:t>
            </w:r>
          </w:p>
        </w:tc>
        <w:tc>
          <w:tcPr>
            <w:tcW w:w="1340" w:type="dxa"/>
            <w:tcBorders>
              <w:top w:val="nil"/>
              <w:left w:val="nil"/>
              <w:bottom w:val="single" w:sz="8" w:space="0" w:color="auto"/>
              <w:right w:val="single" w:sz="8" w:space="0" w:color="auto"/>
            </w:tcBorders>
            <w:shd w:val="clear" w:color="auto" w:fill="auto"/>
            <w:noWrap/>
            <w:vAlign w:val="center"/>
            <w:hideMark/>
          </w:tcPr>
          <w:p w14:paraId="3AEC4EF0"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Ei</w:t>
            </w:r>
          </w:p>
        </w:tc>
        <w:tc>
          <w:tcPr>
            <w:tcW w:w="1638" w:type="dxa"/>
            <w:tcBorders>
              <w:top w:val="nil"/>
              <w:left w:val="nil"/>
              <w:bottom w:val="single" w:sz="8" w:space="0" w:color="auto"/>
              <w:right w:val="single" w:sz="8" w:space="0" w:color="auto"/>
            </w:tcBorders>
            <w:shd w:val="clear" w:color="auto" w:fill="auto"/>
            <w:noWrap/>
            <w:vAlign w:val="center"/>
            <w:hideMark/>
          </w:tcPr>
          <w:p w14:paraId="169D2C93"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Ei</w:t>
            </w:r>
          </w:p>
        </w:tc>
      </w:tr>
      <w:tr w:rsidR="003A0A62" w:rsidRPr="003A0A62" w14:paraId="3AA5FDFE" w14:textId="77777777" w:rsidTr="00A91FB6">
        <w:trPr>
          <w:trHeight w:val="300"/>
        </w:trPr>
        <w:tc>
          <w:tcPr>
            <w:tcW w:w="390" w:type="dxa"/>
            <w:tcBorders>
              <w:top w:val="nil"/>
              <w:left w:val="single" w:sz="8" w:space="0" w:color="auto"/>
              <w:bottom w:val="single" w:sz="8" w:space="0" w:color="auto"/>
              <w:right w:val="single" w:sz="8" w:space="0" w:color="auto"/>
            </w:tcBorders>
            <w:shd w:val="clear" w:color="auto" w:fill="auto"/>
            <w:noWrap/>
            <w:vAlign w:val="center"/>
            <w:hideMark/>
          </w:tcPr>
          <w:p w14:paraId="3E9BF848" w14:textId="77777777" w:rsidR="003A0A62" w:rsidRPr="003A0A62" w:rsidRDefault="003A0A62" w:rsidP="003A0A62">
            <w:pPr>
              <w:spacing w:after="0" w:line="240" w:lineRule="auto"/>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17.</w:t>
            </w:r>
          </w:p>
        </w:tc>
        <w:tc>
          <w:tcPr>
            <w:tcW w:w="2517" w:type="dxa"/>
            <w:tcBorders>
              <w:top w:val="nil"/>
              <w:left w:val="nil"/>
              <w:bottom w:val="single" w:sz="8" w:space="0" w:color="auto"/>
              <w:right w:val="single" w:sz="8" w:space="0" w:color="auto"/>
            </w:tcBorders>
            <w:shd w:val="clear" w:color="auto" w:fill="auto"/>
            <w:noWrap/>
            <w:vAlign w:val="center"/>
            <w:hideMark/>
          </w:tcPr>
          <w:p w14:paraId="0090A5BF" w14:textId="77777777" w:rsidR="003A0A62" w:rsidRPr="00A91FB6" w:rsidRDefault="003A0A62" w:rsidP="003A0A62">
            <w:pPr>
              <w:spacing w:after="0" w:line="240" w:lineRule="auto"/>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Arco Vara</w:t>
            </w:r>
          </w:p>
        </w:tc>
        <w:tc>
          <w:tcPr>
            <w:tcW w:w="509" w:type="dxa"/>
            <w:tcBorders>
              <w:top w:val="nil"/>
              <w:left w:val="nil"/>
              <w:bottom w:val="single" w:sz="8" w:space="0" w:color="auto"/>
              <w:right w:val="single" w:sz="8" w:space="0" w:color="auto"/>
            </w:tcBorders>
            <w:shd w:val="clear" w:color="auto" w:fill="auto"/>
            <w:noWrap/>
            <w:vAlign w:val="center"/>
            <w:hideMark/>
          </w:tcPr>
          <w:p w14:paraId="48333DB8"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5</w:t>
            </w:r>
          </w:p>
        </w:tc>
        <w:tc>
          <w:tcPr>
            <w:tcW w:w="410" w:type="dxa"/>
            <w:tcBorders>
              <w:top w:val="nil"/>
              <w:left w:val="nil"/>
              <w:bottom w:val="single" w:sz="8" w:space="0" w:color="auto"/>
              <w:right w:val="single" w:sz="8" w:space="0" w:color="auto"/>
            </w:tcBorders>
            <w:shd w:val="clear" w:color="auto" w:fill="auto"/>
            <w:noWrap/>
            <w:vAlign w:val="center"/>
            <w:hideMark/>
          </w:tcPr>
          <w:p w14:paraId="70D3918F"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0</w:t>
            </w:r>
          </w:p>
        </w:tc>
        <w:tc>
          <w:tcPr>
            <w:tcW w:w="427" w:type="dxa"/>
            <w:tcBorders>
              <w:top w:val="nil"/>
              <w:left w:val="nil"/>
              <w:bottom w:val="single" w:sz="8" w:space="0" w:color="auto"/>
              <w:right w:val="single" w:sz="8" w:space="0" w:color="auto"/>
            </w:tcBorders>
            <w:shd w:val="clear" w:color="auto" w:fill="auto"/>
            <w:noWrap/>
            <w:vAlign w:val="center"/>
            <w:hideMark/>
          </w:tcPr>
          <w:p w14:paraId="7F841ED2"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1</w:t>
            </w:r>
          </w:p>
        </w:tc>
        <w:tc>
          <w:tcPr>
            <w:tcW w:w="425" w:type="dxa"/>
            <w:tcBorders>
              <w:top w:val="nil"/>
              <w:left w:val="nil"/>
              <w:bottom w:val="single" w:sz="8" w:space="0" w:color="auto"/>
              <w:right w:val="nil"/>
            </w:tcBorders>
            <w:shd w:val="clear" w:color="auto" w:fill="auto"/>
            <w:noWrap/>
            <w:vAlign w:val="center"/>
            <w:hideMark/>
          </w:tcPr>
          <w:p w14:paraId="0A9F5282"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1</w:t>
            </w:r>
          </w:p>
        </w:tc>
        <w:tc>
          <w:tcPr>
            <w:tcW w:w="969" w:type="dxa"/>
            <w:tcBorders>
              <w:top w:val="nil"/>
              <w:left w:val="single" w:sz="8" w:space="0" w:color="auto"/>
              <w:bottom w:val="single" w:sz="8" w:space="0" w:color="auto"/>
              <w:right w:val="single" w:sz="8" w:space="0" w:color="auto"/>
            </w:tcBorders>
            <w:shd w:val="clear" w:color="auto" w:fill="auto"/>
            <w:noWrap/>
            <w:vAlign w:val="center"/>
            <w:hideMark/>
          </w:tcPr>
          <w:p w14:paraId="1D2CEE37"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6</w:t>
            </w:r>
          </w:p>
        </w:tc>
        <w:tc>
          <w:tcPr>
            <w:tcW w:w="951" w:type="dxa"/>
            <w:tcBorders>
              <w:top w:val="nil"/>
              <w:left w:val="nil"/>
              <w:bottom w:val="single" w:sz="8" w:space="0" w:color="auto"/>
              <w:right w:val="single" w:sz="8" w:space="0" w:color="auto"/>
            </w:tcBorders>
            <w:shd w:val="clear" w:color="auto" w:fill="auto"/>
            <w:noWrap/>
            <w:vAlign w:val="center"/>
            <w:hideMark/>
          </w:tcPr>
          <w:p w14:paraId="5FBB752B" w14:textId="77777777" w:rsidR="003A0A62" w:rsidRPr="003A0A62" w:rsidRDefault="003A0A62" w:rsidP="003A0A62">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1</w:t>
            </w:r>
          </w:p>
        </w:tc>
        <w:tc>
          <w:tcPr>
            <w:tcW w:w="1340" w:type="dxa"/>
            <w:tcBorders>
              <w:top w:val="nil"/>
              <w:left w:val="nil"/>
              <w:bottom w:val="single" w:sz="8" w:space="0" w:color="auto"/>
              <w:right w:val="single" w:sz="8" w:space="0" w:color="auto"/>
            </w:tcBorders>
            <w:shd w:val="clear" w:color="auto" w:fill="auto"/>
            <w:noWrap/>
            <w:vAlign w:val="center"/>
            <w:hideMark/>
          </w:tcPr>
          <w:p w14:paraId="358ACD83"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Ei</w:t>
            </w:r>
          </w:p>
        </w:tc>
        <w:tc>
          <w:tcPr>
            <w:tcW w:w="1638" w:type="dxa"/>
            <w:tcBorders>
              <w:top w:val="nil"/>
              <w:left w:val="nil"/>
              <w:bottom w:val="single" w:sz="8" w:space="0" w:color="auto"/>
              <w:right w:val="single" w:sz="8" w:space="0" w:color="auto"/>
            </w:tcBorders>
            <w:shd w:val="clear" w:color="auto" w:fill="auto"/>
            <w:noWrap/>
            <w:vAlign w:val="center"/>
            <w:hideMark/>
          </w:tcPr>
          <w:p w14:paraId="28FADABB"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Ei</w:t>
            </w:r>
          </w:p>
        </w:tc>
      </w:tr>
      <w:tr w:rsidR="003A0A62" w:rsidRPr="003A0A62" w14:paraId="7CDEA714" w14:textId="77777777" w:rsidTr="00A91FB6">
        <w:trPr>
          <w:trHeight w:val="300"/>
        </w:trPr>
        <w:tc>
          <w:tcPr>
            <w:tcW w:w="390" w:type="dxa"/>
            <w:tcBorders>
              <w:top w:val="nil"/>
              <w:left w:val="single" w:sz="8" w:space="0" w:color="auto"/>
              <w:bottom w:val="single" w:sz="8" w:space="0" w:color="auto"/>
              <w:right w:val="single" w:sz="8" w:space="0" w:color="auto"/>
            </w:tcBorders>
            <w:shd w:val="clear" w:color="auto" w:fill="auto"/>
            <w:noWrap/>
            <w:vAlign w:val="center"/>
            <w:hideMark/>
          </w:tcPr>
          <w:p w14:paraId="0D0DCCBF" w14:textId="77777777" w:rsidR="003A0A62" w:rsidRPr="003A0A62" w:rsidRDefault="003A0A62" w:rsidP="003A0A62">
            <w:pPr>
              <w:spacing w:after="0" w:line="240" w:lineRule="auto"/>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18.</w:t>
            </w:r>
          </w:p>
        </w:tc>
        <w:tc>
          <w:tcPr>
            <w:tcW w:w="2517" w:type="dxa"/>
            <w:tcBorders>
              <w:top w:val="nil"/>
              <w:left w:val="nil"/>
              <w:bottom w:val="single" w:sz="8" w:space="0" w:color="auto"/>
              <w:right w:val="single" w:sz="8" w:space="0" w:color="auto"/>
            </w:tcBorders>
            <w:shd w:val="clear" w:color="auto" w:fill="auto"/>
            <w:noWrap/>
            <w:vAlign w:val="center"/>
            <w:hideMark/>
          </w:tcPr>
          <w:p w14:paraId="65747C33" w14:textId="77777777" w:rsidR="003A0A62" w:rsidRPr="00A91FB6" w:rsidRDefault="003A0A62" w:rsidP="003A0A62">
            <w:pPr>
              <w:spacing w:after="0" w:line="240" w:lineRule="auto"/>
              <w:rPr>
                <w:rFonts w:ascii="Times New Roman" w:eastAsia="Times New Roman" w:hAnsi="Times New Roman" w:cs="Times New Roman"/>
                <w:kern w:val="0"/>
                <w:sz w:val="20"/>
                <w:szCs w:val="20"/>
                <w:lang w:eastAsia="et-EE"/>
                <w14:ligatures w14:val="none"/>
              </w:rPr>
            </w:pPr>
            <w:proofErr w:type="spellStart"/>
            <w:r w:rsidRPr="00A91FB6">
              <w:rPr>
                <w:rFonts w:ascii="Times New Roman" w:eastAsia="Times New Roman" w:hAnsi="Times New Roman" w:cs="Times New Roman"/>
                <w:kern w:val="0"/>
                <w:sz w:val="20"/>
                <w:szCs w:val="20"/>
                <w:lang w:eastAsia="et-EE"/>
                <w14:ligatures w14:val="none"/>
              </w:rPr>
              <w:t>EfTEN</w:t>
            </w:r>
            <w:proofErr w:type="spellEnd"/>
            <w:r w:rsidRPr="00A91FB6">
              <w:rPr>
                <w:rFonts w:ascii="Times New Roman" w:eastAsia="Times New Roman" w:hAnsi="Times New Roman" w:cs="Times New Roman"/>
                <w:kern w:val="0"/>
                <w:sz w:val="20"/>
                <w:szCs w:val="20"/>
                <w:lang w:eastAsia="et-EE"/>
                <w14:ligatures w14:val="none"/>
              </w:rPr>
              <w:t xml:space="preserve"> Real Estate Fund AS</w:t>
            </w:r>
          </w:p>
        </w:tc>
        <w:tc>
          <w:tcPr>
            <w:tcW w:w="509" w:type="dxa"/>
            <w:tcBorders>
              <w:top w:val="nil"/>
              <w:left w:val="nil"/>
              <w:bottom w:val="single" w:sz="8" w:space="0" w:color="auto"/>
              <w:right w:val="single" w:sz="8" w:space="0" w:color="auto"/>
            </w:tcBorders>
            <w:shd w:val="clear" w:color="auto" w:fill="auto"/>
            <w:noWrap/>
            <w:vAlign w:val="center"/>
            <w:hideMark/>
          </w:tcPr>
          <w:p w14:paraId="40CD8EF0"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3</w:t>
            </w:r>
          </w:p>
        </w:tc>
        <w:tc>
          <w:tcPr>
            <w:tcW w:w="410" w:type="dxa"/>
            <w:tcBorders>
              <w:top w:val="nil"/>
              <w:left w:val="nil"/>
              <w:bottom w:val="single" w:sz="8" w:space="0" w:color="auto"/>
              <w:right w:val="single" w:sz="8" w:space="0" w:color="auto"/>
            </w:tcBorders>
            <w:shd w:val="clear" w:color="auto" w:fill="auto"/>
            <w:noWrap/>
            <w:vAlign w:val="center"/>
            <w:hideMark/>
          </w:tcPr>
          <w:p w14:paraId="28F161EF"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1</w:t>
            </w:r>
          </w:p>
        </w:tc>
        <w:tc>
          <w:tcPr>
            <w:tcW w:w="427" w:type="dxa"/>
            <w:tcBorders>
              <w:top w:val="nil"/>
              <w:left w:val="nil"/>
              <w:bottom w:val="single" w:sz="8" w:space="0" w:color="auto"/>
              <w:right w:val="single" w:sz="8" w:space="0" w:color="auto"/>
            </w:tcBorders>
            <w:shd w:val="clear" w:color="auto" w:fill="auto"/>
            <w:noWrap/>
            <w:vAlign w:val="center"/>
            <w:hideMark/>
          </w:tcPr>
          <w:p w14:paraId="4F46D202"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2</w:t>
            </w:r>
          </w:p>
        </w:tc>
        <w:tc>
          <w:tcPr>
            <w:tcW w:w="425" w:type="dxa"/>
            <w:tcBorders>
              <w:top w:val="nil"/>
              <w:left w:val="nil"/>
              <w:bottom w:val="single" w:sz="8" w:space="0" w:color="auto"/>
              <w:right w:val="nil"/>
            </w:tcBorders>
            <w:shd w:val="clear" w:color="auto" w:fill="auto"/>
            <w:noWrap/>
            <w:vAlign w:val="center"/>
            <w:hideMark/>
          </w:tcPr>
          <w:p w14:paraId="6AF37BCD"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0</w:t>
            </w:r>
          </w:p>
        </w:tc>
        <w:tc>
          <w:tcPr>
            <w:tcW w:w="969" w:type="dxa"/>
            <w:tcBorders>
              <w:top w:val="nil"/>
              <w:left w:val="single" w:sz="8" w:space="0" w:color="auto"/>
              <w:bottom w:val="single" w:sz="8" w:space="0" w:color="auto"/>
              <w:right w:val="single" w:sz="8" w:space="0" w:color="auto"/>
            </w:tcBorders>
            <w:shd w:val="clear" w:color="auto" w:fill="auto"/>
            <w:noWrap/>
            <w:vAlign w:val="center"/>
            <w:hideMark/>
          </w:tcPr>
          <w:p w14:paraId="19E168F4" w14:textId="77777777" w:rsidR="003A0A62" w:rsidRPr="00A91FB6" w:rsidRDefault="003A0A62" w:rsidP="003A0A62">
            <w:pPr>
              <w:spacing w:after="0" w:line="240" w:lineRule="auto"/>
              <w:jc w:val="right"/>
              <w:rPr>
                <w:rFonts w:ascii="Times New Roman" w:eastAsia="Times New Roman" w:hAnsi="Times New Roman" w:cs="Times New Roman"/>
                <w:kern w:val="0"/>
                <w:sz w:val="20"/>
                <w:szCs w:val="20"/>
                <w:lang w:eastAsia="et-EE"/>
                <w14:ligatures w14:val="none"/>
              </w:rPr>
            </w:pPr>
            <w:r w:rsidRPr="00A91FB6">
              <w:rPr>
                <w:rFonts w:ascii="Times New Roman" w:eastAsia="Times New Roman" w:hAnsi="Times New Roman" w:cs="Times New Roman"/>
                <w:kern w:val="0"/>
                <w:sz w:val="20"/>
                <w:szCs w:val="20"/>
                <w:lang w:eastAsia="et-EE"/>
                <w14:ligatures w14:val="none"/>
              </w:rPr>
              <w:t>5</w:t>
            </w:r>
          </w:p>
        </w:tc>
        <w:tc>
          <w:tcPr>
            <w:tcW w:w="951" w:type="dxa"/>
            <w:tcBorders>
              <w:top w:val="nil"/>
              <w:left w:val="nil"/>
              <w:bottom w:val="single" w:sz="8" w:space="0" w:color="auto"/>
              <w:right w:val="single" w:sz="8" w:space="0" w:color="auto"/>
            </w:tcBorders>
            <w:shd w:val="clear" w:color="auto" w:fill="auto"/>
            <w:noWrap/>
            <w:vAlign w:val="center"/>
            <w:hideMark/>
          </w:tcPr>
          <w:p w14:paraId="77840751" w14:textId="77777777" w:rsidR="003A0A62" w:rsidRPr="003A0A62" w:rsidRDefault="003A0A62" w:rsidP="003A0A62">
            <w:pPr>
              <w:spacing w:after="0" w:line="240" w:lineRule="auto"/>
              <w:jc w:val="right"/>
              <w:rPr>
                <w:rFonts w:ascii="Times New Roman" w:eastAsia="Times New Roman" w:hAnsi="Times New Roman" w:cs="Times New Roman"/>
                <w:color w:val="000000"/>
                <w:kern w:val="0"/>
                <w:sz w:val="20"/>
                <w:szCs w:val="20"/>
                <w:lang w:eastAsia="et-EE"/>
                <w14:ligatures w14:val="none"/>
              </w:rPr>
            </w:pPr>
            <w:r w:rsidRPr="003A0A62">
              <w:rPr>
                <w:rFonts w:ascii="Times New Roman" w:eastAsia="Times New Roman" w:hAnsi="Times New Roman" w:cs="Times New Roman"/>
                <w:color w:val="000000"/>
                <w:kern w:val="0"/>
                <w:sz w:val="20"/>
                <w:szCs w:val="20"/>
                <w:lang w:eastAsia="et-EE"/>
                <w14:ligatures w14:val="none"/>
              </w:rPr>
              <w:t>1</w:t>
            </w:r>
          </w:p>
        </w:tc>
        <w:tc>
          <w:tcPr>
            <w:tcW w:w="1340" w:type="dxa"/>
            <w:tcBorders>
              <w:top w:val="nil"/>
              <w:left w:val="nil"/>
              <w:bottom w:val="single" w:sz="8" w:space="0" w:color="auto"/>
              <w:right w:val="single" w:sz="8" w:space="0" w:color="auto"/>
            </w:tcBorders>
            <w:shd w:val="clear" w:color="auto" w:fill="92D050"/>
            <w:noWrap/>
            <w:vAlign w:val="center"/>
            <w:hideMark/>
          </w:tcPr>
          <w:p w14:paraId="1F19B4D9" w14:textId="77777777" w:rsidR="003A0A62" w:rsidRPr="003A0A62" w:rsidRDefault="003A0A62" w:rsidP="003A0A62">
            <w:pPr>
              <w:spacing w:after="0" w:line="240" w:lineRule="auto"/>
              <w:jc w:val="center"/>
              <w:rPr>
                <w:rFonts w:ascii="Times New Roman" w:eastAsia="Times New Roman" w:hAnsi="Times New Roman" w:cs="Times New Roman"/>
                <w:b/>
                <w:bCs/>
                <w:color w:val="FF0000"/>
                <w:kern w:val="0"/>
                <w:sz w:val="20"/>
                <w:szCs w:val="20"/>
                <w:lang w:eastAsia="et-EE"/>
                <w14:ligatures w14:val="none"/>
              </w:rPr>
            </w:pPr>
            <w:r w:rsidRPr="00A91FB6">
              <w:rPr>
                <w:rFonts w:ascii="Times New Roman" w:eastAsia="Times New Roman" w:hAnsi="Times New Roman" w:cs="Times New Roman"/>
                <w:b/>
                <w:bCs/>
                <w:color w:val="000000"/>
                <w:kern w:val="0"/>
                <w:sz w:val="20"/>
                <w:szCs w:val="20"/>
                <w:lang w:eastAsia="et-EE"/>
                <w14:ligatures w14:val="none"/>
              </w:rPr>
              <w:t>Jah</w:t>
            </w:r>
          </w:p>
        </w:tc>
        <w:tc>
          <w:tcPr>
            <w:tcW w:w="1638" w:type="dxa"/>
            <w:tcBorders>
              <w:top w:val="nil"/>
              <w:left w:val="nil"/>
              <w:bottom w:val="single" w:sz="8" w:space="0" w:color="auto"/>
              <w:right w:val="single" w:sz="8" w:space="0" w:color="auto"/>
            </w:tcBorders>
            <w:shd w:val="clear" w:color="auto" w:fill="auto"/>
            <w:noWrap/>
            <w:vAlign w:val="center"/>
            <w:hideMark/>
          </w:tcPr>
          <w:p w14:paraId="383BBD94" w14:textId="77777777" w:rsidR="003A0A62" w:rsidRPr="003A0A62" w:rsidRDefault="003A0A62" w:rsidP="003A0A62">
            <w:pPr>
              <w:spacing w:after="0" w:line="240" w:lineRule="auto"/>
              <w:jc w:val="center"/>
              <w:rPr>
                <w:rFonts w:ascii="Times New Roman" w:eastAsia="Times New Roman" w:hAnsi="Times New Roman" w:cs="Times New Roman"/>
                <w:b/>
                <w:bCs/>
                <w:color w:val="000000"/>
                <w:kern w:val="0"/>
                <w:sz w:val="20"/>
                <w:szCs w:val="20"/>
                <w:lang w:eastAsia="et-EE"/>
                <w14:ligatures w14:val="none"/>
              </w:rPr>
            </w:pPr>
            <w:r w:rsidRPr="003A0A62">
              <w:rPr>
                <w:rFonts w:ascii="Times New Roman" w:eastAsia="Times New Roman" w:hAnsi="Times New Roman" w:cs="Times New Roman"/>
                <w:b/>
                <w:bCs/>
                <w:color w:val="000000"/>
                <w:kern w:val="0"/>
                <w:sz w:val="20"/>
                <w:szCs w:val="20"/>
                <w:lang w:eastAsia="et-EE"/>
                <w14:ligatures w14:val="none"/>
              </w:rPr>
              <w:t>Ei</w:t>
            </w:r>
          </w:p>
        </w:tc>
      </w:tr>
    </w:tbl>
    <w:p w14:paraId="46DD2E18" w14:textId="77777777" w:rsidR="00AA332F" w:rsidRPr="00CC6CE5" w:rsidRDefault="00AA332F" w:rsidP="00CD4399">
      <w:pPr>
        <w:spacing w:after="0" w:line="276" w:lineRule="auto"/>
        <w:jc w:val="lowKashida"/>
        <w:rPr>
          <w:rFonts w:asciiTheme="majorBidi" w:hAnsiTheme="majorBidi" w:cstheme="majorBidi"/>
          <w:sz w:val="24"/>
          <w:szCs w:val="24"/>
          <w:shd w:val="clear" w:color="auto" w:fill="FFFFFF"/>
        </w:rPr>
      </w:pPr>
    </w:p>
    <w:p w14:paraId="017C5CC9" w14:textId="31BD6561" w:rsidR="008F5CA9" w:rsidRPr="00CC6CE5" w:rsidRDefault="00890925" w:rsidP="007505D0">
      <w:pPr>
        <w:pStyle w:val="Pealdis"/>
        <w:spacing w:after="0" w:line="276" w:lineRule="auto"/>
        <w:jc w:val="center"/>
        <w:rPr>
          <w:rFonts w:asciiTheme="majorBidi" w:hAnsiTheme="majorBidi" w:cstheme="majorBidi"/>
          <w:sz w:val="24"/>
          <w:szCs w:val="24"/>
          <w:shd w:val="clear" w:color="auto" w:fill="FFFFFF"/>
        </w:rPr>
      </w:pPr>
      <w:r w:rsidRPr="00CC6CE5">
        <w:rPr>
          <w:rFonts w:asciiTheme="majorBidi" w:hAnsiTheme="majorBidi" w:cstheme="majorBidi"/>
        </w:rPr>
        <w:t>Tabel</w:t>
      </w:r>
      <w:r w:rsidR="0096590D" w:rsidRPr="00CC6CE5">
        <w:rPr>
          <w:rFonts w:asciiTheme="majorBidi" w:hAnsiTheme="majorBidi" w:cstheme="majorBidi"/>
        </w:rPr>
        <w:t xml:space="preserve"> </w:t>
      </w:r>
      <w:r w:rsidRPr="00CC6CE5">
        <w:rPr>
          <w:rFonts w:asciiTheme="majorBidi" w:hAnsiTheme="majorBidi" w:cstheme="majorBidi"/>
        </w:rPr>
        <w:t>2</w:t>
      </w:r>
      <w:r w:rsidR="0096590D" w:rsidRPr="00CC6CE5">
        <w:rPr>
          <w:rFonts w:asciiTheme="majorBidi" w:hAnsiTheme="majorBidi" w:cstheme="majorBidi"/>
        </w:rPr>
        <w:t xml:space="preserve">. Eesti ettevõtted </w:t>
      </w:r>
      <w:proofErr w:type="spellStart"/>
      <w:r w:rsidR="0096590D" w:rsidRPr="00CC6CE5">
        <w:rPr>
          <w:rFonts w:asciiTheme="majorBidi" w:hAnsiTheme="majorBidi" w:cstheme="majorBidi"/>
        </w:rPr>
        <w:t>Nasdaq</w:t>
      </w:r>
      <w:proofErr w:type="spellEnd"/>
      <w:r w:rsidR="0096590D" w:rsidRPr="00CC6CE5">
        <w:rPr>
          <w:rFonts w:asciiTheme="majorBidi" w:hAnsiTheme="majorBidi" w:cstheme="majorBidi"/>
        </w:rPr>
        <w:t xml:space="preserve"> Balti põhinimekirjas, mis jäävad künniste alla</w:t>
      </w:r>
      <w:r w:rsidR="00DC6DC7" w:rsidRPr="00CC6CE5">
        <w:rPr>
          <w:rFonts w:asciiTheme="majorBidi" w:hAnsiTheme="majorBidi" w:cstheme="majorBidi"/>
        </w:rPr>
        <w:t xml:space="preserve"> </w:t>
      </w:r>
      <w:r w:rsidR="003A0A62" w:rsidRPr="00CC6CE5">
        <w:rPr>
          <w:rFonts w:asciiTheme="majorBidi" w:hAnsiTheme="majorBidi" w:cstheme="majorBidi"/>
        </w:rPr>
        <w:t>(</w:t>
      </w:r>
      <w:r w:rsidR="003A0A62">
        <w:rPr>
          <w:rFonts w:asciiTheme="majorBidi" w:hAnsiTheme="majorBidi" w:cstheme="majorBidi"/>
        </w:rPr>
        <w:t>august</w:t>
      </w:r>
      <w:r w:rsidR="003A0A62" w:rsidRPr="00CC6CE5">
        <w:rPr>
          <w:rFonts w:asciiTheme="majorBidi" w:hAnsiTheme="majorBidi" w:cstheme="majorBidi"/>
        </w:rPr>
        <w:t xml:space="preserve"> 2024. a seisuga)</w:t>
      </w:r>
    </w:p>
    <w:p w14:paraId="2068FE8C" w14:textId="2CE639C7" w:rsidR="009D32F7" w:rsidRPr="00CC6CE5" w:rsidRDefault="009D32F7" w:rsidP="00CD4399">
      <w:pPr>
        <w:spacing w:after="0" w:line="276" w:lineRule="auto"/>
        <w:jc w:val="lowKashida"/>
        <w:rPr>
          <w:rFonts w:asciiTheme="majorBidi" w:hAnsiTheme="majorBidi" w:cstheme="majorBidi"/>
          <w:sz w:val="24"/>
          <w:szCs w:val="24"/>
        </w:rPr>
      </w:pPr>
    </w:p>
    <w:p w14:paraId="68A2B1B7" w14:textId="77777777" w:rsidR="00E80F30" w:rsidRDefault="00E80F30" w:rsidP="00725D19">
      <w:pPr>
        <w:spacing w:after="0" w:line="276" w:lineRule="auto"/>
        <w:jc w:val="lowKashida"/>
        <w:rPr>
          <w:rFonts w:asciiTheme="majorBidi" w:hAnsiTheme="majorBidi" w:cstheme="majorBidi"/>
          <w:sz w:val="24"/>
          <w:szCs w:val="24"/>
        </w:rPr>
      </w:pPr>
    </w:p>
    <w:p w14:paraId="6BAC138F" w14:textId="56114A71" w:rsidR="00E80F30" w:rsidRPr="00E80F30" w:rsidRDefault="00E80F30" w:rsidP="00E80F30">
      <w:pPr>
        <w:pStyle w:val="Loendilik"/>
        <w:numPr>
          <w:ilvl w:val="1"/>
          <w:numId w:val="1"/>
        </w:numPr>
        <w:spacing w:after="0" w:line="276" w:lineRule="auto"/>
        <w:rPr>
          <w:rFonts w:asciiTheme="majorBidi" w:hAnsiTheme="majorBidi" w:cstheme="majorBidi"/>
          <w:b/>
          <w:bCs/>
          <w:sz w:val="24"/>
          <w:szCs w:val="24"/>
        </w:rPr>
      </w:pPr>
      <w:r w:rsidRPr="00E80F30">
        <w:rPr>
          <w:rFonts w:asciiTheme="majorBidi" w:hAnsiTheme="majorBidi" w:cstheme="majorBidi"/>
          <w:b/>
          <w:bCs/>
          <w:sz w:val="24"/>
          <w:szCs w:val="24"/>
        </w:rPr>
        <w:t>Artikli 6 kohaldamise peatamine</w:t>
      </w:r>
    </w:p>
    <w:p w14:paraId="476018C3" w14:textId="415EC4AE" w:rsidR="00E80F30" w:rsidRDefault="00E80F30" w:rsidP="00E80F30">
      <w:pPr>
        <w:spacing w:after="0" w:line="276" w:lineRule="auto"/>
        <w:jc w:val="lowKashida"/>
        <w:rPr>
          <w:rFonts w:asciiTheme="majorBidi" w:hAnsiTheme="majorBidi" w:cstheme="majorBidi"/>
          <w:sz w:val="24"/>
          <w:szCs w:val="24"/>
        </w:rPr>
      </w:pPr>
      <w:r>
        <w:rPr>
          <w:rFonts w:asciiTheme="majorBidi" w:hAnsiTheme="majorBidi" w:cstheme="majorBidi"/>
          <w:sz w:val="24"/>
          <w:szCs w:val="24"/>
        </w:rPr>
        <w:t>Direktiivi artikkel 12 kohaselt võib liikmesriik peatada artikli 6 ja artikkel 5 lõike 2 kohaldamise juhul kui 2022. aasta 27. detsembri seisuga on täidetud üks järgmistest tingimustest:</w:t>
      </w:r>
    </w:p>
    <w:p w14:paraId="38FDF36E" w14:textId="3DE20331" w:rsidR="00E80F30" w:rsidRDefault="00E80F30" w:rsidP="00E80F30">
      <w:pPr>
        <w:pStyle w:val="Loendilik"/>
        <w:numPr>
          <w:ilvl w:val="0"/>
          <w:numId w:val="23"/>
        </w:numPr>
        <w:spacing w:after="0" w:line="276" w:lineRule="auto"/>
        <w:jc w:val="lowKashida"/>
        <w:rPr>
          <w:rFonts w:asciiTheme="majorBidi" w:hAnsiTheme="majorBidi" w:cstheme="majorBidi"/>
          <w:sz w:val="24"/>
          <w:szCs w:val="24"/>
        </w:rPr>
      </w:pPr>
      <w:r w:rsidRPr="00E80F30">
        <w:rPr>
          <w:rFonts w:asciiTheme="majorBidi" w:hAnsiTheme="majorBidi" w:cstheme="majorBidi"/>
          <w:sz w:val="24"/>
          <w:szCs w:val="24"/>
        </w:rPr>
        <w:t xml:space="preserve">börsil noteeritud äriühingutes on alaesindatud soost liikmete osakaal vähemalt 30 % </w:t>
      </w:r>
      <w:r w:rsidR="00A07A7A">
        <w:rPr>
          <w:rFonts w:asciiTheme="majorBidi" w:hAnsiTheme="majorBidi" w:cstheme="majorBidi"/>
          <w:sz w:val="24"/>
          <w:szCs w:val="24"/>
        </w:rPr>
        <w:t>nõukogu</w:t>
      </w:r>
      <w:r w:rsidRPr="00E80F30">
        <w:rPr>
          <w:rFonts w:asciiTheme="majorBidi" w:hAnsiTheme="majorBidi" w:cstheme="majorBidi"/>
          <w:sz w:val="24"/>
          <w:szCs w:val="24"/>
        </w:rPr>
        <w:t xml:space="preserve"> liikmete ametikohtadel või vähemalt 25 % kõigi juhtkonna</w:t>
      </w:r>
      <w:r w:rsidR="00CA5B0B">
        <w:rPr>
          <w:rFonts w:asciiTheme="majorBidi" w:hAnsiTheme="majorBidi" w:cstheme="majorBidi"/>
          <w:sz w:val="24"/>
          <w:szCs w:val="24"/>
        </w:rPr>
        <w:t xml:space="preserve"> (direktiivi mõttes </w:t>
      </w:r>
      <w:r w:rsidR="00CA5B0B" w:rsidRPr="001D6E7C">
        <w:rPr>
          <w:rFonts w:asciiTheme="majorBidi" w:eastAsia="Times New Roman" w:hAnsiTheme="majorBidi" w:cstheme="majorBidi"/>
          <w:kern w:val="0"/>
          <w:sz w:val="24"/>
          <w:szCs w:val="24"/>
          <w:lang w:eastAsia="et-EE"/>
          <w14:ligatures w14:val="none"/>
        </w:rPr>
        <w:t>juhatuse ja nõukogu</w:t>
      </w:r>
      <w:r w:rsidR="00CA5B0B">
        <w:rPr>
          <w:rFonts w:asciiTheme="majorBidi" w:hAnsiTheme="majorBidi" w:cstheme="majorBidi"/>
          <w:sz w:val="24"/>
          <w:szCs w:val="24"/>
        </w:rPr>
        <w:t>)</w:t>
      </w:r>
      <w:r w:rsidRPr="00E80F30">
        <w:rPr>
          <w:rFonts w:asciiTheme="majorBidi" w:hAnsiTheme="majorBidi" w:cstheme="majorBidi"/>
          <w:sz w:val="24"/>
          <w:szCs w:val="24"/>
        </w:rPr>
        <w:t xml:space="preserve"> liikmete ametikohtadel või</w:t>
      </w:r>
    </w:p>
    <w:p w14:paraId="414E4B9C" w14:textId="2865FA1D" w:rsidR="00052B69" w:rsidRDefault="00E80F30" w:rsidP="004257F8">
      <w:pPr>
        <w:pStyle w:val="Loendilik"/>
        <w:numPr>
          <w:ilvl w:val="0"/>
          <w:numId w:val="23"/>
        </w:numPr>
        <w:spacing w:after="0" w:line="276" w:lineRule="auto"/>
        <w:jc w:val="lowKashida"/>
        <w:rPr>
          <w:rFonts w:asciiTheme="majorBidi" w:hAnsiTheme="majorBidi" w:cstheme="majorBidi"/>
          <w:sz w:val="24"/>
          <w:szCs w:val="24"/>
        </w:rPr>
      </w:pPr>
      <w:r w:rsidRPr="0097641F">
        <w:rPr>
          <w:rFonts w:asciiTheme="majorBidi" w:hAnsiTheme="majorBidi" w:cstheme="majorBidi"/>
          <w:sz w:val="24"/>
          <w:szCs w:val="24"/>
        </w:rPr>
        <w:t>kui liikmesriigi õiguses on börsil noteeritud äriühingute</w:t>
      </w:r>
      <w:r w:rsidR="0097641F" w:rsidRPr="0097641F">
        <w:rPr>
          <w:rFonts w:asciiTheme="majorBidi" w:hAnsiTheme="majorBidi" w:cstheme="majorBidi"/>
          <w:sz w:val="24"/>
          <w:szCs w:val="24"/>
        </w:rPr>
        <w:t>le sätestatud alaesindatud soost isikute osakaalu kohta nõuded (</w:t>
      </w:r>
      <w:r w:rsidRPr="0097641F">
        <w:rPr>
          <w:rFonts w:asciiTheme="majorBidi" w:hAnsiTheme="majorBidi" w:cstheme="majorBidi"/>
          <w:sz w:val="24"/>
          <w:szCs w:val="24"/>
        </w:rPr>
        <w:t>30 % tegevjuhtkonda mittekuuluvate juhtkonna liikmete ametikohtadel või vähemalt 25 % kõigi juhtkonna liikmete ametikohtadel</w:t>
      </w:r>
      <w:r w:rsidR="0097641F" w:rsidRPr="0097641F">
        <w:rPr>
          <w:rFonts w:asciiTheme="majorBidi" w:hAnsiTheme="majorBidi" w:cstheme="majorBidi"/>
          <w:sz w:val="24"/>
          <w:szCs w:val="24"/>
        </w:rPr>
        <w:t>)</w:t>
      </w:r>
      <w:r w:rsidR="0097641F">
        <w:rPr>
          <w:rFonts w:asciiTheme="majorBidi" w:hAnsiTheme="majorBidi" w:cstheme="majorBidi"/>
          <w:sz w:val="24"/>
          <w:szCs w:val="24"/>
        </w:rPr>
        <w:t>.</w:t>
      </w:r>
    </w:p>
    <w:p w14:paraId="502D94F2" w14:textId="77777777" w:rsidR="005231A8" w:rsidRDefault="005231A8" w:rsidP="00B428EC">
      <w:pPr>
        <w:spacing w:after="0" w:line="276" w:lineRule="auto"/>
        <w:jc w:val="both"/>
        <w:rPr>
          <w:rFonts w:asciiTheme="majorBidi" w:hAnsiTheme="majorBidi" w:cstheme="majorBidi"/>
          <w:sz w:val="24"/>
          <w:szCs w:val="24"/>
        </w:rPr>
      </w:pPr>
    </w:p>
    <w:p w14:paraId="070AED3A" w14:textId="4C29A77C" w:rsidR="001C5958" w:rsidRDefault="000F202C" w:rsidP="00B428EC">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Eesti ei täida kumbagi </w:t>
      </w:r>
      <w:r w:rsidR="005231A8">
        <w:rPr>
          <w:rFonts w:asciiTheme="majorBidi" w:hAnsiTheme="majorBidi" w:cstheme="majorBidi"/>
          <w:sz w:val="24"/>
          <w:szCs w:val="24"/>
        </w:rPr>
        <w:t>tingimust</w:t>
      </w:r>
      <w:r w:rsidR="00605BF7">
        <w:rPr>
          <w:rFonts w:asciiTheme="majorBidi" w:hAnsiTheme="majorBidi" w:cstheme="majorBidi"/>
          <w:sz w:val="24"/>
          <w:szCs w:val="24"/>
        </w:rPr>
        <w:t xml:space="preserve">. </w:t>
      </w:r>
      <w:r>
        <w:rPr>
          <w:rFonts w:asciiTheme="majorBidi" w:hAnsiTheme="majorBidi" w:cstheme="majorBidi"/>
          <w:sz w:val="24"/>
          <w:szCs w:val="24"/>
        </w:rPr>
        <w:t xml:space="preserve">2022. aasta seisuga ei olnud siseriiklikus õiguses kehtestatud punkt 2 kohast nõuet alaesindatud soost isikute osakaalu kohta. Samuti ei täitnud Eesti </w:t>
      </w:r>
      <w:r w:rsidR="00B428EC">
        <w:rPr>
          <w:rFonts w:asciiTheme="majorBidi" w:hAnsiTheme="majorBidi" w:cstheme="majorBidi"/>
          <w:sz w:val="24"/>
          <w:szCs w:val="24"/>
        </w:rPr>
        <w:t>punktis 1 toodud kriteeriume, 2022. aasta lõpus moodustasid naised u 1</w:t>
      </w:r>
      <w:r w:rsidR="00A07A7A">
        <w:rPr>
          <w:rFonts w:asciiTheme="majorBidi" w:hAnsiTheme="majorBidi" w:cstheme="majorBidi"/>
          <w:sz w:val="24"/>
          <w:szCs w:val="24"/>
        </w:rPr>
        <w:t>1,</w:t>
      </w:r>
      <w:r w:rsidR="00783A8B">
        <w:rPr>
          <w:rFonts w:asciiTheme="majorBidi" w:hAnsiTheme="majorBidi" w:cstheme="majorBidi"/>
          <w:sz w:val="24"/>
          <w:szCs w:val="24"/>
        </w:rPr>
        <w:t>2</w:t>
      </w:r>
      <w:r w:rsidR="00B428EC">
        <w:rPr>
          <w:rFonts w:asciiTheme="majorBidi" w:hAnsiTheme="majorBidi" w:cstheme="majorBidi"/>
          <w:sz w:val="24"/>
          <w:szCs w:val="24"/>
        </w:rPr>
        <w:t xml:space="preserve">% aktsiaemitentide nõukogu liikmetest ja </w:t>
      </w:r>
      <w:r w:rsidR="00A07A7A">
        <w:rPr>
          <w:rFonts w:asciiTheme="majorBidi" w:hAnsiTheme="majorBidi" w:cstheme="majorBidi"/>
          <w:sz w:val="24"/>
          <w:szCs w:val="24"/>
        </w:rPr>
        <w:t>11,</w:t>
      </w:r>
      <w:r w:rsidR="00783A8B">
        <w:rPr>
          <w:rFonts w:asciiTheme="majorBidi" w:hAnsiTheme="majorBidi" w:cstheme="majorBidi"/>
          <w:sz w:val="24"/>
          <w:szCs w:val="24"/>
        </w:rPr>
        <w:t>4</w:t>
      </w:r>
      <w:r w:rsidR="00B428EC">
        <w:rPr>
          <w:rFonts w:asciiTheme="majorBidi" w:hAnsiTheme="majorBidi" w:cstheme="majorBidi"/>
          <w:sz w:val="24"/>
          <w:szCs w:val="24"/>
        </w:rPr>
        <w:t xml:space="preserve">% </w:t>
      </w:r>
      <w:r w:rsidR="00CA5B0B" w:rsidRPr="001D6E7C">
        <w:rPr>
          <w:rFonts w:asciiTheme="majorBidi" w:eastAsia="Times New Roman" w:hAnsiTheme="majorBidi" w:cstheme="majorBidi"/>
          <w:kern w:val="0"/>
          <w:sz w:val="24"/>
          <w:szCs w:val="24"/>
          <w:lang w:eastAsia="et-EE"/>
          <w14:ligatures w14:val="none"/>
        </w:rPr>
        <w:t xml:space="preserve">juhatuse ja nõukogu </w:t>
      </w:r>
      <w:r w:rsidR="00B428EC">
        <w:rPr>
          <w:rFonts w:asciiTheme="majorBidi" w:hAnsiTheme="majorBidi" w:cstheme="majorBidi"/>
          <w:sz w:val="24"/>
          <w:szCs w:val="24"/>
        </w:rPr>
        <w:t>liikmetest</w:t>
      </w:r>
      <w:r w:rsidR="003E3231">
        <w:rPr>
          <w:rFonts w:asciiTheme="majorBidi" w:hAnsiTheme="majorBidi" w:cstheme="majorBidi"/>
          <w:sz w:val="24"/>
          <w:szCs w:val="24"/>
        </w:rPr>
        <w:t xml:space="preserve"> kokku</w:t>
      </w:r>
      <w:r w:rsidR="00B428EC">
        <w:rPr>
          <w:rFonts w:asciiTheme="majorBidi" w:hAnsiTheme="majorBidi" w:cstheme="majorBidi"/>
          <w:sz w:val="24"/>
          <w:szCs w:val="24"/>
        </w:rPr>
        <w:t>.</w:t>
      </w:r>
      <w:r w:rsidR="00621FE9">
        <w:rPr>
          <w:rFonts w:asciiTheme="majorBidi" w:hAnsiTheme="majorBidi" w:cstheme="majorBidi"/>
          <w:sz w:val="24"/>
          <w:szCs w:val="24"/>
        </w:rPr>
        <w:t xml:space="preserve"> Seega ei saa Eesti kohaldada artikkel 12 kohast </w:t>
      </w:r>
      <w:r w:rsidR="00761915">
        <w:rPr>
          <w:rFonts w:asciiTheme="majorBidi" w:hAnsiTheme="majorBidi" w:cstheme="majorBidi"/>
          <w:sz w:val="24"/>
          <w:szCs w:val="24"/>
        </w:rPr>
        <w:t>artikkel 6 kohaldamise peatamist.</w:t>
      </w:r>
    </w:p>
    <w:p w14:paraId="70A82738" w14:textId="77777777" w:rsidR="000B7ABD" w:rsidRDefault="000B7ABD" w:rsidP="00B428EC">
      <w:pPr>
        <w:spacing w:after="0" w:line="276" w:lineRule="auto"/>
        <w:jc w:val="both"/>
        <w:rPr>
          <w:rFonts w:asciiTheme="majorBidi" w:hAnsiTheme="majorBidi" w:cstheme="majorBidi"/>
          <w:sz w:val="24"/>
          <w:szCs w:val="24"/>
        </w:rPr>
      </w:pPr>
    </w:p>
    <w:p w14:paraId="55FAF8A7" w14:textId="2DF6F3E8" w:rsidR="00ED5DEA" w:rsidRPr="00FE492E" w:rsidRDefault="007E43EC" w:rsidP="000B7ABD">
      <w:pPr>
        <w:pStyle w:val="Loendilik"/>
        <w:numPr>
          <w:ilvl w:val="0"/>
          <w:numId w:val="1"/>
        </w:numPr>
        <w:spacing w:after="0" w:line="276" w:lineRule="auto"/>
        <w:rPr>
          <w:rFonts w:asciiTheme="majorBidi" w:hAnsiTheme="majorBidi" w:cstheme="majorBidi"/>
          <w:b/>
          <w:bCs/>
          <w:sz w:val="24"/>
          <w:szCs w:val="24"/>
        </w:rPr>
      </w:pPr>
      <w:r w:rsidRPr="00FE492E">
        <w:rPr>
          <w:rFonts w:asciiTheme="majorBidi" w:hAnsiTheme="majorBidi" w:cstheme="majorBidi"/>
          <w:b/>
          <w:bCs/>
          <w:sz w:val="24"/>
          <w:szCs w:val="24"/>
        </w:rPr>
        <w:t>EELNÕU SISU JA VÕRDLEV ANALÜÜS</w:t>
      </w:r>
    </w:p>
    <w:p w14:paraId="6CDC27E9" w14:textId="44E1C1FF" w:rsidR="00E931E3" w:rsidRPr="00CC6CE5" w:rsidRDefault="00E931E3" w:rsidP="00CD4399">
      <w:pPr>
        <w:pStyle w:val="Loendilik"/>
        <w:numPr>
          <w:ilvl w:val="1"/>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Väärtpaberituru seaduse muudatused</w:t>
      </w:r>
    </w:p>
    <w:p w14:paraId="6F509FD1" w14:textId="05638E45" w:rsidR="00A5278C" w:rsidRPr="00CC6CE5" w:rsidRDefault="00E931E3" w:rsidP="00CD4399">
      <w:pPr>
        <w:spacing w:after="0" w:line="276" w:lineRule="auto"/>
        <w:jc w:val="lowKashida"/>
        <w:rPr>
          <w:rFonts w:asciiTheme="majorBidi" w:hAnsiTheme="majorBidi" w:cstheme="majorBidi"/>
          <w:sz w:val="24"/>
          <w:szCs w:val="24"/>
        </w:rPr>
      </w:pPr>
      <w:r w:rsidRPr="00CC6CE5">
        <w:rPr>
          <w:rFonts w:asciiTheme="majorBidi" w:hAnsiTheme="majorBidi" w:cstheme="majorBidi"/>
          <w:b/>
          <w:bCs/>
          <w:sz w:val="24"/>
          <w:szCs w:val="24"/>
        </w:rPr>
        <w:t xml:space="preserve">Seaduse </w:t>
      </w:r>
      <w:r w:rsidR="00960933" w:rsidRPr="00CC6CE5">
        <w:rPr>
          <w:rFonts w:asciiTheme="majorBidi" w:hAnsiTheme="majorBidi" w:cstheme="majorBidi"/>
          <w:b/>
          <w:bCs/>
          <w:sz w:val="24"/>
          <w:szCs w:val="24"/>
        </w:rPr>
        <w:t>täiendamine 1</w:t>
      </w:r>
      <w:r w:rsidR="00960933" w:rsidRPr="00CC6CE5">
        <w:rPr>
          <w:rFonts w:asciiTheme="majorBidi" w:hAnsiTheme="majorBidi" w:cstheme="majorBidi"/>
          <w:b/>
          <w:bCs/>
          <w:sz w:val="24"/>
          <w:szCs w:val="24"/>
          <w:vertAlign w:val="superscript"/>
        </w:rPr>
        <w:t>1</w:t>
      </w:r>
      <w:r w:rsidR="00960933" w:rsidRPr="00CC6CE5">
        <w:rPr>
          <w:rFonts w:asciiTheme="majorBidi" w:hAnsiTheme="majorBidi" w:cstheme="majorBidi"/>
          <w:b/>
          <w:bCs/>
          <w:sz w:val="24"/>
          <w:szCs w:val="24"/>
        </w:rPr>
        <w:t xml:space="preserve">. jaoga. </w:t>
      </w:r>
      <w:r w:rsidR="00960933" w:rsidRPr="00CC6CE5">
        <w:rPr>
          <w:rFonts w:asciiTheme="majorBidi" w:hAnsiTheme="majorBidi" w:cstheme="majorBidi"/>
          <w:sz w:val="24"/>
          <w:szCs w:val="24"/>
        </w:rPr>
        <w:t xml:space="preserve">Seaduse 16. peatükki „Turu korraldamine“ lisatakse uus jagu „Sooline tasakaal aktsiaemitendi juhtorganites“, millega võetakse üle direktiivist tulenevad sätted Eesti õigusesse. </w:t>
      </w:r>
      <w:r w:rsidR="00BF3345" w:rsidRPr="00CC6CE5">
        <w:rPr>
          <w:rFonts w:asciiTheme="majorBidi" w:hAnsiTheme="majorBidi" w:cstheme="majorBidi"/>
          <w:sz w:val="24"/>
          <w:szCs w:val="24"/>
        </w:rPr>
        <w:t xml:space="preserve">VPTS 16. peatükis nähakse ette mh turul kaubeldava väärtpaberi emitendi kohustused (§ 135jj), </w:t>
      </w:r>
      <w:r w:rsidR="00E6094F">
        <w:rPr>
          <w:rFonts w:asciiTheme="majorBidi" w:hAnsiTheme="majorBidi" w:cstheme="majorBidi"/>
          <w:sz w:val="24"/>
          <w:szCs w:val="24"/>
        </w:rPr>
        <w:t>ehk direktiivist tulenevad sätted</w:t>
      </w:r>
      <w:r w:rsidR="00BF3345" w:rsidRPr="00CC6CE5">
        <w:rPr>
          <w:rFonts w:asciiTheme="majorBidi" w:hAnsiTheme="majorBidi" w:cstheme="majorBidi"/>
          <w:sz w:val="24"/>
          <w:szCs w:val="24"/>
        </w:rPr>
        <w:t xml:space="preserve"> sobituvad samasse peatükki. </w:t>
      </w:r>
    </w:p>
    <w:p w14:paraId="49E7CE37" w14:textId="77777777" w:rsidR="00A5278C" w:rsidRPr="00CC6CE5" w:rsidRDefault="00A5278C" w:rsidP="00CD4399">
      <w:pPr>
        <w:spacing w:after="0" w:line="276" w:lineRule="auto"/>
        <w:jc w:val="lowKashida"/>
        <w:rPr>
          <w:rFonts w:asciiTheme="majorBidi" w:hAnsiTheme="majorBidi" w:cstheme="majorBidi"/>
          <w:sz w:val="24"/>
          <w:szCs w:val="24"/>
        </w:rPr>
      </w:pPr>
    </w:p>
    <w:p w14:paraId="4EC40A45" w14:textId="62674834" w:rsidR="00E931E3" w:rsidRPr="00CC6CE5" w:rsidRDefault="00130732" w:rsidP="00CD4399">
      <w:p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VPTS-i 16. peatükk määrab kindlaks Eesti reguleeritud turu</w:t>
      </w:r>
      <w:r w:rsidR="000E6F54" w:rsidRPr="00CC6CE5">
        <w:rPr>
          <w:rFonts w:asciiTheme="majorBidi" w:hAnsiTheme="majorBidi" w:cstheme="majorBidi"/>
          <w:sz w:val="24"/>
          <w:szCs w:val="24"/>
        </w:rPr>
        <w:t xml:space="preserve"> korraldamise, sh </w:t>
      </w:r>
      <w:r w:rsidRPr="00CC6CE5">
        <w:rPr>
          <w:rFonts w:asciiTheme="majorBidi" w:hAnsiTheme="majorBidi" w:cstheme="majorBidi"/>
          <w:sz w:val="24"/>
          <w:szCs w:val="24"/>
        </w:rPr>
        <w:t>osalemise ja väärtpaberi kauplemisele võtmise reeglid</w:t>
      </w:r>
      <w:r w:rsidR="00D51ECA" w:rsidRPr="00CC6CE5">
        <w:rPr>
          <w:rFonts w:asciiTheme="majorBidi" w:hAnsiTheme="majorBidi" w:cstheme="majorBidi"/>
          <w:sz w:val="24"/>
          <w:szCs w:val="24"/>
        </w:rPr>
        <w:t xml:space="preserve"> ehk kehtestatakse turu-põhised nõuded. </w:t>
      </w:r>
      <w:r w:rsidR="000E6F54" w:rsidRPr="00CC6CE5">
        <w:rPr>
          <w:rFonts w:asciiTheme="majorBidi" w:hAnsiTheme="majorBidi" w:cstheme="majorBidi"/>
          <w:sz w:val="24"/>
          <w:szCs w:val="24"/>
        </w:rPr>
        <w:t xml:space="preserve">VPTS-i 16. peatükk </w:t>
      </w:r>
      <w:r w:rsidR="00D51ECA" w:rsidRPr="00CC6CE5">
        <w:rPr>
          <w:rFonts w:asciiTheme="majorBidi" w:hAnsiTheme="majorBidi" w:cstheme="majorBidi"/>
          <w:sz w:val="24"/>
          <w:szCs w:val="24"/>
        </w:rPr>
        <w:t xml:space="preserve">kohaldub </w:t>
      </w:r>
      <w:r w:rsidR="000E6F54" w:rsidRPr="00CC6CE5">
        <w:rPr>
          <w:rFonts w:asciiTheme="majorBidi" w:hAnsiTheme="majorBidi" w:cstheme="majorBidi"/>
          <w:sz w:val="24"/>
          <w:szCs w:val="24"/>
        </w:rPr>
        <w:t>kõigile</w:t>
      </w:r>
      <w:r w:rsidR="00D51ECA" w:rsidRPr="00CC6CE5">
        <w:rPr>
          <w:rFonts w:asciiTheme="majorBidi" w:hAnsiTheme="majorBidi" w:cstheme="majorBidi"/>
          <w:sz w:val="24"/>
          <w:szCs w:val="24"/>
        </w:rPr>
        <w:t xml:space="preserve"> väärpaberi emitentidele, kes soovivad osaleda</w:t>
      </w:r>
      <w:r w:rsidR="000E6F54" w:rsidRPr="00CC6CE5">
        <w:rPr>
          <w:rFonts w:asciiTheme="majorBidi" w:hAnsiTheme="majorBidi" w:cstheme="majorBidi"/>
          <w:sz w:val="24"/>
          <w:szCs w:val="24"/>
        </w:rPr>
        <w:t xml:space="preserve"> Eesti reguleeritud turul</w:t>
      </w:r>
      <w:r w:rsidR="00D51ECA" w:rsidRPr="00CC6CE5">
        <w:rPr>
          <w:rFonts w:asciiTheme="majorBidi" w:hAnsiTheme="majorBidi" w:cstheme="majorBidi"/>
          <w:sz w:val="24"/>
          <w:szCs w:val="24"/>
        </w:rPr>
        <w:t>, olenemata sellest, mis on turul kaubeldava väärtpaberi emitendi päritoluriik</w:t>
      </w:r>
      <w:r w:rsidR="000E6F54" w:rsidRPr="00CC6CE5">
        <w:rPr>
          <w:rFonts w:asciiTheme="majorBidi" w:hAnsiTheme="majorBidi" w:cstheme="majorBidi"/>
          <w:sz w:val="24"/>
          <w:szCs w:val="24"/>
        </w:rPr>
        <w:t>.</w:t>
      </w:r>
      <w:r w:rsidR="001A7368" w:rsidRPr="00CC6CE5">
        <w:rPr>
          <w:rFonts w:asciiTheme="majorBidi" w:hAnsiTheme="majorBidi" w:cstheme="majorBidi"/>
          <w:sz w:val="24"/>
          <w:szCs w:val="24"/>
        </w:rPr>
        <w:t xml:space="preserve"> </w:t>
      </w:r>
      <w:r w:rsidR="000E6F54" w:rsidRPr="00CC6CE5">
        <w:rPr>
          <w:rFonts w:asciiTheme="majorBidi" w:hAnsiTheme="majorBidi" w:cstheme="majorBidi"/>
          <w:sz w:val="24"/>
          <w:szCs w:val="24"/>
        </w:rPr>
        <w:t xml:space="preserve">Erinevalt </w:t>
      </w:r>
      <w:r w:rsidR="00D51ECA" w:rsidRPr="00CC6CE5">
        <w:rPr>
          <w:rFonts w:asciiTheme="majorBidi" w:hAnsiTheme="majorBidi" w:cstheme="majorBidi"/>
          <w:sz w:val="24"/>
          <w:szCs w:val="24"/>
        </w:rPr>
        <w:t>eelpool kirjeldatud VPTS-i põhimõttest</w:t>
      </w:r>
      <w:r w:rsidR="000E6F54" w:rsidRPr="00CC6CE5">
        <w:rPr>
          <w:rFonts w:asciiTheme="majorBidi" w:hAnsiTheme="majorBidi" w:cstheme="majorBidi"/>
          <w:sz w:val="24"/>
          <w:szCs w:val="24"/>
        </w:rPr>
        <w:t xml:space="preserve"> näeb direktiiv ette, et ülevõtmissätted ja nende kohaldamine on aktsiaemitendi päritoluriigi ülesanne, ehk kehtestatakse </w:t>
      </w:r>
      <w:r w:rsidR="00BF3345" w:rsidRPr="00CC6CE5">
        <w:rPr>
          <w:rFonts w:asciiTheme="majorBidi" w:hAnsiTheme="majorBidi" w:cstheme="majorBidi"/>
          <w:sz w:val="24"/>
          <w:szCs w:val="24"/>
        </w:rPr>
        <w:t xml:space="preserve">aktsiaemitendi </w:t>
      </w:r>
      <w:r w:rsidR="000E6F54" w:rsidRPr="00CC6CE5">
        <w:rPr>
          <w:rFonts w:asciiTheme="majorBidi" w:hAnsiTheme="majorBidi" w:cstheme="majorBidi"/>
          <w:sz w:val="24"/>
          <w:szCs w:val="24"/>
        </w:rPr>
        <w:t xml:space="preserve">päritoluriigi-põhised nõuded. </w:t>
      </w:r>
      <w:r w:rsidR="00E6094F">
        <w:rPr>
          <w:rFonts w:asciiTheme="majorBidi" w:hAnsiTheme="majorBidi" w:cstheme="majorBidi"/>
          <w:sz w:val="24"/>
          <w:szCs w:val="24"/>
        </w:rPr>
        <w:t>K</w:t>
      </w:r>
      <w:r w:rsidR="00B5776A" w:rsidRPr="00CC6CE5">
        <w:rPr>
          <w:rFonts w:asciiTheme="majorBidi" w:hAnsiTheme="majorBidi" w:cstheme="majorBidi"/>
          <w:sz w:val="24"/>
          <w:szCs w:val="24"/>
        </w:rPr>
        <w:t>äesolevas jaos kehtestatakse nõuded kõigile Eesti</w:t>
      </w:r>
      <w:r w:rsidR="001A7368" w:rsidRPr="00CC6CE5">
        <w:rPr>
          <w:rFonts w:asciiTheme="majorBidi" w:hAnsiTheme="majorBidi" w:cstheme="majorBidi"/>
          <w:sz w:val="24"/>
          <w:szCs w:val="24"/>
        </w:rPr>
        <w:t xml:space="preserve">s registreeritud suurtele </w:t>
      </w:r>
      <w:r w:rsidR="00B5776A" w:rsidRPr="00CC6CE5">
        <w:rPr>
          <w:rFonts w:asciiTheme="majorBidi" w:hAnsiTheme="majorBidi" w:cstheme="majorBidi"/>
          <w:sz w:val="24"/>
          <w:szCs w:val="24"/>
        </w:rPr>
        <w:t>aktsiaemitentidele</w:t>
      </w:r>
      <w:r w:rsidR="00A5278C" w:rsidRPr="00CC6CE5">
        <w:rPr>
          <w:rFonts w:asciiTheme="majorBidi" w:hAnsiTheme="majorBidi" w:cstheme="majorBidi"/>
          <w:sz w:val="24"/>
          <w:szCs w:val="24"/>
        </w:rPr>
        <w:t xml:space="preserve"> </w:t>
      </w:r>
      <w:r w:rsidR="001A7368" w:rsidRPr="00CC6CE5">
        <w:rPr>
          <w:rFonts w:asciiTheme="majorBidi" w:hAnsiTheme="majorBidi" w:cstheme="majorBidi"/>
          <w:sz w:val="24"/>
          <w:szCs w:val="24"/>
        </w:rPr>
        <w:t xml:space="preserve">ja neid nõudeid </w:t>
      </w:r>
      <w:r w:rsidR="00BF3345" w:rsidRPr="00CC6CE5">
        <w:rPr>
          <w:rFonts w:asciiTheme="majorBidi" w:hAnsiTheme="majorBidi" w:cstheme="majorBidi"/>
          <w:sz w:val="24"/>
          <w:szCs w:val="24"/>
        </w:rPr>
        <w:t>peab</w:t>
      </w:r>
      <w:r w:rsidR="001A7368" w:rsidRPr="00CC6CE5">
        <w:rPr>
          <w:rFonts w:asciiTheme="majorBidi" w:hAnsiTheme="majorBidi" w:cstheme="majorBidi"/>
          <w:sz w:val="24"/>
          <w:szCs w:val="24"/>
        </w:rPr>
        <w:t xml:space="preserve"> </w:t>
      </w:r>
      <w:r w:rsidR="00B5776A" w:rsidRPr="00CC6CE5">
        <w:rPr>
          <w:rFonts w:asciiTheme="majorBidi" w:hAnsiTheme="majorBidi" w:cstheme="majorBidi"/>
          <w:sz w:val="24"/>
          <w:szCs w:val="24"/>
        </w:rPr>
        <w:t xml:space="preserve">täitma sõltumata sellest, millise liikmesriigi reguleeritud turul </w:t>
      </w:r>
      <w:r w:rsidR="001A7368" w:rsidRPr="00CC6CE5">
        <w:rPr>
          <w:rFonts w:asciiTheme="majorBidi" w:hAnsiTheme="majorBidi" w:cstheme="majorBidi"/>
          <w:sz w:val="24"/>
          <w:szCs w:val="24"/>
        </w:rPr>
        <w:t xml:space="preserve">Eestis registreeritud aktsiaemitent soovib </w:t>
      </w:r>
      <w:r w:rsidR="00B5776A" w:rsidRPr="00CC6CE5">
        <w:rPr>
          <w:rFonts w:asciiTheme="majorBidi" w:hAnsiTheme="majorBidi" w:cstheme="majorBidi"/>
          <w:sz w:val="24"/>
          <w:szCs w:val="24"/>
        </w:rPr>
        <w:t>osaleda.</w:t>
      </w:r>
    </w:p>
    <w:p w14:paraId="66956AAB" w14:textId="77777777" w:rsidR="00A5278C" w:rsidRPr="00CC6CE5" w:rsidRDefault="00A5278C" w:rsidP="00CD4399">
      <w:pPr>
        <w:spacing w:after="0" w:line="276" w:lineRule="auto"/>
        <w:jc w:val="lowKashida"/>
        <w:rPr>
          <w:rFonts w:asciiTheme="majorBidi" w:hAnsiTheme="majorBidi" w:cstheme="majorBidi"/>
          <w:sz w:val="24"/>
          <w:szCs w:val="24"/>
        </w:rPr>
      </w:pPr>
    </w:p>
    <w:p w14:paraId="35D12DE5" w14:textId="274E3FE7" w:rsidR="00E110FD" w:rsidRPr="00CC6CE5" w:rsidRDefault="00E110FD" w:rsidP="00CD4399">
      <w:p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 xml:space="preserve">Uue jao sätteid kohaldatakse </w:t>
      </w:r>
      <w:r w:rsidR="00EE70B6">
        <w:rPr>
          <w:rFonts w:asciiTheme="majorBidi" w:hAnsiTheme="majorBidi" w:cstheme="majorBidi"/>
          <w:sz w:val="24"/>
          <w:szCs w:val="24"/>
        </w:rPr>
        <w:t xml:space="preserve">suurtele aktsiaemitentidele </w:t>
      </w:r>
      <w:r w:rsidRPr="00CC6CE5">
        <w:rPr>
          <w:rFonts w:asciiTheme="majorBidi" w:hAnsiTheme="majorBidi" w:cstheme="majorBidi"/>
          <w:sz w:val="24"/>
          <w:szCs w:val="24"/>
        </w:rPr>
        <w:t>ajalises mõttes astmeliselt:</w:t>
      </w:r>
    </w:p>
    <w:p w14:paraId="2E1764AB" w14:textId="750B29B1" w:rsidR="00EE70B6" w:rsidRDefault="006B3028" w:rsidP="00CD4399">
      <w:pPr>
        <w:pStyle w:val="Loendilik"/>
        <w:numPr>
          <w:ilvl w:val="0"/>
          <w:numId w:val="6"/>
        </w:num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esiteks</w:t>
      </w:r>
      <w:r w:rsidR="00E110FD" w:rsidRPr="00CC6CE5">
        <w:rPr>
          <w:rFonts w:asciiTheme="majorBidi" w:hAnsiTheme="majorBidi" w:cstheme="majorBidi"/>
          <w:sz w:val="24"/>
          <w:szCs w:val="24"/>
        </w:rPr>
        <w:t xml:space="preserve"> tuleb aktsiaemitendi</w:t>
      </w:r>
      <w:r w:rsidR="00242B54">
        <w:rPr>
          <w:rFonts w:asciiTheme="majorBidi" w:hAnsiTheme="majorBidi" w:cstheme="majorBidi"/>
          <w:sz w:val="24"/>
          <w:szCs w:val="24"/>
        </w:rPr>
        <w:t xml:space="preserve"> üldkoosolekul</w:t>
      </w:r>
      <w:r w:rsidR="00E110FD" w:rsidRPr="00CC6CE5">
        <w:rPr>
          <w:rFonts w:asciiTheme="majorBidi" w:hAnsiTheme="majorBidi" w:cstheme="majorBidi"/>
          <w:sz w:val="24"/>
          <w:szCs w:val="24"/>
        </w:rPr>
        <w:t xml:space="preserve"> seada VPTS § 135</w:t>
      </w:r>
      <w:r w:rsidR="00E110FD" w:rsidRPr="00CC6CE5">
        <w:rPr>
          <w:rFonts w:asciiTheme="majorBidi" w:hAnsiTheme="majorBidi" w:cstheme="majorBidi"/>
          <w:sz w:val="24"/>
          <w:szCs w:val="24"/>
          <w:vertAlign w:val="superscript"/>
        </w:rPr>
        <w:t>6</w:t>
      </w:r>
      <w:r w:rsidR="00E110FD" w:rsidRPr="00CC6CE5">
        <w:rPr>
          <w:rFonts w:asciiTheme="majorBidi" w:hAnsiTheme="majorBidi" w:cstheme="majorBidi"/>
          <w:sz w:val="24"/>
          <w:szCs w:val="24"/>
        </w:rPr>
        <w:t xml:space="preserve"> lõike 1 </w:t>
      </w:r>
      <w:r w:rsidR="004769D6">
        <w:rPr>
          <w:rFonts w:asciiTheme="majorBidi" w:hAnsiTheme="majorBidi" w:cstheme="majorBidi"/>
          <w:sz w:val="24"/>
          <w:szCs w:val="24"/>
        </w:rPr>
        <w:t>(</w:t>
      </w:r>
      <w:r w:rsidR="00E110FD" w:rsidRPr="00CC6CE5">
        <w:rPr>
          <w:rFonts w:asciiTheme="majorBidi" w:hAnsiTheme="majorBidi" w:cstheme="majorBidi"/>
          <w:sz w:val="24"/>
          <w:szCs w:val="24"/>
        </w:rPr>
        <w:t>ja asjakohasel juhul lõike 2</w:t>
      </w:r>
      <w:r w:rsidR="00E34B95">
        <w:rPr>
          <w:rFonts w:asciiTheme="majorBidi" w:hAnsiTheme="majorBidi" w:cstheme="majorBidi"/>
          <w:sz w:val="24"/>
          <w:szCs w:val="24"/>
        </w:rPr>
        <w:t>)</w:t>
      </w:r>
      <w:r w:rsidR="00E110FD" w:rsidRPr="00CC6CE5">
        <w:rPr>
          <w:rFonts w:asciiTheme="majorBidi" w:hAnsiTheme="majorBidi" w:cstheme="majorBidi"/>
          <w:sz w:val="24"/>
          <w:szCs w:val="24"/>
        </w:rPr>
        <w:t xml:space="preserve"> kohased eesmärgid</w:t>
      </w:r>
      <w:r w:rsidR="00EE70B6">
        <w:rPr>
          <w:rFonts w:asciiTheme="majorBidi" w:hAnsiTheme="majorBidi" w:cstheme="majorBidi"/>
          <w:sz w:val="24"/>
          <w:szCs w:val="24"/>
        </w:rPr>
        <w:t>,</w:t>
      </w:r>
      <w:r w:rsidR="00E110FD" w:rsidRPr="00CC6CE5">
        <w:rPr>
          <w:rFonts w:asciiTheme="majorBidi" w:hAnsiTheme="majorBidi" w:cstheme="majorBidi"/>
          <w:sz w:val="24"/>
          <w:szCs w:val="24"/>
        </w:rPr>
        <w:t xml:space="preserve"> mis tuleb saavutada hiljemalt</w:t>
      </w:r>
      <w:r w:rsidR="00395657" w:rsidRPr="00CC6CE5">
        <w:rPr>
          <w:rFonts w:asciiTheme="majorBidi" w:hAnsiTheme="majorBidi" w:cstheme="majorBidi"/>
          <w:sz w:val="24"/>
          <w:szCs w:val="24"/>
        </w:rPr>
        <w:t xml:space="preserve"> </w:t>
      </w:r>
      <w:r w:rsidR="00E110FD" w:rsidRPr="00CC6CE5">
        <w:rPr>
          <w:rFonts w:asciiTheme="majorBidi" w:hAnsiTheme="majorBidi" w:cstheme="majorBidi"/>
          <w:sz w:val="24"/>
          <w:szCs w:val="24"/>
        </w:rPr>
        <w:t>2026. aasta 30. juuniks</w:t>
      </w:r>
      <w:r w:rsidR="00A5278C" w:rsidRPr="00CC6CE5">
        <w:rPr>
          <w:rFonts w:asciiTheme="majorBidi" w:hAnsiTheme="majorBidi" w:cstheme="majorBidi"/>
          <w:sz w:val="24"/>
          <w:szCs w:val="24"/>
        </w:rPr>
        <w:t xml:space="preserve"> ja täita kuni direktiivi kehtimisaja lõpuni 2038. aasta 30. detsembrini</w:t>
      </w:r>
      <w:r w:rsidR="00F706BE" w:rsidRPr="00CC6CE5">
        <w:rPr>
          <w:rFonts w:asciiTheme="majorBidi" w:hAnsiTheme="majorBidi" w:cstheme="majorBidi"/>
          <w:sz w:val="24"/>
          <w:szCs w:val="24"/>
        </w:rPr>
        <w:t>;</w:t>
      </w:r>
      <w:r w:rsidR="00E110FD" w:rsidRPr="00CC6CE5">
        <w:rPr>
          <w:rFonts w:asciiTheme="majorBidi" w:hAnsiTheme="majorBidi" w:cstheme="majorBidi"/>
          <w:sz w:val="24"/>
          <w:szCs w:val="24"/>
        </w:rPr>
        <w:t xml:space="preserve"> </w:t>
      </w:r>
    </w:p>
    <w:p w14:paraId="35832FBB" w14:textId="40FB2760" w:rsidR="00F706BE" w:rsidRPr="00CC6CE5" w:rsidRDefault="00EE70B6" w:rsidP="00FE492E">
      <w:pPr>
        <w:pStyle w:val="Loendilik"/>
        <w:numPr>
          <w:ilvl w:val="1"/>
          <w:numId w:val="6"/>
        </w:numPr>
        <w:spacing w:after="0" w:line="276" w:lineRule="auto"/>
        <w:jc w:val="lowKashida"/>
        <w:rPr>
          <w:rFonts w:asciiTheme="majorBidi" w:hAnsiTheme="majorBidi" w:cstheme="majorBidi"/>
          <w:sz w:val="24"/>
          <w:szCs w:val="24"/>
        </w:rPr>
      </w:pPr>
      <w:r>
        <w:rPr>
          <w:rFonts w:asciiTheme="majorBidi" w:hAnsiTheme="majorBidi" w:cstheme="majorBidi"/>
          <w:sz w:val="24"/>
          <w:szCs w:val="24"/>
        </w:rPr>
        <w:t>lisaks tuleb kõigil seaduse kohaldamisalasse jäävatel aktsiaemitentidel (sõltumata sellest, kas nad seatud eesmärke täidavad või mitte) anda Finantsinspektsioonile VPTS § 135</w:t>
      </w:r>
      <w:r>
        <w:rPr>
          <w:rFonts w:asciiTheme="majorBidi" w:hAnsiTheme="majorBidi" w:cstheme="majorBidi"/>
          <w:sz w:val="24"/>
          <w:szCs w:val="24"/>
          <w:vertAlign w:val="superscript"/>
        </w:rPr>
        <w:t>9</w:t>
      </w:r>
      <w:r>
        <w:rPr>
          <w:rFonts w:asciiTheme="majorBidi" w:hAnsiTheme="majorBidi" w:cstheme="majorBidi"/>
          <w:sz w:val="24"/>
          <w:szCs w:val="24"/>
        </w:rPr>
        <w:t xml:space="preserve"> kohast teavet ja seda ka oma veebilehel avaldada;</w:t>
      </w:r>
    </w:p>
    <w:p w14:paraId="0BF28D67" w14:textId="484B6FD9" w:rsidR="00E110FD" w:rsidRPr="00CC6CE5" w:rsidRDefault="006B3028" w:rsidP="00CD4399">
      <w:pPr>
        <w:pStyle w:val="Loendilik"/>
        <w:numPr>
          <w:ilvl w:val="0"/>
          <w:numId w:val="6"/>
        </w:num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teiseks</w:t>
      </w:r>
      <w:r w:rsidR="001E32A9" w:rsidRPr="00CC6CE5">
        <w:rPr>
          <w:rFonts w:asciiTheme="majorBidi" w:hAnsiTheme="majorBidi" w:cstheme="majorBidi"/>
          <w:sz w:val="24"/>
          <w:szCs w:val="24"/>
        </w:rPr>
        <w:t xml:space="preserve">, </w:t>
      </w:r>
      <w:r w:rsidR="00E110FD" w:rsidRPr="00CC6CE5">
        <w:rPr>
          <w:rFonts w:asciiTheme="majorBidi" w:hAnsiTheme="majorBidi" w:cstheme="majorBidi"/>
          <w:sz w:val="24"/>
          <w:szCs w:val="24"/>
        </w:rPr>
        <w:t>kui aktsiaemitent ei täida</w:t>
      </w:r>
      <w:r w:rsidR="00986200" w:rsidRPr="00CC6CE5">
        <w:rPr>
          <w:rFonts w:asciiTheme="majorBidi" w:hAnsiTheme="majorBidi" w:cstheme="majorBidi"/>
          <w:sz w:val="24"/>
          <w:szCs w:val="24"/>
        </w:rPr>
        <w:t xml:space="preserve"> VPTS § 135</w:t>
      </w:r>
      <w:r w:rsidR="00986200" w:rsidRPr="00CC6CE5">
        <w:rPr>
          <w:rFonts w:asciiTheme="majorBidi" w:hAnsiTheme="majorBidi" w:cstheme="majorBidi"/>
          <w:sz w:val="24"/>
          <w:szCs w:val="24"/>
          <w:vertAlign w:val="superscript"/>
        </w:rPr>
        <w:t>6</w:t>
      </w:r>
      <w:r w:rsidR="00986200" w:rsidRPr="00CC6CE5">
        <w:rPr>
          <w:rFonts w:asciiTheme="majorBidi" w:hAnsiTheme="majorBidi" w:cstheme="majorBidi"/>
          <w:sz w:val="24"/>
          <w:szCs w:val="24"/>
        </w:rPr>
        <w:t xml:space="preserve"> lõike 1 kohaselt</w:t>
      </w:r>
      <w:r w:rsidR="00E110FD" w:rsidRPr="00CC6CE5">
        <w:rPr>
          <w:rFonts w:asciiTheme="majorBidi" w:hAnsiTheme="majorBidi" w:cstheme="majorBidi"/>
          <w:sz w:val="24"/>
          <w:szCs w:val="24"/>
        </w:rPr>
        <w:t xml:space="preserve"> seatud eesmärke </w:t>
      </w:r>
      <w:r w:rsidR="00395657" w:rsidRPr="00CC6CE5">
        <w:rPr>
          <w:rFonts w:asciiTheme="majorBidi" w:hAnsiTheme="majorBidi" w:cstheme="majorBidi"/>
          <w:sz w:val="24"/>
          <w:szCs w:val="24"/>
        </w:rPr>
        <w:t>tähtaegselt</w:t>
      </w:r>
      <w:r w:rsidR="00936C10">
        <w:rPr>
          <w:rFonts w:asciiTheme="majorBidi" w:hAnsiTheme="majorBidi" w:cstheme="majorBidi"/>
          <w:sz w:val="24"/>
          <w:szCs w:val="24"/>
        </w:rPr>
        <w:t xml:space="preserve"> (st 2026. aasta 30. juuniks)</w:t>
      </w:r>
      <w:r w:rsidR="00E110FD" w:rsidRPr="00CC6CE5">
        <w:rPr>
          <w:rFonts w:asciiTheme="majorBidi" w:hAnsiTheme="majorBidi" w:cstheme="majorBidi"/>
          <w:sz w:val="24"/>
          <w:szCs w:val="24"/>
        </w:rPr>
        <w:t xml:space="preserve">, </w:t>
      </w:r>
      <w:r w:rsidRPr="00CC6CE5">
        <w:rPr>
          <w:rFonts w:asciiTheme="majorBidi" w:hAnsiTheme="majorBidi" w:cstheme="majorBidi"/>
          <w:sz w:val="24"/>
          <w:szCs w:val="24"/>
        </w:rPr>
        <w:t xml:space="preserve">käivitab see </w:t>
      </w:r>
      <w:r w:rsidR="00E110FD" w:rsidRPr="00CC6CE5">
        <w:rPr>
          <w:rFonts w:asciiTheme="majorBidi" w:hAnsiTheme="majorBidi" w:cstheme="majorBidi"/>
          <w:sz w:val="24"/>
          <w:szCs w:val="24"/>
        </w:rPr>
        <w:t>VPTS § 135</w:t>
      </w:r>
      <w:r w:rsidR="00E110FD" w:rsidRPr="00CC6CE5">
        <w:rPr>
          <w:rFonts w:asciiTheme="majorBidi" w:hAnsiTheme="majorBidi" w:cstheme="majorBidi"/>
          <w:sz w:val="24"/>
          <w:szCs w:val="24"/>
          <w:vertAlign w:val="superscript"/>
        </w:rPr>
        <w:t>7</w:t>
      </w:r>
      <w:r w:rsidR="001A3BF8">
        <w:rPr>
          <w:rFonts w:asciiTheme="majorBidi" w:hAnsiTheme="majorBidi" w:cstheme="majorBidi"/>
          <w:sz w:val="24"/>
          <w:szCs w:val="24"/>
        </w:rPr>
        <w:t xml:space="preserve"> ja § 135</w:t>
      </w:r>
      <w:r w:rsidR="001A3BF8">
        <w:rPr>
          <w:rFonts w:asciiTheme="majorBidi" w:hAnsiTheme="majorBidi" w:cstheme="majorBidi"/>
          <w:sz w:val="24"/>
          <w:szCs w:val="24"/>
          <w:vertAlign w:val="superscript"/>
        </w:rPr>
        <w:t>8</w:t>
      </w:r>
      <w:r w:rsidR="00E110FD" w:rsidRPr="00CC6CE5">
        <w:rPr>
          <w:rFonts w:asciiTheme="majorBidi" w:hAnsiTheme="majorBidi" w:cstheme="majorBidi"/>
          <w:sz w:val="24"/>
          <w:szCs w:val="24"/>
        </w:rPr>
        <w:t xml:space="preserve"> </w:t>
      </w:r>
      <w:r w:rsidR="001A3BF8">
        <w:rPr>
          <w:rFonts w:asciiTheme="majorBidi" w:hAnsiTheme="majorBidi" w:cstheme="majorBidi"/>
          <w:sz w:val="24"/>
          <w:szCs w:val="24"/>
        </w:rPr>
        <w:t xml:space="preserve">ning </w:t>
      </w:r>
      <w:r w:rsidR="00A5278C" w:rsidRPr="00CC6CE5">
        <w:rPr>
          <w:rFonts w:asciiTheme="majorBidi" w:hAnsiTheme="majorBidi" w:cstheme="majorBidi"/>
          <w:sz w:val="24"/>
          <w:szCs w:val="24"/>
        </w:rPr>
        <w:t xml:space="preserve">rakenduvad </w:t>
      </w:r>
      <w:r w:rsidR="001E32A9" w:rsidRPr="00CC6CE5">
        <w:rPr>
          <w:rFonts w:asciiTheme="majorBidi" w:hAnsiTheme="majorBidi" w:cstheme="majorBidi"/>
          <w:sz w:val="24"/>
          <w:szCs w:val="24"/>
        </w:rPr>
        <w:t xml:space="preserve">sellest </w:t>
      </w:r>
      <w:r w:rsidR="00E110FD" w:rsidRPr="00CC6CE5">
        <w:rPr>
          <w:rFonts w:asciiTheme="majorBidi" w:hAnsiTheme="majorBidi" w:cstheme="majorBidi"/>
          <w:sz w:val="24"/>
          <w:szCs w:val="24"/>
        </w:rPr>
        <w:t>tulenevad kohustused</w:t>
      </w:r>
      <w:r w:rsidR="001E32A9" w:rsidRPr="00CC6CE5">
        <w:rPr>
          <w:rFonts w:asciiTheme="majorBidi" w:hAnsiTheme="majorBidi" w:cstheme="majorBidi"/>
          <w:sz w:val="24"/>
          <w:szCs w:val="24"/>
        </w:rPr>
        <w:t xml:space="preserve">, </w:t>
      </w:r>
      <w:r w:rsidR="00395657" w:rsidRPr="00CC6CE5">
        <w:rPr>
          <w:rFonts w:asciiTheme="majorBidi" w:hAnsiTheme="majorBidi" w:cstheme="majorBidi"/>
          <w:sz w:val="24"/>
          <w:szCs w:val="24"/>
        </w:rPr>
        <w:t xml:space="preserve">sh </w:t>
      </w:r>
      <w:r w:rsidR="00A5278C" w:rsidRPr="00CC6CE5">
        <w:rPr>
          <w:rFonts w:asciiTheme="majorBidi" w:hAnsiTheme="majorBidi" w:cstheme="majorBidi"/>
          <w:sz w:val="24"/>
          <w:szCs w:val="24"/>
        </w:rPr>
        <w:t>positiiv</w:t>
      </w:r>
      <w:r w:rsidR="00800798" w:rsidRPr="00CC6CE5">
        <w:rPr>
          <w:rFonts w:asciiTheme="majorBidi" w:hAnsiTheme="majorBidi" w:cstheme="majorBidi"/>
          <w:sz w:val="24"/>
          <w:szCs w:val="24"/>
        </w:rPr>
        <w:t>se erimeetme</w:t>
      </w:r>
      <w:r w:rsidR="00567A7C">
        <w:rPr>
          <w:rFonts w:asciiTheme="majorBidi" w:hAnsiTheme="majorBidi" w:cstheme="majorBidi"/>
          <w:sz w:val="24"/>
          <w:szCs w:val="24"/>
        </w:rPr>
        <w:t xml:space="preserve"> rakendamise kohustus</w:t>
      </w:r>
      <w:r w:rsidR="00E03E94" w:rsidRPr="00CC6CE5">
        <w:rPr>
          <w:rStyle w:val="Allmrkuseviide"/>
          <w:rFonts w:asciiTheme="majorBidi" w:hAnsiTheme="majorBidi" w:cstheme="majorBidi"/>
          <w:sz w:val="24"/>
          <w:szCs w:val="24"/>
        </w:rPr>
        <w:footnoteReference w:id="23"/>
      </w:r>
      <w:r w:rsidR="00F706BE" w:rsidRPr="00CC6CE5">
        <w:rPr>
          <w:rFonts w:asciiTheme="majorBidi" w:hAnsiTheme="majorBidi" w:cstheme="majorBidi"/>
          <w:sz w:val="24"/>
          <w:szCs w:val="24"/>
        </w:rPr>
        <w:t>;</w:t>
      </w:r>
    </w:p>
    <w:p w14:paraId="048979C9" w14:textId="0086B2C6" w:rsidR="00F706BE" w:rsidRDefault="00BB2C9A" w:rsidP="00CD4399">
      <w:pPr>
        <w:pStyle w:val="Loendilik"/>
        <w:numPr>
          <w:ilvl w:val="0"/>
          <w:numId w:val="6"/>
        </w:numPr>
        <w:spacing w:after="0" w:line="276" w:lineRule="auto"/>
        <w:jc w:val="lowKashida"/>
        <w:rPr>
          <w:rFonts w:asciiTheme="majorBidi" w:hAnsiTheme="majorBidi" w:cstheme="majorBidi"/>
          <w:sz w:val="24"/>
          <w:szCs w:val="24"/>
        </w:rPr>
      </w:pPr>
      <w:r w:rsidRPr="00CC6CE5">
        <w:rPr>
          <w:rFonts w:asciiTheme="majorBidi" w:hAnsiTheme="majorBidi" w:cstheme="majorBidi"/>
          <w:sz w:val="24"/>
          <w:szCs w:val="24"/>
        </w:rPr>
        <w:t>juhul kui aktsiaemitent ei täida VPTS § 135</w:t>
      </w:r>
      <w:r w:rsidRPr="00CC6CE5">
        <w:rPr>
          <w:rFonts w:asciiTheme="majorBidi" w:hAnsiTheme="majorBidi" w:cstheme="majorBidi"/>
          <w:sz w:val="24"/>
          <w:szCs w:val="24"/>
          <w:vertAlign w:val="superscript"/>
        </w:rPr>
        <w:t>6</w:t>
      </w:r>
      <w:r w:rsidRPr="00CC6CE5">
        <w:rPr>
          <w:rFonts w:asciiTheme="majorBidi" w:hAnsiTheme="majorBidi" w:cstheme="majorBidi"/>
          <w:sz w:val="24"/>
          <w:szCs w:val="24"/>
        </w:rPr>
        <w:t xml:space="preserve"> lõike 1 kohaselt seatud eesmärke mingil ajahetkel vahemikus 1. juuli 2026 kuni 30.detsember 2038, rakendub automaatselt VPTS §</w:t>
      </w:r>
      <w:r w:rsidR="002958C0">
        <w:rPr>
          <w:rFonts w:asciiTheme="majorBidi" w:hAnsiTheme="majorBidi" w:cstheme="majorBidi"/>
          <w:sz w:val="24"/>
          <w:szCs w:val="24"/>
        </w:rPr>
        <w:t xml:space="preserve"> </w:t>
      </w:r>
      <w:r w:rsidRPr="00CC6CE5">
        <w:rPr>
          <w:rFonts w:asciiTheme="majorBidi" w:hAnsiTheme="majorBidi" w:cstheme="majorBidi"/>
          <w:sz w:val="24"/>
          <w:szCs w:val="24"/>
        </w:rPr>
        <w:t>135</w:t>
      </w:r>
      <w:r w:rsidR="007B53B8" w:rsidRPr="00CC6CE5">
        <w:rPr>
          <w:rFonts w:asciiTheme="majorBidi" w:hAnsiTheme="majorBidi" w:cstheme="majorBidi"/>
          <w:sz w:val="24"/>
          <w:szCs w:val="24"/>
          <w:vertAlign w:val="superscript"/>
        </w:rPr>
        <w:t>7</w:t>
      </w:r>
      <w:r w:rsidR="001A3BF8">
        <w:rPr>
          <w:rFonts w:asciiTheme="majorBidi" w:hAnsiTheme="majorBidi" w:cstheme="majorBidi"/>
          <w:sz w:val="24"/>
          <w:szCs w:val="24"/>
        </w:rPr>
        <w:t xml:space="preserve"> ja §</w:t>
      </w:r>
      <w:r w:rsidR="002958C0">
        <w:rPr>
          <w:rFonts w:asciiTheme="majorBidi" w:hAnsiTheme="majorBidi" w:cstheme="majorBidi"/>
          <w:sz w:val="24"/>
          <w:szCs w:val="24"/>
        </w:rPr>
        <w:t xml:space="preserve"> </w:t>
      </w:r>
      <w:r w:rsidR="001A3BF8">
        <w:rPr>
          <w:rFonts w:asciiTheme="majorBidi" w:hAnsiTheme="majorBidi" w:cstheme="majorBidi"/>
          <w:sz w:val="24"/>
          <w:szCs w:val="24"/>
        </w:rPr>
        <w:t>135</w:t>
      </w:r>
      <w:r w:rsidR="001A3BF8">
        <w:rPr>
          <w:rFonts w:asciiTheme="majorBidi" w:hAnsiTheme="majorBidi" w:cstheme="majorBidi"/>
          <w:sz w:val="24"/>
          <w:szCs w:val="24"/>
          <w:vertAlign w:val="superscript"/>
        </w:rPr>
        <w:t>8</w:t>
      </w:r>
      <w:r w:rsidR="00EE70B6">
        <w:rPr>
          <w:rFonts w:asciiTheme="majorBidi" w:hAnsiTheme="majorBidi" w:cstheme="majorBidi"/>
          <w:sz w:val="24"/>
          <w:szCs w:val="24"/>
        </w:rPr>
        <w:t>;</w:t>
      </w:r>
    </w:p>
    <w:p w14:paraId="2D53A4CD" w14:textId="77777777" w:rsidR="0009068A" w:rsidRDefault="0009068A" w:rsidP="0009068A">
      <w:pPr>
        <w:rPr>
          <w:rFonts w:asciiTheme="majorBidi" w:hAnsiTheme="majorBidi" w:cstheme="majorBidi"/>
          <w:sz w:val="24"/>
          <w:szCs w:val="24"/>
        </w:rPr>
      </w:pPr>
    </w:p>
    <w:p w14:paraId="222D0257" w14:textId="10C9A9E6" w:rsidR="000C4E1C" w:rsidRDefault="001C3907" w:rsidP="008F18C7">
      <w:pPr>
        <w:spacing w:after="0" w:line="276" w:lineRule="auto"/>
        <w:jc w:val="lowKashida"/>
        <w:rPr>
          <w:rFonts w:asciiTheme="majorBidi" w:hAnsiTheme="majorBidi" w:cstheme="majorBidi"/>
          <w:sz w:val="24"/>
          <w:szCs w:val="24"/>
          <w:lang w:eastAsia="et-EE"/>
        </w:rPr>
      </w:pPr>
      <w:r w:rsidRPr="00CC6CE5">
        <w:rPr>
          <w:rFonts w:asciiTheme="majorBidi" w:hAnsiTheme="majorBidi" w:cstheme="majorBidi"/>
          <w:b/>
          <w:bCs/>
          <w:sz w:val="24"/>
          <w:szCs w:val="24"/>
        </w:rPr>
        <w:t>Seaduse täiendamine §-ga 135</w:t>
      </w:r>
      <w:r w:rsidRPr="00CC6CE5">
        <w:rPr>
          <w:rFonts w:asciiTheme="majorBidi" w:hAnsiTheme="majorBidi" w:cstheme="majorBidi"/>
          <w:b/>
          <w:bCs/>
          <w:sz w:val="24"/>
          <w:szCs w:val="24"/>
          <w:vertAlign w:val="superscript"/>
        </w:rPr>
        <w:t>5</w:t>
      </w:r>
      <w:r w:rsidRPr="00CC6CE5">
        <w:rPr>
          <w:rFonts w:asciiTheme="majorBidi" w:hAnsiTheme="majorBidi" w:cstheme="majorBidi"/>
          <w:sz w:val="24"/>
          <w:szCs w:val="24"/>
        </w:rPr>
        <w:t>.</w:t>
      </w:r>
      <w:r w:rsidR="004525B4" w:rsidRPr="00CC6CE5">
        <w:rPr>
          <w:rFonts w:asciiTheme="majorBidi" w:hAnsiTheme="majorBidi" w:cstheme="majorBidi"/>
          <w:sz w:val="24"/>
          <w:szCs w:val="24"/>
        </w:rPr>
        <w:t xml:space="preserve"> 16. peatüki uue 1</w:t>
      </w:r>
      <w:r w:rsidR="004525B4" w:rsidRPr="00CC6CE5">
        <w:rPr>
          <w:rFonts w:asciiTheme="majorBidi" w:hAnsiTheme="majorBidi" w:cstheme="majorBidi"/>
          <w:sz w:val="24"/>
          <w:szCs w:val="24"/>
          <w:vertAlign w:val="superscript"/>
        </w:rPr>
        <w:t>1</w:t>
      </w:r>
      <w:r w:rsidR="004525B4" w:rsidRPr="00CC6CE5">
        <w:rPr>
          <w:rFonts w:asciiTheme="majorBidi" w:hAnsiTheme="majorBidi" w:cstheme="majorBidi"/>
          <w:sz w:val="24"/>
          <w:szCs w:val="24"/>
        </w:rPr>
        <w:t>. jao paragrahviga 135</w:t>
      </w:r>
      <w:r w:rsidR="004525B4" w:rsidRPr="00CC6CE5">
        <w:rPr>
          <w:rFonts w:asciiTheme="majorBidi" w:hAnsiTheme="majorBidi" w:cstheme="majorBidi"/>
          <w:sz w:val="24"/>
          <w:szCs w:val="24"/>
          <w:vertAlign w:val="superscript"/>
        </w:rPr>
        <w:t>5</w:t>
      </w:r>
      <w:r w:rsidR="004525B4" w:rsidRPr="00CC6CE5">
        <w:rPr>
          <w:rFonts w:asciiTheme="majorBidi" w:hAnsiTheme="majorBidi" w:cstheme="majorBidi"/>
          <w:sz w:val="24"/>
          <w:szCs w:val="24"/>
        </w:rPr>
        <w:t xml:space="preserve"> piiritletakse jao kohaldumisala ja nähakse ette, et jagu 1</w:t>
      </w:r>
      <w:r w:rsidR="004525B4" w:rsidRPr="00CC6CE5">
        <w:rPr>
          <w:rFonts w:asciiTheme="majorBidi" w:hAnsiTheme="majorBidi" w:cstheme="majorBidi"/>
          <w:sz w:val="24"/>
          <w:szCs w:val="24"/>
          <w:vertAlign w:val="superscript"/>
        </w:rPr>
        <w:t>1</w:t>
      </w:r>
      <w:r w:rsidR="002C43E3" w:rsidRPr="00CC6CE5">
        <w:rPr>
          <w:rFonts w:asciiTheme="majorBidi" w:hAnsiTheme="majorBidi" w:cstheme="majorBidi"/>
          <w:sz w:val="24"/>
          <w:szCs w:val="24"/>
        </w:rPr>
        <w:t>.</w:t>
      </w:r>
      <w:r w:rsidR="004525B4" w:rsidRPr="00CC6CE5">
        <w:rPr>
          <w:rFonts w:asciiTheme="majorBidi" w:hAnsiTheme="majorBidi" w:cstheme="majorBidi"/>
          <w:sz w:val="24"/>
          <w:szCs w:val="24"/>
        </w:rPr>
        <w:t xml:space="preserve"> kohaldub </w:t>
      </w:r>
      <w:r w:rsidR="003B646A" w:rsidRPr="00CC6CE5">
        <w:rPr>
          <w:rFonts w:asciiTheme="majorBidi" w:hAnsiTheme="majorBidi" w:cstheme="majorBidi"/>
          <w:sz w:val="24"/>
          <w:szCs w:val="24"/>
        </w:rPr>
        <w:t xml:space="preserve">ainult </w:t>
      </w:r>
      <w:r w:rsidR="004525B4" w:rsidRPr="00CC6CE5">
        <w:rPr>
          <w:rFonts w:asciiTheme="majorBidi" w:hAnsiTheme="majorBidi" w:cstheme="majorBidi"/>
          <w:sz w:val="24"/>
          <w:szCs w:val="24"/>
        </w:rPr>
        <w:t>Eesti äriregistrisse kantud aktsiaemitentidele</w:t>
      </w:r>
      <w:r w:rsidR="00512843" w:rsidRPr="00CC6CE5">
        <w:rPr>
          <w:rFonts w:asciiTheme="majorBidi" w:hAnsiTheme="majorBidi" w:cstheme="majorBidi"/>
          <w:sz w:val="24"/>
          <w:szCs w:val="24"/>
        </w:rPr>
        <w:t xml:space="preserve"> (edaspidi aktsiaemitent)</w:t>
      </w:r>
      <w:r w:rsidR="004525B4" w:rsidRPr="00CC6CE5">
        <w:rPr>
          <w:rFonts w:asciiTheme="majorBidi" w:hAnsiTheme="majorBidi" w:cstheme="majorBidi"/>
          <w:sz w:val="24"/>
          <w:szCs w:val="24"/>
        </w:rPr>
        <w:t xml:space="preserve">, </w:t>
      </w:r>
      <w:r w:rsidR="004525B4" w:rsidRPr="00CC6CE5">
        <w:rPr>
          <w:rFonts w:asciiTheme="majorBidi" w:hAnsiTheme="majorBidi" w:cstheme="majorBidi"/>
          <w:sz w:val="24"/>
          <w:szCs w:val="24"/>
          <w:lang w:eastAsia="et-EE"/>
        </w:rPr>
        <w:t>kelle hääleõigusega või hääleõiguseta aktsiad on kauplemisele võetud Eesti või teise lepinguriigi reguleeritud turul.</w:t>
      </w:r>
      <w:r w:rsidR="002C43E3" w:rsidRPr="00CC6CE5">
        <w:rPr>
          <w:rFonts w:asciiTheme="majorBidi" w:hAnsiTheme="majorBidi" w:cstheme="majorBidi"/>
          <w:sz w:val="24"/>
          <w:szCs w:val="24"/>
          <w:lang w:eastAsia="et-EE"/>
        </w:rPr>
        <w:t xml:space="preserve"> Lõikega 2 täpsustatakse, et 1</w:t>
      </w:r>
      <w:r w:rsidR="002C43E3" w:rsidRPr="00CC6CE5">
        <w:rPr>
          <w:rFonts w:asciiTheme="majorBidi" w:hAnsiTheme="majorBidi" w:cstheme="majorBidi"/>
          <w:sz w:val="24"/>
          <w:szCs w:val="24"/>
          <w:vertAlign w:val="superscript"/>
          <w:lang w:eastAsia="et-EE"/>
        </w:rPr>
        <w:t>1</w:t>
      </w:r>
      <w:r w:rsidR="002C43E3" w:rsidRPr="00CC6CE5">
        <w:rPr>
          <w:rFonts w:asciiTheme="majorBidi" w:hAnsiTheme="majorBidi" w:cstheme="majorBidi"/>
          <w:sz w:val="24"/>
          <w:szCs w:val="24"/>
          <w:lang w:eastAsia="et-EE"/>
        </w:rPr>
        <w:t xml:space="preserve">. jagu ei kohaldata Eesti äriregistrisse kantud aktsiaemitendi suhtes, </w:t>
      </w:r>
      <w:r w:rsidR="002C43E3" w:rsidRPr="00CC6CE5">
        <w:rPr>
          <w:rFonts w:asciiTheme="majorBidi" w:eastAsia="Times New Roman" w:hAnsiTheme="majorBidi" w:cstheme="majorBidi"/>
          <w:kern w:val="0"/>
          <w:sz w:val="24"/>
          <w:szCs w:val="24"/>
          <w:lang w:eastAsia="et-EE"/>
          <w14:ligatures w14:val="none"/>
        </w:rPr>
        <w:t xml:space="preserve">kellel on alla 250 </w:t>
      </w:r>
      <w:r w:rsidR="002C43E3" w:rsidRPr="00CC6CE5">
        <w:rPr>
          <w:rFonts w:asciiTheme="majorBidi" w:hAnsiTheme="majorBidi" w:cstheme="majorBidi"/>
          <w:sz w:val="24"/>
          <w:szCs w:val="24"/>
          <w:lang w:eastAsia="et-EE"/>
        </w:rPr>
        <w:t xml:space="preserve">töötaja ja kelle aastakäive ei ületa 50 miljonit eurot või kelle </w:t>
      </w:r>
      <w:r w:rsidR="00841070" w:rsidRPr="00FE492E">
        <w:rPr>
          <w:rFonts w:asciiTheme="majorBidi" w:hAnsiTheme="majorBidi" w:cstheme="majorBidi"/>
          <w:sz w:val="24"/>
          <w:szCs w:val="24"/>
          <w:lang w:eastAsia="et-EE"/>
        </w:rPr>
        <w:t>varade maht aruandeaasta bilansipäeval</w:t>
      </w:r>
      <w:r w:rsidR="00841070" w:rsidRPr="00FE492E" w:rsidDel="00720C61">
        <w:rPr>
          <w:rFonts w:asciiTheme="majorBidi" w:hAnsiTheme="majorBidi" w:cstheme="majorBidi"/>
          <w:sz w:val="24"/>
          <w:szCs w:val="24"/>
          <w:lang w:eastAsia="et-EE"/>
        </w:rPr>
        <w:t xml:space="preserve"> </w:t>
      </w:r>
      <w:r w:rsidR="00841070" w:rsidRPr="00FE492E">
        <w:rPr>
          <w:rFonts w:asciiTheme="majorBidi" w:hAnsiTheme="majorBidi" w:cstheme="majorBidi"/>
          <w:sz w:val="24"/>
          <w:szCs w:val="24"/>
          <w:lang w:eastAsia="et-EE"/>
        </w:rPr>
        <w:t>ei ületa</w:t>
      </w:r>
      <w:r w:rsidR="00841070" w:rsidRPr="008F1FF3">
        <w:rPr>
          <w:rFonts w:asciiTheme="majorBidi" w:eastAsia="Times New Roman" w:hAnsiTheme="majorBidi" w:cstheme="majorBidi"/>
          <w:kern w:val="0"/>
          <w:sz w:val="20"/>
          <w:szCs w:val="20"/>
          <w:lang w:eastAsia="et-EE"/>
          <w14:ligatures w14:val="none"/>
        </w:rPr>
        <w:t xml:space="preserve"> </w:t>
      </w:r>
      <w:r w:rsidR="002C43E3" w:rsidRPr="001B4702">
        <w:rPr>
          <w:rFonts w:asciiTheme="majorBidi" w:hAnsiTheme="majorBidi" w:cstheme="majorBidi"/>
          <w:sz w:val="24"/>
          <w:szCs w:val="24"/>
          <w:lang w:eastAsia="et-EE"/>
        </w:rPr>
        <w:t>43 miljonit eurot</w:t>
      </w:r>
      <w:r w:rsidR="00CA1B45">
        <w:rPr>
          <w:rFonts w:asciiTheme="majorBidi" w:hAnsiTheme="majorBidi" w:cstheme="majorBidi"/>
          <w:sz w:val="24"/>
          <w:szCs w:val="24"/>
          <w:lang w:eastAsia="et-EE"/>
        </w:rPr>
        <w:t xml:space="preserve"> ehk seadust ei kohaldata väikese- ja keskmise suurusega aktsiaemitentide suhtes.</w:t>
      </w:r>
    </w:p>
    <w:p w14:paraId="24952DEC" w14:textId="77777777" w:rsidR="000C4E1C" w:rsidRDefault="000C4E1C" w:rsidP="008F18C7">
      <w:pPr>
        <w:spacing w:after="0" w:line="276" w:lineRule="auto"/>
        <w:jc w:val="lowKashida"/>
        <w:rPr>
          <w:rFonts w:asciiTheme="majorBidi" w:hAnsiTheme="majorBidi" w:cstheme="majorBidi"/>
          <w:sz w:val="24"/>
          <w:szCs w:val="24"/>
          <w:lang w:eastAsia="et-EE"/>
        </w:rPr>
      </w:pPr>
    </w:p>
    <w:p w14:paraId="41124275" w14:textId="18B21DE6" w:rsidR="00F06C5D" w:rsidRDefault="000C4E1C" w:rsidP="0009068A">
      <w:pPr>
        <w:spacing w:after="0" w:line="276" w:lineRule="auto"/>
        <w:jc w:val="lowKashida"/>
        <w:rPr>
          <w:rFonts w:asciiTheme="majorBidi" w:hAnsiTheme="majorBidi" w:cstheme="majorBidi"/>
          <w:sz w:val="24"/>
          <w:szCs w:val="24"/>
          <w:lang w:eastAsia="et-EE"/>
        </w:rPr>
      </w:pPr>
      <w:r w:rsidRPr="00793473">
        <w:rPr>
          <w:rFonts w:asciiTheme="majorBidi" w:hAnsiTheme="majorBidi" w:cstheme="majorBidi"/>
          <w:sz w:val="24"/>
          <w:szCs w:val="24"/>
          <w:lang w:eastAsia="et-EE"/>
        </w:rPr>
        <w:t>Esimese kooskõlastusringi tagasisides tõid mitmed turuosalised välja vajadust täpsustada, millise ajahetke seisuga</w:t>
      </w:r>
      <w:r w:rsidR="005E1EEA" w:rsidRPr="00FE492E">
        <w:rPr>
          <w:rFonts w:asciiTheme="majorBidi" w:hAnsiTheme="majorBidi" w:cstheme="majorBidi"/>
          <w:sz w:val="24"/>
          <w:szCs w:val="24"/>
          <w:lang w:eastAsia="et-EE"/>
        </w:rPr>
        <w:t xml:space="preserve"> ja kuidas</w:t>
      </w:r>
      <w:r w:rsidRPr="00793473">
        <w:rPr>
          <w:rFonts w:asciiTheme="majorBidi" w:hAnsiTheme="majorBidi" w:cstheme="majorBidi"/>
          <w:sz w:val="24"/>
          <w:szCs w:val="24"/>
          <w:lang w:eastAsia="et-EE"/>
        </w:rPr>
        <w:t xml:space="preserve"> </w:t>
      </w:r>
      <w:r w:rsidR="0009068A" w:rsidRPr="00FE492E">
        <w:rPr>
          <w:rFonts w:asciiTheme="majorBidi" w:hAnsiTheme="majorBidi" w:cstheme="majorBidi"/>
          <w:sz w:val="24"/>
          <w:szCs w:val="24"/>
          <w:lang w:eastAsia="et-EE"/>
        </w:rPr>
        <w:t>mõõta</w:t>
      </w:r>
      <w:r w:rsidR="005E1EEA" w:rsidRPr="00FE492E">
        <w:rPr>
          <w:rFonts w:asciiTheme="majorBidi" w:hAnsiTheme="majorBidi" w:cstheme="majorBidi"/>
          <w:sz w:val="24"/>
          <w:szCs w:val="24"/>
          <w:lang w:eastAsia="et-EE"/>
        </w:rPr>
        <w:t xml:space="preserve"> </w:t>
      </w:r>
      <w:r w:rsidRPr="00793473">
        <w:rPr>
          <w:rFonts w:asciiTheme="majorBidi" w:hAnsiTheme="majorBidi" w:cstheme="majorBidi"/>
          <w:sz w:val="24"/>
          <w:szCs w:val="24"/>
          <w:lang w:eastAsia="et-EE"/>
        </w:rPr>
        <w:t xml:space="preserve">VKE </w:t>
      </w:r>
      <w:r w:rsidR="0009068A" w:rsidRPr="00FE492E">
        <w:rPr>
          <w:rFonts w:asciiTheme="majorBidi" w:hAnsiTheme="majorBidi" w:cstheme="majorBidi"/>
          <w:sz w:val="24"/>
          <w:szCs w:val="24"/>
          <w:lang w:eastAsia="et-EE"/>
        </w:rPr>
        <w:t xml:space="preserve">künnise täitmist. </w:t>
      </w:r>
      <w:r w:rsidRPr="00793473">
        <w:rPr>
          <w:rFonts w:asciiTheme="majorBidi" w:hAnsiTheme="majorBidi" w:cstheme="majorBidi"/>
          <w:sz w:val="24"/>
          <w:szCs w:val="24"/>
          <w:lang w:eastAsia="et-EE"/>
        </w:rPr>
        <w:t>Direktiiv seda küsimust ei täpsusta</w:t>
      </w:r>
      <w:r w:rsidR="0009068A" w:rsidRPr="00FE492E">
        <w:rPr>
          <w:rFonts w:asciiTheme="majorBidi" w:hAnsiTheme="majorBidi" w:cstheme="majorBidi"/>
          <w:sz w:val="24"/>
          <w:szCs w:val="24"/>
          <w:lang w:eastAsia="et-EE"/>
        </w:rPr>
        <w:t>. Kuid s</w:t>
      </w:r>
      <w:r w:rsidR="00C57754" w:rsidRPr="00FE492E">
        <w:rPr>
          <w:rFonts w:asciiTheme="majorBidi" w:hAnsiTheme="majorBidi" w:cstheme="majorBidi"/>
          <w:sz w:val="24"/>
          <w:szCs w:val="24"/>
          <w:lang w:eastAsia="et-EE"/>
        </w:rPr>
        <w:t xml:space="preserve">elleks, et </w:t>
      </w:r>
      <w:r w:rsidRPr="00793473">
        <w:rPr>
          <w:rFonts w:asciiTheme="majorBidi" w:hAnsiTheme="majorBidi" w:cstheme="majorBidi"/>
          <w:sz w:val="24"/>
          <w:szCs w:val="24"/>
          <w:lang w:eastAsia="et-EE"/>
        </w:rPr>
        <w:t xml:space="preserve">võimalikult vähe aktsiaemitente </w:t>
      </w:r>
      <w:r w:rsidR="00C57754" w:rsidRPr="00FE492E">
        <w:rPr>
          <w:rFonts w:asciiTheme="majorBidi" w:hAnsiTheme="majorBidi" w:cstheme="majorBidi"/>
          <w:sz w:val="24"/>
          <w:szCs w:val="24"/>
          <w:lang w:eastAsia="et-EE"/>
        </w:rPr>
        <w:t>halduskoormust suurendada</w:t>
      </w:r>
      <w:r w:rsidRPr="00793473">
        <w:rPr>
          <w:rFonts w:asciiTheme="majorBidi" w:hAnsiTheme="majorBidi" w:cstheme="majorBidi"/>
          <w:sz w:val="24"/>
          <w:szCs w:val="24"/>
          <w:lang w:eastAsia="et-EE"/>
        </w:rPr>
        <w:t>, tuleks töötajate arvu määramisel lähtuda juba täna emitentidele kehtivatest reeglitest</w:t>
      </w:r>
      <w:r w:rsidR="00FA3510" w:rsidRPr="00FE492E">
        <w:rPr>
          <w:rFonts w:asciiTheme="majorBidi" w:hAnsiTheme="majorBidi" w:cstheme="majorBidi"/>
          <w:sz w:val="24"/>
          <w:szCs w:val="24"/>
          <w:lang w:eastAsia="et-EE"/>
        </w:rPr>
        <w:t>. Seega</w:t>
      </w:r>
      <w:r w:rsidR="0009068A" w:rsidRPr="00FE492E">
        <w:rPr>
          <w:rFonts w:asciiTheme="majorBidi" w:hAnsiTheme="majorBidi" w:cstheme="majorBidi"/>
          <w:sz w:val="24"/>
          <w:szCs w:val="24"/>
          <w:lang w:eastAsia="et-EE"/>
        </w:rPr>
        <w:t xml:space="preserve"> </w:t>
      </w:r>
      <w:r w:rsidR="0009068A" w:rsidRPr="00793473">
        <w:rPr>
          <w:rFonts w:asciiTheme="majorBidi" w:hAnsiTheme="majorBidi" w:cstheme="majorBidi"/>
          <w:sz w:val="24"/>
          <w:szCs w:val="24"/>
          <w:lang w:eastAsia="et-EE"/>
        </w:rPr>
        <w:t>VPTS § 135</w:t>
      </w:r>
      <w:r w:rsidR="0009068A" w:rsidRPr="00793473">
        <w:rPr>
          <w:rFonts w:asciiTheme="majorBidi" w:hAnsiTheme="majorBidi" w:cstheme="majorBidi"/>
          <w:sz w:val="24"/>
          <w:szCs w:val="24"/>
          <w:vertAlign w:val="superscript"/>
          <w:lang w:eastAsia="et-EE"/>
        </w:rPr>
        <w:t>5</w:t>
      </w:r>
      <w:r w:rsidR="0009068A" w:rsidRPr="00FE492E">
        <w:rPr>
          <w:rFonts w:asciiTheme="majorBidi" w:hAnsiTheme="majorBidi" w:cstheme="majorBidi"/>
          <w:sz w:val="24"/>
          <w:szCs w:val="24"/>
          <w:vertAlign w:val="superscript"/>
          <w:lang w:eastAsia="et-EE"/>
        </w:rPr>
        <w:t xml:space="preserve"> </w:t>
      </w:r>
      <w:r w:rsidR="0009068A" w:rsidRPr="00793473">
        <w:rPr>
          <w:rFonts w:asciiTheme="majorBidi" w:hAnsiTheme="majorBidi" w:cstheme="majorBidi"/>
          <w:sz w:val="24"/>
          <w:szCs w:val="24"/>
          <w:lang w:eastAsia="et-EE"/>
        </w:rPr>
        <w:t xml:space="preserve">lõikes 2 nimetatud VKE künnise </w:t>
      </w:r>
      <w:r w:rsidR="0009068A" w:rsidRPr="00FE492E">
        <w:rPr>
          <w:rFonts w:asciiTheme="majorBidi" w:hAnsiTheme="majorBidi" w:cstheme="majorBidi"/>
          <w:sz w:val="24"/>
          <w:szCs w:val="24"/>
          <w:lang w:eastAsia="et-EE"/>
        </w:rPr>
        <w:t>täitmise nõuet tuleks mõõta kord aastas</w:t>
      </w:r>
      <w:r w:rsidR="00CA1B45" w:rsidRPr="00FE492E">
        <w:rPr>
          <w:rFonts w:asciiTheme="majorBidi" w:hAnsiTheme="majorBidi" w:cstheme="majorBidi"/>
          <w:sz w:val="24"/>
          <w:szCs w:val="24"/>
          <w:lang w:eastAsia="et-EE"/>
        </w:rPr>
        <w:t xml:space="preserve"> tuginedes</w:t>
      </w:r>
      <w:r w:rsidR="0009068A" w:rsidRPr="00FE492E">
        <w:rPr>
          <w:rFonts w:asciiTheme="majorBidi" w:hAnsiTheme="majorBidi" w:cstheme="majorBidi"/>
          <w:sz w:val="24"/>
          <w:szCs w:val="24"/>
          <w:lang w:eastAsia="et-EE"/>
        </w:rPr>
        <w:t xml:space="preserve"> </w:t>
      </w:r>
      <w:r w:rsidR="00E34B95" w:rsidRPr="00FE492E">
        <w:rPr>
          <w:rFonts w:asciiTheme="majorBidi" w:hAnsiTheme="majorBidi" w:cstheme="majorBidi"/>
          <w:sz w:val="24"/>
          <w:szCs w:val="24"/>
          <w:lang w:eastAsia="et-EE"/>
        </w:rPr>
        <w:t xml:space="preserve">aktsionäride </w:t>
      </w:r>
      <w:r w:rsidR="00CA1B45" w:rsidRPr="00FE492E">
        <w:rPr>
          <w:rFonts w:asciiTheme="majorBidi" w:hAnsiTheme="majorBidi" w:cstheme="majorBidi"/>
          <w:sz w:val="24"/>
          <w:szCs w:val="24"/>
          <w:lang w:eastAsia="et-EE"/>
        </w:rPr>
        <w:t xml:space="preserve">kinnitatud </w:t>
      </w:r>
      <w:r w:rsidR="0009068A" w:rsidRPr="00FE492E">
        <w:rPr>
          <w:rFonts w:asciiTheme="majorBidi" w:hAnsiTheme="majorBidi" w:cstheme="majorBidi"/>
          <w:sz w:val="24"/>
          <w:szCs w:val="24"/>
          <w:lang w:eastAsia="et-EE"/>
        </w:rPr>
        <w:t xml:space="preserve">majandusaasta </w:t>
      </w:r>
      <w:r w:rsidR="00CA1B45" w:rsidRPr="00FE492E">
        <w:rPr>
          <w:rFonts w:asciiTheme="majorBidi" w:hAnsiTheme="majorBidi" w:cstheme="majorBidi"/>
          <w:sz w:val="24"/>
          <w:szCs w:val="24"/>
          <w:lang w:eastAsia="et-EE"/>
        </w:rPr>
        <w:t xml:space="preserve">aruande </w:t>
      </w:r>
      <w:r w:rsidR="0009068A" w:rsidRPr="00FE492E">
        <w:rPr>
          <w:rFonts w:asciiTheme="majorBidi" w:hAnsiTheme="majorBidi" w:cstheme="majorBidi"/>
          <w:sz w:val="24"/>
          <w:szCs w:val="24"/>
          <w:lang w:eastAsia="et-EE"/>
        </w:rPr>
        <w:t>andmete</w:t>
      </w:r>
      <w:r w:rsidR="00CA1B45" w:rsidRPr="00FE492E">
        <w:rPr>
          <w:rFonts w:asciiTheme="majorBidi" w:hAnsiTheme="majorBidi" w:cstheme="majorBidi"/>
          <w:sz w:val="24"/>
          <w:szCs w:val="24"/>
          <w:lang w:eastAsia="et-EE"/>
        </w:rPr>
        <w:t xml:space="preserve">le ja </w:t>
      </w:r>
      <w:r w:rsidR="0009068A" w:rsidRPr="00FE492E">
        <w:rPr>
          <w:rFonts w:asciiTheme="majorBidi" w:hAnsiTheme="majorBidi" w:cstheme="majorBidi"/>
          <w:sz w:val="24"/>
          <w:szCs w:val="24"/>
          <w:lang w:eastAsia="et-EE"/>
        </w:rPr>
        <w:t xml:space="preserve">ka töötajate arvu hindamisel lähtuda raamatupidamise seaduse kohaselt leitud </w:t>
      </w:r>
      <w:r w:rsidR="00FA3510" w:rsidRPr="00FE492E">
        <w:rPr>
          <w:rFonts w:asciiTheme="majorBidi" w:hAnsiTheme="majorBidi" w:cstheme="majorBidi"/>
          <w:sz w:val="24"/>
          <w:szCs w:val="24"/>
          <w:lang w:eastAsia="et-EE"/>
        </w:rPr>
        <w:t>keskmis</w:t>
      </w:r>
      <w:r w:rsidR="00E34B95" w:rsidRPr="00FE492E">
        <w:rPr>
          <w:rFonts w:asciiTheme="majorBidi" w:hAnsiTheme="majorBidi" w:cstheme="majorBidi"/>
          <w:sz w:val="24"/>
          <w:szCs w:val="24"/>
          <w:lang w:eastAsia="et-EE"/>
        </w:rPr>
        <w:t>es</w:t>
      </w:r>
      <w:r w:rsidR="00FA3510" w:rsidRPr="00FE492E">
        <w:rPr>
          <w:rFonts w:asciiTheme="majorBidi" w:hAnsiTheme="majorBidi" w:cstheme="majorBidi"/>
          <w:sz w:val="24"/>
          <w:szCs w:val="24"/>
          <w:lang w:eastAsia="et-EE"/>
        </w:rPr>
        <w:t>t töötajate arvust.</w:t>
      </w:r>
      <w:r w:rsidR="00E34B95" w:rsidRPr="00793473">
        <w:rPr>
          <w:rFonts w:asciiTheme="majorBidi" w:hAnsiTheme="majorBidi" w:cstheme="majorBidi"/>
          <w:sz w:val="24"/>
          <w:szCs w:val="24"/>
          <w:lang w:eastAsia="et-EE"/>
        </w:rPr>
        <w:t xml:space="preserve"> Ühtlasi tuleneb sellest, et aktsiaemitent peab kord aasta</w:t>
      </w:r>
      <w:r w:rsidR="004568F5">
        <w:rPr>
          <w:rFonts w:asciiTheme="majorBidi" w:hAnsiTheme="majorBidi" w:cstheme="majorBidi"/>
          <w:sz w:val="24"/>
          <w:szCs w:val="24"/>
          <w:lang w:eastAsia="et-EE"/>
        </w:rPr>
        <w:t>s</w:t>
      </w:r>
      <w:r w:rsidR="00E34B95" w:rsidRPr="00793473">
        <w:rPr>
          <w:rFonts w:asciiTheme="majorBidi" w:hAnsiTheme="majorBidi" w:cstheme="majorBidi"/>
          <w:sz w:val="24"/>
          <w:szCs w:val="24"/>
          <w:lang w:eastAsia="et-EE"/>
        </w:rPr>
        <w:t xml:space="preserve"> kontrollima VKE künnise ületamist toetudes möödunud aasta kinnitatud majandusaasta aruande andmetele.</w:t>
      </w:r>
    </w:p>
    <w:p w14:paraId="3FE89695" w14:textId="2387A457" w:rsidR="00CA1B45" w:rsidRPr="00CC6CE5" w:rsidRDefault="00CA1B45" w:rsidP="00E176C1">
      <w:pPr>
        <w:spacing w:after="0" w:line="276" w:lineRule="auto"/>
        <w:jc w:val="lowKashida"/>
        <w:rPr>
          <w:rFonts w:asciiTheme="majorBidi" w:hAnsiTheme="majorBidi" w:cstheme="majorBidi"/>
          <w:sz w:val="24"/>
          <w:szCs w:val="24"/>
          <w:lang w:eastAsia="et-EE"/>
        </w:rPr>
      </w:pPr>
      <w:r>
        <w:rPr>
          <w:rFonts w:asciiTheme="majorBidi" w:hAnsiTheme="majorBidi" w:cstheme="majorBidi"/>
          <w:sz w:val="24"/>
          <w:szCs w:val="24"/>
          <w:lang w:eastAsia="et-EE"/>
        </w:rPr>
        <w:t xml:space="preserve">Kui kinnitatud majandusaasta aruande põhjal selgub, et aktisaemitent on VKE, siis </w:t>
      </w:r>
      <w:r w:rsidR="00E176C1">
        <w:rPr>
          <w:rFonts w:asciiTheme="majorBidi" w:hAnsiTheme="majorBidi" w:cstheme="majorBidi"/>
          <w:sz w:val="24"/>
          <w:szCs w:val="24"/>
          <w:lang w:eastAsia="et-EE"/>
        </w:rPr>
        <w:t>rakendub VPTS § 135</w:t>
      </w:r>
      <w:r w:rsidR="00E176C1">
        <w:rPr>
          <w:rFonts w:asciiTheme="majorBidi" w:hAnsiTheme="majorBidi" w:cstheme="majorBidi"/>
          <w:sz w:val="24"/>
          <w:szCs w:val="24"/>
          <w:vertAlign w:val="superscript"/>
          <w:lang w:eastAsia="et-EE"/>
        </w:rPr>
        <w:t>5</w:t>
      </w:r>
      <w:r w:rsidR="00E176C1">
        <w:rPr>
          <w:rFonts w:asciiTheme="majorBidi" w:hAnsiTheme="majorBidi" w:cstheme="majorBidi"/>
          <w:sz w:val="24"/>
          <w:szCs w:val="24"/>
          <w:lang w:eastAsia="et-EE"/>
        </w:rPr>
        <w:t xml:space="preserve"> lõike 2 kohane välistus ja aktsiaemitent </w:t>
      </w:r>
      <w:r>
        <w:rPr>
          <w:rFonts w:asciiTheme="majorBidi" w:hAnsiTheme="majorBidi" w:cstheme="majorBidi"/>
          <w:sz w:val="24"/>
          <w:szCs w:val="24"/>
          <w:lang w:eastAsia="et-EE"/>
        </w:rPr>
        <w:t>ei pea enam täitma käesolevast seadusest tulenevaid nõudeid.</w:t>
      </w:r>
    </w:p>
    <w:p w14:paraId="65F277E4" w14:textId="77777777" w:rsidR="00B610C1" w:rsidRPr="00CC6CE5" w:rsidRDefault="00B610C1" w:rsidP="00CD4399">
      <w:pPr>
        <w:spacing w:after="0" w:line="276" w:lineRule="auto"/>
        <w:jc w:val="lowKashida"/>
        <w:rPr>
          <w:rFonts w:asciiTheme="majorBidi" w:hAnsiTheme="majorBidi" w:cstheme="majorBidi"/>
          <w:sz w:val="24"/>
          <w:szCs w:val="24"/>
          <w:lang w:eastAsia="et-EE"/>
        </w:rPr>
      </w:pPr>
    </w:p>
    <w:p w14:paraId="3CE96E54" w14:textId="3D4F532E" w:rsidR="00C42F2B" w:rsidRDefault="00A55DCE" w:rsidP="00C42F2B">
      <w:pPr>
        <w:spacing w:after="0" w:line="276" w:lineRule="auto"/>
        <w:jc w:val="lowKashida"/>
        <w:rPr>
          <w:rFonts w:asciiTheme="majorBidi" w:eastAsia="Times New Roman" w:hAnsiTheme="majorBidi" w:cstheme="majorBidi"/>
          <w:kern w:val="0"/>
          <w:sz w:val="24"/>
          <w:szCs w:val="24"/>
          <w:lang w:eastAsia="et-EE"/>
          <w14:ligatures w14:val="none"/>
        </w:rPr>
      </w:pPr>
      <w:r w:rsidRPr="43E49ABD">
        <w:rPr>
          <w:rFonts w:asciiTheme="majorBidi" w:hAnsiTheme="majorBidi" w:cstheme="majorBidi"/>
          <w:b/>
          <w:bCs/>
          <w:sz w:val="24"/>
          <w:szCs w:val="24"/>
        </w:rPr>
        <w:t>Seaduse täiendamine §-ga 135</w:t>
      </w:r>
      <w:r w:rsidRPr="43E49ABD">
        <w:rPr>
          <w:rFonts w:asciiTheme="majorBidi" w:hAnsiTheme="majorBidi" w:cstheme="majorBidi"/>
          <w:b/>
          <w:bCs/>
          <w:sz w:val="24"/>
          <w:szCs w:val="24"/>
          <w:vertAlign w:val="superscript"/>
        </w:rPr>
        <w:t>6</w:t>
      </w:r>
      <w:r w:rsidRPr="43E49ABD">
        <w:rPr>
          <w:rFonts w:asciiTheme="majorBidi" w:hAnsiTheme="majorBidi" w:cstheme="majorBidi"/>
          <w:b/>
          <w:bCs/>
          <w:sz w:val="24"/>
          <w:szCs w:val="24"/>
        </w:rPr>
        <w:t xml:space="preserve">. </w:t>
      </w:r>
      <w:r w:rsidR="00F279C6" w:rsidRPr="43E49ABD">
        <w:rPr>
          <w:rFonts w:asciiTheme="majorBidi" w:hAnsiTheme="majorBidi" w:cstheme="majorBidi"/>
          <w:sz w:val="24"/>
          <w:szCs w:val="24"/>
        </w:rPr>
        <w:t>Uue paragrahvi kohaselt peab aktsiaemiten</w:t>
      </w:r>
      <w:r w:rsidR="003A2C2C" w:rsidRPr="43E49ABD">
        <w:rPr>
          <w:rFonts w:asciiTheme="majorBidi" w:hAnsiTheme="majorBidi" w:cstheme="majorBidi"/>
          <w:sz w:val="24"/>
          <w:szCs w:val="24"/>
        </w:rPr>
        <w:t>di üldkoosolek</w:t>
      </w:r>
      <w:r w:rsidR="00F279C6" w:rsidRPr="43E49ABD">
        <w:rPr>
          <w:rFonts w:asciiTheme="majorBidi" w:hAnsiTheme="majorBidi" w:cstheme="majorBidi"/>
          <w:sz w:val="24"/>
          <w:szCs w:val="24"/>
        </w:rPr>
        <w:t xml:space="preserve"> seadma ja </w:t>
      </w:r>
      <w:r w:rsidR="00676102">
        <w:rPr>
          <w:rFonts w:asciiTheme="majorBidi" w:hAnsiTheme="majorBidi" w:cstheme="majorBidi"/>
          <w:sz w:val="24"/>
          <w:szCs w:val="24"/>
        </w:rPr>
        <w:t xml:space="preserve">aktsiaemitent </w:t>
      </w:r>
      <w:r w:rsidR="00F279C6" w:rsidRPr="43E49ABD">
        <w:rPr>
          <w:rFonts w:asciiTheme="majorBidi" w:hAnsiTheme="majorBidi" w:cstheme="majorBidi"/>
          <w:sz w:val="24"/>
          <w:szCs w:val="24"/>
        </w:rPr>
        <w:t>saavutama ühe lõike 1 punktides nimetatud eesmär</w:t>
      </w:r>
      <w:r w:rsidR="009A1550">
        <w:rPr>
          <w:rFonts w:asciiTheme="majorBidi" w:hAnsiTheme="majorBidi" w:cstheme="majorBidi"/>
          <w:sz w:val="24"/>
          <w:szCs w:val="24"/>
        </w:rPr>
        <w:t>kidest</w:t>
      </w:r>
      <w:r w:rsidR="003A2C2C" w:rsidRPr="43E49ABD">
        <w:rPr>
          <w:rFonts w:asciiTheme="majorBidi" w:hAnsiTheme="majorBidi" w:cstheme="majorBidi"/>
          <w:sz w:val="24"/>
          <w:szCs w:val="24"/>
        </w:rPr>
        <w:t xml:space="preserve">: </w:t>
      </w:r>
      <w:r w:rsidR="00F279C6" w:rsidRPr="43E49ABD">
        <w:rPr>
          <w:rFonts w:asciiTheme="majorBidi" w:eastAsia="Times New Roman" w:hAnsiTheme="majorBidi" w:cstheme="majorBidi"/>
          <w:kern w:val="0"/>
          <w:sz w:val="24"/>
          <w:szCs w:val="24"/>
          <w:lang w:eastAsia="et-EE"/>
          <w14:ligatures w14:val="none"/>
        </w:rPr>
        <w:t>nõukogu liikmetest on alaesindatud soost liikmete osakaal vähemalt 40%</w:t>
      </w:r>
      <w:r w:rsidR="003A2C2C" w:rsidRPr="43E49ABD">
        <w:rPr>
          <w:rFonts w:asciiTheme="majorBidi" w:eastAsia="Times New Roman" w:hAnsiTheme="majorBidi" w:cstheme="majorBidi"/>
          <w:kern w:val="0"/>
          <w:sz w:val="24"/>
          <w:szCs w:val="24"/>
          <w:lang w:eastAsia="et-EE"/>
          <w14:ligatures w14:val="none"/>
        </w:rPr>
        <w:t xml:space="preserve"> (punkt 1) või </w:t>
      </w:r>
      <w:r w:rsidR="00F279C6" w:rsidRPr="43E49ABD">
        <w:rPr>
          <w:rFonts w:asciiTheme="majorBidi" w:eastAsia="Times New Roman" w:hAnsiTheme="majorBidi" w:cstheme="majorBidi"/>
          <w:kern w:val="0"/>
          <w:sz w:val="24"/>
          <w:szCs w:val="24"/>
          <w:lang w:eastAsia="et-EE"/>
          <w14:ligatures w14:val="none"/>
        </w:rPr>
        <w:t>juhatuse ja nõukogu liikmetest on alaesindatud soost liikmete osakaal kokku vähemalt 33%</w:t>
      </w:r>
      <w:r w:rsidR="003A2C2C" w:rsidRPr="43E49ABD">
        <w:rPr>
          <w:rFonts w:asciiTheme="majorBidi" w:eastAsia="Times New Roman" w:hAnsiTheme="majorBidi" w:cstheme="majorBidi"/>
          <w:kern w:val="0"/>
          <w:sz w:val="24"/>
          <w:szCs w:val="24"/>
          <w:lang w:eastAsia="et-EE"/>
          <w14:ligatures w14:val="none"/>
        </w:rPr>
        <w:t xml:space="preserve"> (punkt 2)</w:t>
      </w:r>
      <w:r w:rsidR="00F279C6" w:rsidRPr="43E49ABD">
        <w:rPr>
          <w:rFonts w:asciiTheme="majorBidi" w:eastAsia="Times New Roman" w:hAnsiTheme="majorBidi" w:cstheme="majorBidi"/>
          <w:kern w:val="0"/>
          <w:sz w:val="24"/>
          <w:szCs w:val="24"/>
          <w:lang w:eastAsia="et-EE"/>
          <w14:ligatures w14:val="none"/>
        </w:rPr>
        <w:t>. Valik, millist eesmärki soovib</w:t>
      </w:r>
      <w:r w:rsidR="00512843" w:rsidRPr="43E49ABD">
        <w:rPr>
          <w:rFonts w:asciiTheme="majorBidi" w:eastAsia="Times New Roman" w:hAnsiTheme="majorBidi" w:cstheme="majorBidi"/>
          <w:kern w:val="0"/>
          <w:sz w:val="24"/>
          <w:szCs w:val="24"/>
          <w:lang w:eastAsia="et-EE"/>
          <w14:ligatures w14:val="none"/>
        </w:rPr>
        <w:t xml:space="preserve"> aktsiaemite</w:t>
      </w:r>
      <w:r w:rsidR="003A2C2C" w:rsidRPr="43E49ABD">
        <w:rPr>
          <w:rFonts w:asciiTheme="majorBidi" w:eastAsia="Times New Roman" w:hAnsiTheme="majorBidi" w:cstheme="majorBidi"/>
          <w:kern w:val="0"/>
          <w:sz w:val="24"/>
          <w:szCs w:val="24"/>
          <w:lang w:eastAsia="et-EE"/>
          <w14:ligatures w14:val="none"/>
        </w:rPr>
        <w:t xml:space="preserve">ndi üldkoosolek </w:t>
      </w:r>
      <w:r w:rsidR="000018FB" w:rsidRPr="43E49ABD">
        <w:rPr>
          <w:rFonts w:asciiTheme="majorBidi" w:eastAsia="Times New Roman" w:hAnsiTheme="majorBidi" w:cstheme="majorBidi"/>
          <w:kern w:val="0"/>
          <w:sz w:val="24"/>
          <w:szCs w:val="24"/>
          <w:lang w:eastAsia="et-EE"/>
          <w14:ligatures w14:val="none"/>
        </w:rPr>
        <w:t xml:space="preserve">seada, on jäetud vabaks ja võimaldab valida </w:t>
      </w:r>
      <w:r w:rsidR="003A2C2C" w:rsidRPr="43E49ABD">
        <w:rPr>
          <w:rFonts w:asciiTheme="majorBidi" w:eastAsia="Times New Roman" w:hAnsiTheme="majorBidi" w:cstheme="majorBidi"/>
          <w:kern w:val="0"/>
          <w:sz w:val="24"/>
          <w:szCs w:val="24"/>
          <w:lang w:eastAsia="et-EE"/>
          <w14:ligatures w14:val="none"/>
        </w:rPr>
        <w:t xml:space="preserve">kõige paremini </w:t>
      </w:r>
      <w:r w:rsidR="000018FB" w:rsidRPr="43E49ABD">
        <w:rPr>
          <w:rFonts w:asciiTheme="majorBidi" w:eastAsia="Times New Roman" w:hAnsiTheme="majorBidi" w:cstheme="majorBidi"/>
          <w:kern w:val="0"/>
          <w:sz w:val="24"/>
          <w:szCs w:val="24"/>
          <w:lang w:eastAsia="et-EE"/>
          <w14:ligatures w14:val="none"/>
        </w:rPr>
        <w:t>sobivat eesmärki.</w:t>
      </w:r>
      <w:r w:rsidR="00676102">
        <w:rPr>
          <w:rFonts w:asciiTheme="majorBidi" w:eastAsia="Times New Roman" w:hAnsiTheme="majorBidi" w:cstheme="majorBidi"/>
          <w:kern w:val="0"/>
          <w:sz w:val="24"/>
          <w:szCs w:val="24"/>
          <w:lang w:eastAsia="et-EE"/>
          <w14:ligatures w14:val="none"/>
        </w:rPr>
        <w:t xml:space="preserve"> </w:t>
      </w:r>
      <w:r w:rsidR="000018FB" w:rsidRPr="43E49ABD">
        <w:rPr>
          <w:rFonts w:asciiTheme="majorBidi" w:eastAsia="Times New Roman" w:hAnsiTheme="majorBidi" w:cstheme="majorBidi"/>
          <w:kern w:val="0"/>
          <w:sz w:val="24"/>
          <w:szCs w:val="24"/>
          <w:lang w:eastAsia="et-EE"/>
          <w14:ligatures w14:val="none"/>
        </w:rPr>
        <w:t xml:space="preserve">Siiski peab meeles pidama, et kui </w:t>
      </w:r>
      <w:r w:rsidR="009A1550">
        <w:rPr>
          <w:rFonts w:asciiTheme="majorBidi" w:eastAsia="Times New Roman" w:hAnsiTheme="majorBidi" w:cstheme="majorBidi"/>
          <w:kern w:val="0"/>
          <w:sz w:val="24"/>
          <w:szCs w:val="24"/>
          <w:lang w:eastAsia="et-EE"/>
          <w14:ligatures w14:val="none"/>
        </w:rPr>
        <w:t>valitakse</w:t>
      </w:r>
      <w:r w:rsidR="000018FB" w:rsidRPr="43E49ABD">
        <w:rPr>
          <w:rFonts w:asciiTheme="majorBidi" w:eastAsia="Times New Roman" w:hAnsiTheme="majorBidi" w:cstheme="majorBidi"/>
          <w:kern w:val="0"/>
          <w:sz w:val="24"/>
          <w:szCs w:val="24"/>
          <w:lang w:eastAsia="et-EE"/>
          <w14:ligatures w14:val="none"/>
        </w:rPr>
        <w:t xml:space="preserve"> punktis 1 nimetatud eesmär</w:t>
      </w:r>
      <w:r w:rsidR="009A1550">
        <w:rPr>
          <w:rFonts w:asciiTheme="majorBidi" w:eastAsia="Times New Roman" w:hAnsiTheme="majorBidi" w:cstheme="majorBidi"/>
          <w:kern w:val="0"/>
          <w:sz w:val="24"/>
          <w:szCs w:val="24"/>
          <w:lang w:eastAsia="et-EE"/>
          <w14:ligatures w14:val="none"/>
        </w:rPr>
        <w:t>k</w:t>
      </w:r>
      <w:r w:rsidR="000018FB" w:rsidRPr="43E49ABD">
        <w:rPr>
          <w:rFonts w:asciiTheme="majorBidi" w:eastAsia="Times New Roman" w:hAnsiTheme="majorBidi" w:cstheme="majorBidi"/>
          <w:kern w:val="0"/>
          <w:sz w:val="24"/>
          <w:szCs w:val="24"/>
          <w:lang w:eastAsia="et-EE"/>
          <w14:ligatures w14:val="none"/>
        </w:rPr>
        <w:t xml:space="preserve"> (nõukogu liikmetest on alaesindatud soost liikmete osakaal vähemalt 40%), siis peab </w:t>
      </w:r>
      <w:r w:rsidR="009A1550">
        <w:rPr>
          <w:rFonts w:asciiTheme="majorBidi" w:eastAsia="Times New Roman" w:hAnsiTheme="majorBidi" w:cstheme="majorBidi"/>
          <w:kern w:val="0"/>
          <w:sz w:val="24"/>
          <w:szCs w:val="24"/>
          <w:lang w:eastAsia="et-EE"/>
          <w14:ligatures w14:val="none"/>
        </w:rPr>
        <w:t xml:space="preserve">aktsiaemitent </w:t>
      </w:r>
      <w:r w:rsidR="000018FB" w:rsidRPr="43E49ABD">
        <w:rPr>
          <w:rFonts w:asciiTheme="majorBidi" w:eastAsia="Times New Roman" w:hAnsiTheme="majorBidi" w:cstheme="majorBidi"/>
          <w:kern w:val="0"/>
          <w:sz w:val="24"/>
          <w:szCs w:val="24"/>
          <w:lang w:eastAsia="et-EE"/>
          <w14:ligatures w14:val="none"/>
        </w:rPr>
        <w:t>lisaks seadma individuaalse kvantitatiivse eesmärgi soolise tasakaalu parandamiseks juhatuses (lõige 2</w:t>
      </w:r>
      <w:r w:rsidR="000018FB" w:rsidRPr="00793473">
        <w:rPr>
          <w:rFonts w:asciiTheme="majorBidi" w:eastAsia="Times New Roman" w:hAnsiTheme="majorBidi" w:cstheme="majorBidi"/>
          <w:kern w:val="0"/>
          <w:sz w:val="24"/>
          <w:szCs w:val="24"/>
          <w:lang w:eastAsia="et-EE"/>
          <w14:ligatures w14:val="none"/>
        </w:rPr>
        <w:t xml:space="preserve">). </w:t>
      </w:r>
      <w:r w:rsidR="00C42F2B" w:rsidRPr="00793473">
        <w:rPr>
          <w:rFonts w:asciiTheme="majorBidi" w:eastAsia="Times New Roman" w:hAnsiTheme="majorBidi" w:cstheme="majorBidi"/>
          <w:kern w:val="0"/>
          <w:sz w:val="24"/>
          <w:szCs w:val="24"/>
          <w:lang w:eastAsia="et-EE"/>
          <w14:ligatures w14:val="none"/>
        </w:rPr>
        <w:t>Individuaalne kvantitatiivne eesmärk, nagu ka termin viitab, peaks olema numbriliselt väljendatud eesmärgiks seatav juhatuse sooline tasakaalu näitaja, mis peaks aktsiaemitendil aitama paranda soolist tasakaalu</w:t>
      </w:r>
      <w:r w:rsidR="00793473" w:rsidRPr="00FE492E">
        <w:rPr>
          <w:rFonts w:asciiTheme="majorBidi" w:eastAsia="Times New Roman" w:hAnsiTheme="majorBidi" w:cstheme="majorBidi"/>
          <w:kern w:val="0"/>
          <w:sz w:val="24"/>
          <w:szCs w:val="24"/>
          <w:lang w:eastAsia="et-EE"/>
          <w14:ligatures w14:val="none"/>
        </w:rPr>
        <w:t>.</w:t>
      </w:r>
      <w:r w:rsidR="00C42F2B" w:rsidRPr="00793473">
        <w:rPr>
          <w:rFonts w:asciiTheme="majorBidi" w:eastAsia="Times New Roman" w:hAnsiTheme="majorBidi" w:cstheme="majorBidi"/>
          <w:kern w:val="0"/>
          <w:sz w:val="24"/>
          <w:szCs w:val="24"/>
          <w:lang w:eastAsia="et-EE"/>
          <w14:ligatures w14:val="none"/>
        </w:rPr>
        <w:t xml:space="preserve"> </w:t>
      </w:r>
      <w:r w:rsidR="000018FB" w:rsidRPr="00793473">
        <w:rPr>
          <w:rFonts w:asciiTheme="majorBidi" w:eastAsia="Times New Roman" w:hAnsiTheme="majorBidi" w:cstheme="majorBidi"/>
          <w:kern w:val="0"/>
          <w:sz w:val="24"/>
          <w:szCs w:val="24"/>
          <w:lang w:eastAsia="et-EE"/>
          <w14:ligatures w14:val="none"/>
        </w:rPr>
        <w:t xml:space="preserve">Milline </w:t>
      </w:r>
      <w:r w:rsidR="00154DE3" w:rsidRPr="00793473">
        <w:rPr>
          <w:rFonts w:asciiTheme="majorBidi" w:eastAsia="Times New Roman" w:hAnsiTheme="majorBidi" w:cstheme="majorBidi"/>
          <w:kern w:val="0"/>
          <w:sz w:val="24"/>
          <w:szCs w:val="24"/>
          <w:lang w:eastAsia="et-EE"/>
          <w14:ligatures w14:val="none"/>
        </w:rPr>
        <w:t xml:space="preserve">lõike 2 kohane </w:t>
      </w:r>
      <w:r w:rsidR="000018FB" w:rsidRPr="00793473">
        <w:rPr>
          <w:rFonts w:asciiTheme="majorBidi" w:eastAsia="Times New Roman" w:hAnsiTheme="majorBidi" w:cstheme="majorBidi"/>
          <w:kern w:val="0"/>
          <w:sz w:val="24"/>
          <w:szCs w:val="24"/>
          <w:lang w:eastAsia="et-EE"/>
          <w14:ligatures w14:val="none"/>
        </w:rPr>
        <w:t>individuaalne kvantitatiivne eesmärk täpsemalt on, see jääb aktsiaemitendi</w:t>
      </w:r>
      <w:r w:rsidR="00676102" w:rsidRPr="00793473">
        <w:rPr>
          <w:rFonts w:asciiTheme="majorBidi" w:eastAsia="Times New Roman" w:hAnsiTheme="majorBidi" w:cstheme="majorBidi"/>
          <w:kern w:val="0"/>
          <w:sz w:val="24"/>
          <w:szCs w:val="24"/>
          <w:lang w:eastAsia="et-EE"/>
          <w14:ligatures w14:val="none"/>
        </w:rPr>
        <w:t xml:space="preserve"> </w:t>
      </w:r>
      <w:r w:rsidR="000018FB" w:rsidRPr="00793473">
        <w:rPr>
          <w:rFonts w:asciiTheme="majorBidi" w:eastAsia="Times New Roman" w:hAnsiTheme="majorBidi" w:cstheme="majorBidi"/>
          <w:kern w:val="0"/>
          <w:sz w:val="24"/>
          <w:szCs w:val="24"/>
          <w:lang w:eastAsia="et-EE"/>
          <w14:ligatures w14:val="none"/>
        </w:rPr>
        <w:t>otsustada, kuid peaks siiski peegeldama direktiivi eesmärke ehk et taoline individuaalne eesmärk peaks soodustama alaesindatud soost liikmete suuremat esindatust juhatuses</w:t>
      </w:r>
      <w:r w:rsidR="00793473" w:rsidRPr="00FE492E">
        <w:rPr>
          <w:rFonts w:asciiTheme="majorBidi" w:eastAsia="Times New Roman" w:hAnsiTheme="majorBidi" w:cstheme="majorBidi"/>
          <w:kern w:val="0"/>
          <w:sz w:val="24"/>
          <w:szCs w:val="24"/>
          <w:lang w:eastAsia="et-EE"/>
          <w14:ligatures w14:val="none"/>
        </w:rPr>
        <w:t xml:space="preserve"> (vt ka VPTS § 237</w:t>
      </w:r>
      <w:r w:rsidR="00793473" w:rsidRPr="00FE492E">
        <w:rPr>
          <w:rFonts w:asciiTheme="majorBidi" w:eastAsia="Times New Roman" w:hAnsiTheme="majorBidi" w:cstheme="majorBidi"/>
          <w:kern w:val="0"/>
          <w:sz w:val="24"/>
          <w:szCs w:val="24"/>
          <w:vertAlign w:val="superscript"/>
          <w:lang w:eastAsia="et-EE"/>
          <w14:ligatures w14:val="none"/>
        </w:rPr>
        <w:t>90</w:t>
      </w:r>
      <w:r w:rsidR="00793473" w:rsidRPr="00FE492E">
        <w:rPr>
          <w:rFonts w:asciiTheme="majorBidi" w:eastAsia="Times New Roman" w:hAnsiTheme="majorBidi" w:cstheme="majorBidi"/>
          <w:kern w:val="0"/>
          <w:sz w:val="24"/>
          <w:szCs w:val="24"/>
          <w:lang w:eastAsia="et-EE"/>
          <w14:ligatures w14:val="none"/>
        </w:rPr>
        <w:t xml:space="preserve"> seletuskirja osa)</w:t>
      </w:r>
      <w:r w:rsidR="009A1550" w:rsidRPr="00793473">
        <w:rPr>
          <w:rFonts w:asciiTheme="majorBidi" w:eastAsia="Times New Roman" w:hAnsiTheme="majorBidi" w:cstheme="majorBidi"/>
          <w:kern w:val="0"/>
          <w:sz w:val="24"/>
          <w:szCs w:val="24"/>
          <w:lang w:eastAsia="et-EE"/>
          <w14:ligatures w14:val="none"/>
        </w:rPr>
        <w:t>.</w:t>
      </w:r>
      <w:r w:rsidR="009A1550">
        <w:rPr>
          <w:rFonts w:asciiTheme="majorBidi" w:eastAsia="Times New Roman" w:hAnsiTheme="majorBidi" w:cstheme="majorBidi"/>
          <w:kern w:val="0"/>
          <w:sz w:val="24"/>
          <w:szCs w:val="24"/>
          <w:lang w:eastAsia="et-EE"/>
          <w14:ligatures w14:val="none"/>
        </w:rPr>
        <w:t xml:space="preserve"> </w:t>
      </w:r>
    </w:p>
    <w:p w14:paraId="4BCF3206" w14:textId="77777777" w:rsidR="002B403D" w:rsidRDefault="002B403D" w:rsidP="00C42F2B">
      <w:pPr>
        <w:spacing w:after="0" w:line="276" w:lineRule="auto"/>
        <w:jc w:val="lowKashida"/>
        <w:rPr>
          <w:rFonts w:asciiTheme="majorBidi" w:eastAsia="Times New Roman" w:hAnsiTheme="majorBidi" w:cstheme="majorBidi"/>
          <w:kern w:val="0"/>
          <w:sz w:val="24"/>
          <w:szCs w:val="24"/>
          <w:lang w:eastAsia="et-EE"/>
          <w14:ligatures w14:val="none"/>
        </w:rPr>
      </w:pPr>
    </w:p>
    <w:p w14:paraId="772058E4" w14:textId="70CBF551" w:rsidR="00F279C6" w:rsidRPr="00CC6CE5" w:rsidRDefault="00C42F2B" w:rsidP="00C42F2B">
      <w:pPr>
        <w:spacing w:after="0" w:line="276" w:lineRule="auto"/>
        <w:jc w:val="lowKashida"/>
        <w:rPr>
          <w:rFonts w:asciiTheme="majorBidi" w:eastAsia="Times New Roman" w:hAnsiTheme="majorBidi" w:cstheme="majorBidi"/>
          <w:kern w:val="0"/>
          <w:sz w:val="24"/>
          <w:szCs w:val="24"/>
          <w:lang w:eastAsia="et-EE"/>
          <w14:ligatures w14:val="none"/>
        </w:rPr>
      </w:pPr>
      <w:r>
        <w:rPr>
          <w:rFonts w:asciiTheme="majorBidi" w:eastAsia="Times New Roman" w:hAnsiTheme="majorBidi" w:cstheme="majorBidi"/>
          <w:kern w:val="0"/>
          <w:sz w:val="24"/>
          <w:szCs w:val="24"/>
          <w:lang w:eastAsia="et-EE"/>
          <w14:ligatures w14:val="none"/>
        </w:rPr>
        <w:t xml:space="preserve">Silmas tuleks pidada, et </w:t>
      </w:r>
      <w:r w:rsidR="00B1598B" w:rsidRPr="43E49ABD">
        <w:rPr>
          <w:rFonts w:asciiTheme="majorBidi" w:eastAsia="Times New Roman" w:hAnsiTheme="majorBidi" w:cstheme="majorBidi"/>
          <w:kern w:val="0"/>
          <w:sz w:val="24"/>
          <w:szCs w:val="24"/>
          <w:lang w:eastAsia="et-EE"/>
          <w14:ligatures w14:val="none"/>
        </w:rPr>
        <w:t xml:space="preserve">direktiivist ega VPTS-i lisatavatest sätetest </w:t>
      </w:r>
      <w:r>
        <w:rPr>
          <w:rFonts w:asciiTheme="majorBidi" w:eastAsia="Times New Roman" w:hAnsiTheme="majorBidi" w:cstheme="majorBidi"/>
          <w:kern w:val="0"/>
          <w:sz w:val="24"/>
          <w:szCs w:val="24"/>
          <w:lang w:eastAsia="et-EE"/>
          <w14:ligatures w14:val="none"/>
        </w:rPr>
        <w:t xml:space="preserve">ei tulene </w:t>
      </w:r>
      <w:r w:rsidR="00B1598B" w:rsidRPr="43E49ABD">
        <w:rPr>
          <w:rFonts w:asciiTheme="majorBidi" w:eastAsia="Times New Roman" w:hAnsiTheme="majorBidi" w:cstheme="majorBidi"/>
          <w:kern w:val="0"/>
          <w:sz w:val="24"/>
          <w:szCs w:val="24"/>
          <w:lang w:eastAsia="et-EE"/>
          <w14:ligatures w14:val="none"/>
        </w:rPr>
        <w:t>kohustust lõpetada enneaegselt nõukogu või juhatuse liikmete ametiaega selleks, et täita VPTS § 135</w:t>
      </w:r>
      <w:r w:rsidR="00B1598B" w:rsidRPr="43E49ABD">
        <w:rPr>
          <w:rFonts w:asciiTheme="majorBidi" w:eastAsia="Times New Roman" w:hAnsiTheme="majorBidi" w:cstheme="majorBidi"/>
          <w:kern w:val="0"/>
          <w:sz w:val="24"/>
          <w:szCs w:val="24"/>
          <w:vertAlign w:val="superscript"/>
          <w:lang w:eastAsia="et-EE"/>
          <w14:ligatures w14:val="none"/>
        </w:rPr>
        <w:t>6</w:t>
      </w:r>
      <w:r w:rsidR="00B1598B" w:rsidRPr="43E49ABD">
        <w:rPr>
          <w:rFonts w:asciiTheme="majorBidi" w:eastAsia="Times New Roman" w:hAnsiTheme="majorBidi" w:cstheme="majorBidi"/>
          <w:kern w:val="0"/>
          <w:sz w:val="24"/>
          <w:szCs w:val="24"/>
          <w:lang w:eastAsia="et-EE"/>
          <w14:ligatures w14:val="none"/>
        </w:rPr>
        <w:t xml:space="preserve"> kohaselt seatavaid eesmärke. Muudatus nõukogu või juhatuse tasemel peaks toimuma aja jooksul vastavalt sellel</w:t>
      </w:r>
      <w:r w:rsidR="7049BF04" w:rsidRPr="43E49ABD">
        <w:rPr>
          <w:rFonts w:asciiTheme="majorBidi" w:eastAsia="Times New Roman" w:hAnsiTheme="majorBidi" w:cstheme="majorBidi"/>
          <w:kern w:val="0"/>
          <w:sz w:val="24"/>
          <w:szCs w:val="24"/>
          <w:lang w:eastAsia="et-EE"/>
          <w14:ligatures w14:val="none"/>
        </w:rPr>
        <w:t>e</w:t>
      </w:r>
      <w:r w:rsidR="00B1598B" w:rsidRPr="43E49ABD">
        <w:rPr>
          <w:rFonts w:asciiTheme="majorBidi" w:eastAsia="Times New Roman" w:hAnsiTheme="majorBidi" w:cstheme="majorBidi"/>
          <w:kern w:val="0"/>
          <w:sz w:val="24"/>
          <w:szCs w:val="24"/>
          <w:lang w:eastAsia="et-EE"/>
          <w14:ligatures w14:val="none"/>
        </w:rPr>
        <w:t xml:space="preserve">, mis hetkel saab läbi ametis olevate juhatuse või nõukogu liikmete </w:t>
      </w:r>
      <w:r w:rsidR="009A1550">
        <w:rPr>
          <w:rFonts w:asciiTheme="majorBidi" w:eastAsia="Times New Roman" w:hAnsiTheme="majorBidi" w:cstheme="majorBidi"/>
          <w:kern w:val="0"/>
          <w:sz w:val="24"/>
          <w:szCs w:val="24"/>
          <w:lang w:eastAsia="et-EE"/>
          <w14:ligatures w14:val="none"/>
        </w:rPr>
        <w:t>ametiaeg</w:t>
      </w:r>
      <w:r w:rsidR="00B1598B" w:rsidRPr="43E49ABD">
        <w:rPr>
          <w:rFonts w:asciiTheme="majorBidi" w:eastAsia="Times New Roman" w:hAnsiTheme="majorBidi" w:cstheme="majorBidi"/>
          <w:kern w:val="0"/>
          <w:sz w:val="24"/>
          <w:szCs w:val="24"/>
          <w:lang w:eastAsia="et-EE"/>
          <w14:ligatures w14:val="none"/>
        </w:rPr>
        <w:t>.</w:t>
      </w:r>
    </w:p>
    <w:p w14:paraId="212288F8" w14:textId="77777777" w:rsidR="00B1598B" w:rsidRPr="00CC6CE5" w:rsidRDefault="00B1598B"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5B0F106E" w14:textId="5C37919F" w:rsidR="001947F9" w:rsidRDefault="00CD68CC" w:rsidP="00CD4399">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Direktiivi sel</w:t>
      </w:r>
      <w:r w:rsidR="00B10DD2">
        <w:rPr>
          <w:rFonts w:asciiTheme="majorBidi" w:eastAsia="Times New Roman" w:hAnsiTheme="majorBidi" w:cstheme="majorBidi"/>
          <w:kern w:val="0"/>
          <w:sz w:val="24"/>
          <w:szCs w:val="24"/>
          <w:lang w:eastAsia="et-EE"/>
          <w14:ligatures w14:val="none"/>
        </w:rPr>
        <w:t>gitus</w:t>
      </w:r>
      <w:r w:rsidRPr="00CC6CE5">
        <w:rPr>
          <w:rFonts w:asciiTheme="majorBidi" w:eastAsia="Times New Roman" w:hAnsiTheme="majorBidi" w:cstheme="majorBidi"/>
          <w:kern w:val="0"/>
          <w:sz w:val="24"/>
          <w:szCs w:val="24"/>
          <w:lang w:eastAsia="et-EE"/>
          <w14:ligatures w14:val="none"/>
        </w:rPr>
        <w:t>punktide kohaselt peaks § 135</w:t>
      </w:r>
      <w:r w:rsidRPr="00CC6CE5">
        <w:rPr>
          <w:rFonts w:asciiTheme="majorBidi" w:eastAsia="Times New Roman" w:hAnsiTheme="majorBidi" w:cstheme="majorBidi"/>
          <w:kern w:val="0"/>
          <w:sz w:val="24"/>
          <w:szCs w:val="24"/>
          <w:vertAlign w:val="superscript"/>
          <w:lang w:eastAsia="et-EE"/>
          <w14:ligatures w14:val="none"/>
        </w:rPr>
        <w:t>6</w:t>
      </w:r>
      <w:r w:rsidRPr="00CC6CE5">
        <w:rPr>
          <w:rFonts w:asciiTheme="majorBidi" w:eastAsia="Times New Roman" w:hAnsiTheme="majorBidi" w:cstheme="majorBidi"/>
          <w:kern w:val="0"/>
          <w:sz w:val="24"/>
          <w:szCs w:val="24"/>
          <w:lang w:eastAsia="et-EE"/>
          <w14:ligatures w14:val="none"/>
        </w:rPr>
        <w:t xml:space="preserve"> lõikes 1 ettenähtud eesmärke võtma arvesse </w:t>
      </w:r>
      <w:r w:rsidR="001947F9" w:rsidRPr="00CC6CE5">
        <w:rPr>
          <w:rFonts w:asciiTheme="majorBidi" w:eastAsia="Times New Roman" w:hAnsiTheme="majorBidi" w:cstheme="majorBidi"/>
          <w:kern w:val="0"/>
          <w:sz w:val="24"/>
          <w:szCs w:val="24"/>
          <w:lang w:eastAsia="et-EE"/>
          <w14:ligatures w14:val="none"/>
        </w:rPr>
        <w:t xml:space="preserve">üksnes </w:t>
      </w:r>
      <w:r w:rsidRPr="00CC6CE5">
        <w:rPr>
          <w:rFonts w:asciiTheme="majorBidi" w:eastAsia="Times New Roman" w:hAnsiTheme="majorBidi" w:cstheme="majorBidi"/>
          <w:kern w:val="0"/>
          <w:sz w:val="24"/>
          <w:szCs w:val="24"/>
          <w:lang w:eastAsia="et-EE"/>
          <w14:ligatures w14:val="none"/>
        </w:rPr>
        <w:t xml:space="preserve">juhtorganite </w:t>
      </w:r>
      <w:r w:rsidR="001947F9" w:rsidRPr="00CC6CE5">
        <w:rPr>
          <w:rFonts w:asciiTheme="majorBidi" w:eastAsia="Times New Roman" w:hAnsiTheme="majorBidi" w:cstheme="majorBidi"/>
          <w:kern w:val="0"/>
          <w:sz w:val="24"/>
          <w:szCs w:val="24"/>
          <w:lang w:eastAsia="et-EE"/>
          <w14:ligatures w14:val="none"/>
        </w:rPr>
        <w:t xml:space="preserve">liikmete </w:t>
      </w:r>
      <w:r w:rsidRPr="00CC6CE5">
        <w:rPr>
          <w:rFonts w:asciiTheme="majorBidi" w:eastAsia="Times New Roman" w:hAnsiTheme="majorBidi" w:cstheme="majorBidi"/>
          <w:kern w:val="0"/>
          <w:sz w:val="24"/>
          <w:szCs w:val="24"/>
          <w:lang w:eastAsia="et-EE"/>
          <w14:ligatures w14:val="none"/>
        </w:rPr>
        <w:t xml:space="preserve">üldise soolise </w:t>
      </w:r>
      <w:r w:rsidR="001947F9" w:rsidRPr="00CC6CE5">
        <w:rPr>
          <w:rFonts w:asciiTheme="majorBidi" w:eastAsia="Times New Roman" w:hAnsiTheme="majorBidi" w:cstheme="majorBidi"/>
          <w:kern w:val="0"/>
          <w:sz w:val="24"/>
          <w:szCs w:val="24"/>
          <w:lang w:eastAsia="et-EE"/>
          <w14:ligatures w14:val="none"/>
        </w:rPr>
        <w:t xml:space="preserve">tasakaalu </w:t>
      </w:r>
      <w:r w:rsidRPr="00CC6CE5">
        <w:rPr>
          <w:rFonts w:asciiTheme="majorBidi" w:eastAsia="Times New Roman" w:hAnsiTheme="majorBidi" w:cstheme="majorBidi"/>
          <w:kern w:val="0"/>
          <w:sz w:val="24"/>
          <w:szCs w:val="24"/>
          <w:lang w:eastAsia="et-EE"/>
          <w14:ligatures w14:val="none"/>
        </w:rPr>
        <w:t xml:space="preserve">vaates </w:t>
      </w:r>
      <w:r w:rsidR="001947F9" w:rsidRPr="00CC6CE5">
        <w:rPr>
          <w:rFonts w:asciiTheme="majorBidi" w:eastAsia="Times New Roman" w:hAnsiTheme="majorBidi" w:cstheme="majorBidi"/>
          <w:kern w:val="0"/>
          <w:sz w:val="24"/>
          <w:szCs w:val="24"/>
          <w:lang w:eastAsia="et-EE"/>
          <w14:ligatures w14:val="none"/>
        </w:rPr>
        <w:t xml:space="preserve">ja </w:t>
      </w:r>
      <w:r w:rsidRPr="00CC6CE5">
        <w:rPr>
          <w:rFonts w:asciiTheme="majorBidi" w:eastAsia="Times New Roman" w:hAnsiTheme="majorBidi" w:cstheme="majorBidi"/>
          <w:kern w:val="0"/>
          <w:sz w:val="24"/>
          <w:szCs w:val="24"/>
          <w:lang w:eastAsia="et-EE"/>
          <w14:ligatures w14:val="none"/>
        </w:rPr>
        <w:t xml:space="preserve">mitte </w:t>
      </w:r>
      <w:r w:rsidR="001947F9" w:rsidRPr="00CC6CE5">
        <w:rPr>
          <w:rFonts w:asciiTheme="majorBidi" w:eastAsia="Times New Roman" w:hAnsiTheme="majorBidi" w:cstheme="majorBidi"/>
          <w:kern w:val="0"/>
          <w:sz w:val="24"/>
          <w:szCs w:val="24"/>
          <w:lang w:eastAsia="et-EE"/>
          <w14:ligatures w14:val="none"/>
        </w:rPr>
        <w:t xml:space="preserve">igal üksikjuhul, kui toimub konkreetse liikme valimine nais- ja meessoost kandidaatide hulgast. Eelkõige ei takista käesolev säte kedagi kandideerimast </w:t>
      </w:r>
      <w:r w:rsidRPr="00CC6CE5">
        <w:rPr>
          <w:rFonts w:asciiTheme="majorBidi" w:eastAsia="Times New Roman" w:hAnsiTheme="majorBidi" w:cstheme="majorBidi"/>
          <w:kern w:val="0"/>
          <w:sz w:val="24"/>
          <w:szCs w:val="24"/>
          <w:lang w:eastAsia="et-EE"/>
          <w14:ligatures w14:val="none"/>
        </w:rPr>
        <w:t xml:space="preserve">juhtorgani liikme kohale </w:t>
      </w:r>
      <w:r w:rsidR="001947F9" w:rsidRPr="00CC6CE5">
        <w:rPr>
          <w:rFonts w:asciiTheme="majorBidi" w:eastAsia="Times New Roman" w:hAnsiTheme="majorBidi" w:cstheme="majorBidi"/>
          <w:kern w:val="0"/>
          <w:sz w:val="24"/>
          <w:szCs w:val="24"/>
          <w:lang w:eastAsia="et-EE"/>
          <w14:ligatures w14:val="none"/>
        </w:rPr>
        <w:t xml:space="preserve">ega kohusta aktsiaemitenti ega aktsionäre valima </w:t>
      </w:r>
      <w:r w:rsidRPr="00CC6CE5">
        <w:rPr>
          <w:rFonts w:asciiTheme="majorBidi" w:eastAsia="Times New Roman" w:hAnsiTheme="majorBidi" w:cstheme="majorBidi"/>
          <w:kern w:val="0"/>
          <w:sz w:val="24"/>
          <w:szCs w:val="24"/>
          <w:lang w:eastAsia="et-EE"/>
          <w14:ligatures w14:val="none"/>
        </w:rPr>
        <w:t xml:space="preserve">alaesindatud soost </w:t>
      </w:r>
      <w:r w:rsidR="001947F9" w:rsidRPr="00CC6CE5">
        <w:rPr>
          <w:rFonts w:asciiTheme="majorBidi" w:eastAsia="Times New Roman" w:hAnsiTheme="majorBidi" w:cstheme="majorBidi"/>
          <w:kern w:val="0"/>
          <w:sz w:val="24"/>
          <w:szCs w:val="24"/>
          <w:lang w:eastAsia="et-EE"/>
          <w14:ligatures w14:val="none"/>
        </w:rPr>
        <w:t xml:space="preserve">liiget. </w:t>
      </w:r>
    </w:p>
    <w:p w14:paraId="75C447D2" w14:textId="77777777" w:rsidR="0099367D" w:rsidRPr="00CC6CE5" w:rsidRDefault="0099367D"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255CE835" w14:textId="5B8F0FA6" w:rsidR="00E1223B" w:rsidRPr="00FE492E" w:rsidRDefault="009D24D1" w:rsidP="00FE492E">
      <w:pPr>
        <w:jc w:val="both"/>
      </w:pPr>
      <w:r>
        <w:rPr>
          <w:rFonts w:asciiTheme="majorBidi" w:eastAsia="Times New Roman" w:hAnsiTheme="majorBidi" w:cstheme="majorBidi"/>
          <w:kern w:val="0"/>
          <w:sz w:val="24"/>
          <w:szCs w:val="24"/>
          <w:lang w:eastAsia="et-EE"/>
          <w14:ligatures w14:val="none"/>
        </w:rPr>
        <w:t>Juhtorganite liikmete piiratud arvu tõttu</w:t>
      </w:r>
      <w:r w:rsidR="00272B53" w:rsidRPr="43E49ABD">
        <w:rPr>
          <w:rFonts w:asciiTheme="majorBidi" w:eastAsia="Times New Roman" w:hAnsiTheme="majorBidi" w:cstheme="majorBidi"/>
          <w:kern w:val="0"/>
          <w:sz w:val="24"/>
          <w:szCs w:val="24"/>
          <w:lang w:eastAsia="et-EE"/>
          <w14:ligatures w14:val="none"/>
        </w:rPr>
        <w:t xml:space="preserve"> </w:t>
      </w:r>
      <w:r>
        <w:rPr>
          <w:rFonts w:asciiTheme="majorBidi" w:eastAsia="Times New Roman" w:hAnsiTheme="majorBidi" w:cstheme="majorBidi"/>
          <w:kern w:val="0"/>
          <w:sz w:val="24"/>
          <w:szCs w:val="24"/>
          <w:lang w:eastAsia="et-EE"/>
          <w14:ligatures w14:val="none"/>
        </w:rPr>
        <w:t xml:space="preserve">ei </w:t>
      </w:r>
      <w:r w:rsidR="00272B53" w:rsidRPr="43E49ABD">
        <w:rPr>
          <w:rFonts w:asciiTheme="majorBidi" w:eastAsia="Times New Roman" w:hAnsiTheme="majorBidi" w:cstheme="majorBidi"/>
          <w:kern w:val="0"/>
          <w:sz w:val="24"/>
          <w:szCs w:val="24"/>
          <w:lang w:eastAsia="et-EE"/>
          <w14:ligatures w14:val="none"/>
        </w:rPr>
        <w:t xml:space="preserve">ole matemaatiliselt </w:t>
      </w:r>
      <w:r>
        <w:rPr>
          <w:rFonts w:asciiTheme="majorBidi" w:eastAsia="Times New Roman" w:hAnsiTheme="majorBidi" w:cstheme="majorBidi"/>
          <w:kern w:val="0"/>
          <w:sz w:val="24"/>
          <w:szCs w:val="24"/>
          <w:lang w:eastAsia="et-EE"/>
          <w14:ligatures w14:val="none"/>
        </w:rPr>
        <w:t xml:space="preserve">alati </w:t>
      </w:r>
      <w:r w:rsidR="00272B53" w:rsidRPr="43E49ABD">
        <w:rPr>
          <w:rFonts w:asciiTheme="majorBidi" w:eastAsia="Times New Roman" w:hAnsiTheme="majorBidi" w:cstheme="majorBidi"/>
          <w:kern w:val="0"/>
          <w:sz w:val="24"/>
          <w:szCs w:val="24"/>
          <w:lang w:eastAsia="et-EE"/>
          <w14:ligatures w14:val="none"/>
        </w:rPr>
        <w:t xml:space="preserve">võimalik saavutada täpselt 40%-list või vajaduse korral 33%-list </w:t>
      </w:r>
      <w:r w:rsidR="003E6147" w:rsidRPr="43E49ABD">
        <w:rPr>
          <w:rFonts w:asciiTheme="majorBidi" w:eastAsia="Times New Roman" w:hAnsiTheme="majorBidi" w:cstheme="majorBidi"/>
          <w:kern w:val="0"/>
          <w:sz w:val="24"/>
          <w:szCs w:val="24"/>
          <w:lang w:eastAsia="et-EE"/>
          <w14:ligatures w14:val="none"/>
        </w:rPr>
        <w:t xml:space="preserve">alaesindatud soost isikute </w:t>
      </w:r>
      <w:r w:rsidR="00272B53" w:rsidRPr="43E49ABD">
        <w:rPr>
          <w:rFonts w:asciiTheme="majorBidi" w:eastAsia="Times New Roman" w:hAnsiTheme="majorBidi" w:cstheme="majorBidi"/>
          <w:kern w:val="0"/>
          <w:sz w:val="24"/>
          <w:szCs w:val="24"/>
          <w:lang w:eastAsia="et-EE"/>
          <w14:ligatures w14:val="none"/>
        </w:rPr>
        <w:t>osakaalu</w:t>
      </w:r>
      <w:r w:rsidR="003E6147" w:rsidRPr="43E49ABD">
        <w:rPr>
          <w:rFonts w:asciiTheme="majorBidi" w:eastAsia="Times New Roman" w:hAnsiTheme="majorBidi" w:cstheme="majorBidi"/>
          <w:kern w:val="0"/>
          <w:sz w:val="24"/>
          <w:szCs w:val="24"/>
          <w:lang w:eastAsia="et-EE"/>
          <w14:ligatures w14:val="none"/>
        </w:rPr>
        <w:t>, nagu uus § 135</w:t>
      </w:r>
      <w:r w:rsidR="003E6147" w:rsidRPr="43E49ABD">
        <w:rPr>
          <w:rFonts w:asciiTheme="majorBidi" w:eastAsia="Times New Roman" w:hAnsiTheme="majorBidi" w:cstheme="majorBidi"/>
          <w:kern w:val="0"/>
          <w:sz w:val="24"/>
          <w:szCs w:val="24"/>
          <w:vertAlign w:val="superscript"/>
          <w:lang w:eastAsia="et-EE"/>
          <w14:ligatures w14:val="none"/>
        </w:rPr>
        <w:t>6</w:t>
      </w:r>
      <w:r w:rsidR="003E6147" w:rsidRPr="43E49ABD">
        <w:rPr>
          <w:rFonts w:asciiTheme="majorBidi" w:eastAsia="Times New Roman" w:hAnsiTheme="majorBidi" w:cstheme="majorBidi"/>
          <w:kern w:val="0"/>
          <w:sz w:val="24"/>
          <w:szCs w:val="24"/>
          <w:lang w:eastAsia="et-EE"/>
          <w14:ligatures w14:val="none"/>
        </w:rPr>
        <w:t xml:space="preserve"> ette näeb</w:t>
      </w:r>
      <w:r w:rsidR="00272B53" w:rsidRPr="43E49ABD">
        <w:rPr>
          <w:rFonts w:asciiTheme="majorBidi" w:eastAsia="Times New Roman" w:hAnsiTheme="majorBidi" w:cstheme="majorBidi"/>
          <w:kern w:val="0"/>
          <w:sz w:val="24"/>
          <w:szCs w:val="24"/>
          <w:lang w:eastAsia="et-EE"/>
          <w14:ligatures w14:val="none"/>
        </w:rPr>
        <w:t xml:space="preserve">. </w:t>
      </w:r>
      <w:r w:rsidR="000018FB" w:rsidRPr="43E49ABD">
        <w:rPr>
          <w:rFonts w:asciiTheme="majorBidi" w:eastAsia="Times New Roman" w:hAnsiTheme="majorBidi" w:cstheme="majorBidi"/>
          <w:kern w:val="0"/>
          <w:sz w:val="24"/>
          <w:szCs w:val="24"/>
          <w:lang w:eastAsia="et-EE"/>
          <w14:ligatures w14:val="none"/>
        </w:rPr>
        <w:t>Lõige 3 täpsustab</w:t>
      </w:r>
      <w:r w:rsidR="00272B53" w:rsidRPr="43E49ABD">
        <w:rPr>
          <w:rFonts w:asciiTheme="majorBidi" w:eastAsia="Times New Roman" w:hAnsiTheme="majorBidi" w:cstheme="majorBidi"/>
          <w:kern w:val="0"/>
          <w:sz w:val="24"/>
          <w:szCs w:val="24"/>
          <w:lang w:eastAsia="et-EE"/>
          <w14:ligatures w14:val="none"/>
        </w:rPr>
        <w:t>ki</w:t>
      </w:r>
      <w:r w:rsidR="000018FB" w:rsidRPr="43E49ABD">
        <w:rPr>
          <w:rFonts w:asciiTheme="majorBidi" w:eastAsia="Times New Roman" w:hAnsiTheme="majorBidi" w:cstheme="majorBidi"/>
          <w:kern w:val="0"/>
          <w:sz w:val="24"/>
          <w:szCs w:val="24"/>
          <w:lang w:eastAsia="et-EE"/>
          <w14:ligatures w14:val="none"/>
        </w:rPr>
        <w:t xml:space="preserve"> </w:t>
      </w:r>
      <w:r w:rsidR="00A90017" w:rsidRPr="43E49ABD">
        <w:rPr>
          <w:rFonts w:asciiTheme="majorBidi" w:eastAsia="Times New Roman" w:hAnsiTheme="majorBidi" w:cstheme="majorBidi"/>
          <w:kern w:val="0"/>
          <w:sz w:val="24"/>
          <w:szCs w:val="24"/>
          <w:lang w:eastAsia="et-EE"/>
          <w14:ligatures w14:val="none"/>
        </w:rPr>
        <w:t>lõike 1 punktides 1 ja 2 ettenähtud alaesindatud soost liikmete protsentuaalset esindatust: aktsiaemitendi nõukogu liikmete ametikohtade arv, mis on vajalik käesoleva paragrahvi lõike 1 punktis 1 ette nähtud eesmärgi saavutamiseks, peab olema arvult võimalikult lähedal 40%-</w:t>
      </w:r>
      <w:proofErr w:type="spellStart"/>
      <w:r w:rsidR="00A90017" w:rsidRPr="43E49ABD">
        <w:rPr>
          <w:rFonts w:asciiTheme="majorBidi" w:eastAsia="Times New Roman" w:hAnsiTheme="majorBidi" w:cstheme="majorBidi"/>
          <w:kern w:val="0"/>
          <w:sz w:val="24"/>
          <w:szCs w:val="24"/>
          <w:lang w:eastAsia="et-EE"/>
          <w14:ligatures w14:val="none"/>
        </w:rPr>
        <w:t>le</w:t>
      </w:r>
      <w:proofErr w:type="spellEnd"/>
      <w:r w:rsidR="00A90017" w:rsidRPr="43E49ABD">
        <w:rPr>
          <w:rFonts w:asciiTheme="majorBidi" w:eastAsia="Times New Roman" w:hAnsiTheme="majorBidi" w:cstheme="majorBidi"/>
          <w:kern w:val="0"/>
          <w:sz w:val="24"/>
          <w:szCs w:val="24"/>
          <w:lang w:eastAsia="et-EE"/>
          <w14:ligatures w14:val="none"/>
        </w:rPr>
        <w:t xml:space="preserve"> osakaalule, aga mitte ületama 49%. Kõigi nõukogu ja juhatuse liikmete ametikohtade arv kokku, mis on vajalik käesoleva paragrahvi lõike 1 punktis 2 ette nähtud eesmärgi saavutamiseks, peab olema arvult võimalikult lähedal 33%-</w:t>
      </w:r>
      <w:proofErr w:type="spellStart"/>
      <w:r w:rsidR="00A90017" w:rsidRPr="43E49ABD">
        <w:rPr>
          <w:rFonts w:asciiTheme="majorBidi" w:eastAsia="Times New Roman" w:hAnsiTheme="majorBidi" w:cstheme="majorBidi"/>
          <w:kern w:val="0"/>
          <w:sz w:val="24"/>
          <w:szCs w:val="24"/>
          <w:lang w:eastAsia="et-EE"/>
          <w14:ligatures w14:val="none"/>
        </w:rPr>
        <w:t>le</w:t>
      </w:r>
      <w:proofErr w:type="spellEnd"/>
      <w:r w:rsidR="00A90017" w:rsidRPr="43E49ABD">
        <w:rPr>
          <w:rFonts w:asciiTheme="majorBidi" w:eastAsia="Times New Roman" w:hAnsiTheme="majorBidi" w:cstheme="majorBidi"/>
          <w:kern w:val="0"/>
          <w:sz w:val="24"/>
          <w:szCs w:val="24"/>
          <w:lang w:eastAsia="et-EE"/>
          <w14:ligatures w14:val="none"/>
        </w:rPr>
        <w:t xml:space="preserve"> osakaalule, aga </w:t>
      </w:r>
      <w:r w:rsidR="00A90017" w:rsidRPr="00FE492E">
        <w:rPr>
          <w:rFonts w:asciiTheme="majorBidi" w:hAnsiTheme="majorBidi" w:cstheme="majorBidi"/>
          <w:sz w:val="24"/>
          <w:szCs w:val="24"/>
        </w:rPr>
        <w:t xml:space="preserve">mitte ületama 49%. </w:t>
      </w:r>
      <w:r w:rsidR="00272B53" w:rsidRPr="00FE492E">
        <w:rPr>
          <w:rFonts w:asciiTheme="majorBidi" w:hAnsiTheme="majorBidi" w:cstheme="majorBidi"/>
          <w:sz w:val="24"/>
          <w:szCs w:val="24"/>
        </w:rPr>
        <w:t xml:space="preserve">Lisa </w:t>
      </w:r>
      <w:r w:rsidR="00242B54" w:rsidRPr="00FE492E">
        <w:rPr>
          <w:rFonts w:asciiTheme="majorBidi" w:hAnsiTheme="majorBidi" w:cstheme="majorBidi"/>
          <w:sz w:val="24"/>
          <w:szCs w:val="24"/>
        </w:rPr>
        <w:t xml:space="preserve">„Alaesindatud soost liikmete arvulised eesmärgid Eestis registreeritud aktsiaemitendi juhtorganites“ </w:t>
      </w:r>
      <w:r w:rsidR="00272B53" w:rsidRPr="00FE492E">
        <w:rPr>
          <w:rFonts w:asciiTheme="majorBidi" w:hAnsiTheme="majorBidi" w:cstheme="majorBidi"/>
          <w:sz w:val="24"/>
          <w:szCs w:val="24"/>
        </w:rPr>
        <w:t>toob ära täpse ametikohtade arvu ja alaesindatud soost liikmete miinimumarvu eesmärgi saavutamiseks.</w:t>
      </w:r>
      <w:r w:rsidR="00AA7BC6" w:rsidRPr="00FE492E">
        <w:rPr>
          <w:rFonts w:asciiTheme="majorBidi" w:hAnsiTheme="majorBidi" w:cstheme="majorBidi"/>
          <w:sz w:val="24"/>
          <w:szCs w:val="24"/>
        </w:rPr>
        <w:t xml:space="preserve"> </w:t>
      </w:r>
      <w:r w:rsidR="003B2680">
        <w:rPr>
          <w:rFonts w:asciiTheme="majorBidi" w:hAnsiTheme="majorBidi" w:cstheme="majorBidi"/>
          <w:sz w:val="24"/>
          <w:szCs w:val="24"/>
        </w:rPr>
        <w:t xml:space="preserve">Lisa </w:t>
      </w:r>
      <w:r w:rsidR="003B2680" w:rsidRPr="003B2680">
        <w:rPr>
          <w:rFonts w:asciiTheme="majorBidi" w:hAnsiTheme="majorBidi" w:cstheme="majorBidi"/>
          <w:sz w:val="24"/>
          <w:szCs w:val="24"/>
        </w:rPr>
        <w:t>kolmanda rea kolmandas tulbas</w:t>
      </w:r>
      <w:r w:rsidR="00724CAB">
        <w:rPr>
          <w:rFonts w:asciiTheme="majorBidi" w:hAnsiTheme="majorBidi" w:cstheme="majorBidi"/>
          <w:sz w:val="24"/>
          <w:szCs w:val="24"/>
        </w:rPr>
        <w:t xml:space="preserve">, kus </w:t>
      </w:r>
      <w:r w:rsidR="003B2680" w:rsidRPr="00FE492E">
        <w:rPr>
          <w:rFonts w:asciiTheme="majorBidi" w:hAnsiTheme="majorBidi" w:cstheme="majorBidi"/>
          <w:sz w:val="24"/>
          <w:szCs w:val="24"/>
        </w:rPr>
        <w:t xml:space="preserve">juhatuses ja nõukogus on kokku </w:t>
      </w:r>
      <w:r w:rsidR="00724CAB">
        <w:rPr>
          <w:rFonts w:asciiTheme="majorBidi" w:hAnsiTheme="majorBidi" w:cstheme="majorBidi"/>
          <w:sz w:val="24"/>
          <w:szCs w:val="24"/>
        </w:rPr>
        <w:t xml:space="preserve">märgitud </w:t>
      </w:r>
      <w:r w:rsidR="003B2680" w:rsidRPr="00FE492E">
        <w:rPr>
          <w:rFonts w:asciiTheme="majorBidi" w:hAnsiTheme="majorBidi" w:cstheme="majorBidi"/>
          <w:sz w:val="24"/>
          <w:szCs w:val="24"/>
        </w:rPr>
        <w:t>3 liiget</w:t>
      </w:r>
      <w:r w:rsidR="00724CAB">
        <w:rPr>
          <w:rFonts w:asciiTheme="majorBidi" w:hAnsiTheme="majorBidi" w:cstheme="majorBidi"/>
          <w:sz w:val="24"/>
          <w:szCs w:val="24"/>
        </w:rPr>
        <w:t xml:space="preserve">, </w:t>
      </w:r>
      <w:r w:rsidR="003B2680" w:rsidRPr="00FE492E">
        <w:rPr>
          <w:rFonts w:asciiTheme="majorBidi" w:hAnsiTheme="majorBidi" w:cstheme="majorBidi"/>
          <w:sz w:val="24"/>
          <w:szCs w:val="24"/>
        </w:rPr>
        <w:t xml:space="preserve">Eesti ühinguõiguse kohaselt üldjuhul </w:t>
      </w:r>
      <w:r w:rsidR="00724CAB" w:rsidRPr="00D0057A">
        <w:rPr>
          <w:rFonts w:asciiTheme="majorBidi" w:hAnsiTheme="majorBidi" w:cstheme="majorBidi"/>
          <w:sz w:val="24"/>
          <w:szCs w:val="24"/>
        </w:rPr>
        <w:t xml:space="preserve">ei ole </w:t>
      </w:r>
      <w:r w:rsidR="003B2680" w:rsidRPr="00FE492E">
        <w:rPr>
          <w:rFonts w:asciiTheme="majorBidi" w:hAnsiTheme="majorBidi" w:cstheme="majorBidi"/>
          <w:sz w:val="24"/>
          <w:szCs w:val="24"/>
        </w:rPr>
        <w:t>võimalik</w:t>
      </w:r>
      <w:r w:rsidR="00724CAB">
        <w:rPr>
          <w:rFonts w:asciiTheme="majorBidi" w:hAnsiTheme="majorBidi" w:cstheme="majorBidi"/>
          <w:sz w:val="24"/>
          <w:szCs w:val="24"/>
        </w:rPr>
        <w:t>. K</w:t>
      </w:r>
      <w:r w:rsidR="003B2680" w:rsidRPr="00FE492E">
        <w:rPr>
          <w:rFonts w:asciiTheme="majorBidi" w:hAnsiTheme="majorBidi" w:cstheme="majorBidi"/>
          <w:sz w:val="24"/>
          <w:szCs w:val="24"/>
        </w:rPr>
        <w:t>äesoleva eelnõu lisaks olev tabel tuleneb eelnõu aluseks oleva direktiivi lisast, mis võetakse üle üks-ühele. Eesti siseriiklikust õigussüsteemist tulenevalt kolmanda tulba kolmandat rida Eestis ei rakendata.</w:t>
      </w:r>
    </w:p>
    <w:p w14:paraId="668B6CD3" w14:textId="77777777" w:rsidR="00A55DCE" w:rsidRPr="00CC6CE5" w:rsidRDefault="00A55DCE" w:rsidP="00CD4399">
      <w:pPr>
        <w:spacing w:after="0" w:line="276" w:lineRule="auto"/>
        <w:rPr>
          <w:rFonts w:asciiTheme="majorBidi" w:hAnsiTheme="majorBidi" w:cstheme="majorBidi"/>
          <w:sz w:val="24"/>
          <w:szCs w:val="24"/>
        </w:rPr>
      </w:pPr>
    </w:p>
    <w:p w14:paraId="7AE0534B" w14:textId="3D004BD0" w:rsidR="000C22F0" w:rsidRDefault="00B75ED3" w:rsidP="00CD4399">
      <w:pPr>
        <w:spacing w:after="0" w:line="276" w:lineRule="auto"/>
        <w:jc w:val="lowKashida"/>
        <w:rPr>
          <w:rFonts w:asciiTheme="majorBidi" w:hAnsiTheme="majorBidi" w:cstheme="majorBidi"/>
          <w:sz w:val="24"/>
          <w:szCs w:val="24"/>
        </w:rPr>
      </w:pPr>
      <w:r w:rsidRPr="43E49ABD">
        <w:rPr>
          <w:rFonts w:asciiTheme="majorBidi" w:hAnsiTheme="majorBidi" w:cstheme="majorBidi"/>
          <w:b/>
          <w:bCs/>
          <w:sz w:val="24"/>
          <w:szCs w:val="24"/>
        </w:rPr>
        <w:t>Seaduse täiendamine §-ga 135</w:t>
      </w:r>
      <w:r w:rsidRPr="43E49ABD">
        <w:rPr>
          <w:rFonts w:asciiTheme="majorBidi" w:hAnsiTheme="majorBidi" w:cstheme="majorBidi"/>
          <w:b/>
          <w:bCs/>
          <w:sz w:val="24"/>
          <w:szCs w:val="24"/>
          <w:vertAlign w:val="superscript"/>
        </w:rPr>
        <w:t>7</w:t>
      </w:r>
      <w:r w:rsidRPr="43E49ABD">
        <w:rPr>
          <w:rFonts w:asciiTheme="majorBidi" w:hAnsiTheme="majorBidi" w:cstheme="majorBidi"/>
          <w:sz w:val="24"/>
          <w:szCs w:val="24"/>
        </w:rPr>
        <w:t>.</w:t>
      </w:r>
      <w:r w:rsidR="009056DD" w:rsidRPr="43E49ABD">
        <w:rPr>
          <w:rFonts w:asciiTheme="majorBidi" w:hAnsiTheme="majorBidi" w:cstheme="majorBidi"/>
          <w:sz w:val="24"/>
          <w:szCs w:val="24"/>
        </w:rPr>
        <w:t xml:space="preserve"> </w:t>
      </w:r>
      <w:r w:rsidR="00E515C4">
        <w:rPr>
          <w:rFonts w:asciiTheme="majorBidi" w:hAnsiTheme="majorBidi" w:cstheme="majorBidi"/>
          <w:sz w:val="24"/>
          <w:szCs w:val="24"/>
        </w:rPr>
        <w:t>Käesolev paragrahv</w:t>
      </w:r>
      <w:r w:rsidR="00380295">
        <w:rPr>
          <w:rFonts w:asciiTheme="majorBidi" w:hAnsiTheme="majorBidi" w:cstheme="majorBidi"/>
          <w:sz w:val="24"/>
          <w:szCs w:val="24"/>
        </w:rPr>
        <w:t xml:space="preserve"> tervikuna</w:t>
      </w:r>
      <w:r w:rsidR="00E515C4">
        <w:rPr>
          <w:rFonts w:asciiTheme="majorBidi" w:hAnsiTheme="majorBidi" w:cstheme="majorBidi"/>
          <w:sz w:val="24"/>
          <w:szCs w:val="24"/>
        </w:rPr>
        <w:t xml:space="preserve"> kohaldub alates 2026. a</w:t>
      </w:r>
      <w:r w:rsidR="00FC24D1">
        <w:rPr>
          <w:rFonts w:asciiTheme="majorBidi" w:hAnsiTheme="majorBidi" w:cstheme="majorBidi"/>
          <w:sz w:val="24"/>
          <w:szCs w:val="24"/>
        </w:rPr>
        <w:t>asta 1. juulist</w:t>
      </w:r>
      <w:r w:rsidR="00E515C4">
        <w:rPr>
          <w:rFonts w:asciiTheme="majorBidi" w:hAnsiTheme="majorBidi" w:cstheme="majorBidi"/>
          <w:sz w:val="24"/>
          <w:szCs w:val="24"/>
        </w:rPr>
        <w:t xml:space="preserve">. </w:t>
      </w:r>
      <w:r w:rsidR="009056DD" w:rsidRPr="43E49ABD">
        <w:rPr>
          <w:rFonts w:asciiTheme="majorBidi" w:hAnsiTheme="majorBidi" w:cstheme="majorBidi"/>
          <w:sz w:val="24"/>
          <w:szCs w:val="24"/>
        </w:rPr>
        <w:t xml:space="preserve">Säte näeb ette tagajärjed </w:t>
      </w:r>
      <w:r w:rsidR="00A4253D">
        <w:rPr>
          <w:rFonts w:asciiTheme="majorBidi" w:hAnsiTheme="majorBidi" w:cstheme="majorBidi"/>
          <w:sz w:val="24"/>
          <w:szCs w:val="24"/>
        </w:rPr>
        <w:t>j</w:t>
      </w:r>
      <w:r w:rsidR="009056DD" w:rsidRPr="43E49ABD">
        <w:rPr>
          <w:rFonts w:asciiTheme="majorBidi" w:hAnsiTheme="majorBidi" w:cstheme="majorBidi"/>
          <w:sz w:val="24"/>
          <w:szCs w:val="24"/>
        </w:rPr>
        <w:t>uhuks</w:t>
      </w:r>
      <w:r w:rsidR="00EA0D7F" w:rsidRPr="43E49ABD">
        <w:rPr>
          <w:rFonts w:asciiTheme="majorBidi" w:hAnsiTheme="majorBidi" w:cstheme="majorBidi"/>
          <w:sz w:val="24"/>
          <w:szCs w:val="24"/>
        </w:rPr>
        <w:t>,</w:t>
      </w:r>
      <w:r w:rsidR="009056DD" w:rsidRPr="43E49ABD">
        <w:rPr>
          <w:rFonts w:asciiTheme="majorBidi" w:hAnsiTheme="majorBidi" w:cstheme="majorBidi"/>
          <w:sz w:val="24"/>
          <w:szCs w:val="24"/>
        </w:rPr>
        <w:t xml:space="preserve"> kui </w:t>
      </w:r>
      <w:r w:rsidR="00A4253D">
        <w:rPr>
          <w:rFonts w:asciiTheme="majorBidi" w:hAnsiTheme="majorBidi" w:cstheme="majorBidi"/>
          <w:sz w:val="24"/>
          <w:szCs w:val="24"/>
        </w:rPr>
        <w:t xml:space="preserve">aktsiaemitent </w:t>
      </w:r>
      <w:r w:rsidR="009056DD" w:rsidRPr="43E49ABD">
        <w:rPr>
          <w:rFonts w:asciiTheme="majorBidi" w:hAnsiTheme="majorBidi" w:cstheme="majorBidi"/>
          <w:sz w:val="24"/>
          <w:szCs w:val="24"/>
        </w:rPr>
        <w:t>ei saavuta VPTS § 135</w:t>
      </w:r>
      <w:r w:rsidR="009056DD" w:rsidRPr="43E49ABD">
        <w:rPr>
          <w:rFonts w:asciiTheme="majorBidi" w:hAnsiTheme="majorBidi" w:cstheme="majorBidi"/>
          <w:sz w:val="24"/>
          <w:szCs w:val="24"/>
          <w:vertAlign w:val="superscript"/>
        </w:rPr>
        <w:t>6</w:t>
      </w:r>
      <w:r w:rsidR="009056DD" w:rsidRPr="43E49ABD">
        <w:rPr>
          <w:rFonts w:asciiTheme="majorBidi" w:hAnsiTheme="majorBidi" w:cstheme="majorBidi"/>
          <w:sz w:val="24"/>
          <w:szCs w:val="24"/>
        </w:rPr>
        <w:t xml:space="preserve"> lõike 1 </w:t>
      </w:r>
      <w:r w:rsidR="00E110FD" w:rsidRPr="43E49ABD">
        <w:rPr>
          <w:rFonts w:asciiTheme="majorBidi" w:hAnsiTheme="majorBidi" w:cstheme="majorBidi"/>
          <w:sz w:val="24"/>
          <w:szCs w:val="24"/>
        </w:rPr>
        <w:t xml:space="preserve">kohaselt aktsiaemitendi üldkoosoleku poolt </w:t>
      </w:r>
      <w:r w:rsidR="00EA0D7F" w:rsidRPr="43E49ABD">
        <w:rPr>
          <w:rFonts w:asciiTheme="majorBidi" w:hAnsiTheme="majorBidi" w:cstheme="majorBidi"/>
          <w:sz w:val="24"/>
          <w:szCs w:val="24"/>
        </w:rPr>
        <w:t xml:space="preserve">seatud </w:t>
      </w:r>
      <w:r w:rsidR="009056DD" w:rsidRPr="43E49ABD">
        <w:rPr>
          <w:rFonts w:asciiTheme="majorBidi" w:hAnsiTheme="majorBidi" w:cstheme="majorBidi"/>
          <w:sz w:val="24"/>
          <w:szCs w:val="24"/>
        </w:rPr>
        <w:t>eesmärki</w:t>
      </w:r>
      <w:r w:rsidR="006B3028" w:rsidRPr="43E49ABD">
        <w:rPr>
          <w:rFonts w:asciiTheme="majorBidi" w:hAnsiTheme="majorBidi" w:cstheme="majorBidi"/>
          <w:sz w:val="24"/>
          <w:szCs w:val="24"/>
        </w:rPr>
        <w:t xml:space="preserve"> 2026. aasta 30. juuniks (vt VPTS § 272</w:t>
      </w:r>
      <w:r w:rsidR="006B3028" w:rsidRPr="43E49ABD">
        <w:rPr>
          <w:rFonts w:asciiTheme="majorBidi" w:hAnsiTheme="majorBidi" w:cstheme="majorBidi"/>
          <w:sz w:val="24"/>
          <w:szCs w:val="24"/>
          <w:vertAlign w:val="superscript"/>
        </w:rPr>
        <w:t>9</w:t>
      </w:r>
      <w:r w:rsidR="006B3028" w:rsidRPr="43E49ABD">
        <w:rPr>
          <w:rFonts w:asciiTheme="majorBidi" w:hAnsiTheme="majorBidi" w:cstheme="majorBidi"/>
          <w:sz w:val="24"/>
          <w:szCs w:val="24"/>
        </w:rPr>
        <w:t>)</w:t>
      </w:r>
      <w:r w:rsidR="00E110FD" w:rsidRPr="43E49ABD">
        <w:rPr>
          <w:rFonts w:asciiTheme="majorBidi" w:hAnsiTheme="majorBidi" w:cstheme="majorBidi"/>
          <w:sz w:val="24"/>
          <w:szCs w:val="24"/>
        </w:rPr>
        <w:t xml:space="preserve">. </w:t>
      </w:r>
      <w:r w:rsidR="00B65635" w:rsidRPr="43E49ABD">
        <w:rPr>
          <w:rFonts w:asciiTheme="majorBidi" w:hAnsiTheme="majorBidi" w:cstheme="majorBidi"/>
          <w:sz w:val="24"/>
          <w:szCs w:val="24"/>
        </w:rPr>
        <w:t>§ 135</w:t>
      </w:r>
      <w:r w:rsidR="00B65635" w:rsidRPr="43E49ABD">
        <w:rPr>
          <w:rFonts w:asciiTheme="majorBidi" w:hAnsiTheme="majorBidi" w:cstheme="majorBidi"/>
          <w:sz w:val="24"/>
          <w:szCs w:val="24"/>
          <w:vertAlign w:val="superscript"/>
        </w:rPr>
        <w:t>7</w:t>
      </w:r>
      <w:r w:rsidR="00B65635" w:rsidRPr="43E49ABD">
        <w:rPr>
          <w:rFonts w:asciiTheme="majorBidi" w:hAnsiTheme="majorBidi" w:cstheme="majorBidi"/>
          <w:sz w:val="24"/>
          <w:szCs w:val="24"/>
        </w:rPr>
        <w:t xml:space="preserve"> järgne kohustus </w:t>
      </w:r>
      <w:r w:rsidR="002F1514">
        <w:rPr>
          <w:rFonts w:asciiTheme="majorBidi" w:hAnsiTheme="majorBidi" w:cstheme="majorBidi"/>
          <w:sz w:val="24"/>
          <w:szCs w:val="24"/>
        </w:rPr>
        <w:t xml:space="preserve">rakendub </w:t>
      </w:r>
      <w:r w:rsidR="00B65635" w:rsidRPr="43E49ABD">
        <w:rPr>
          <w:rFonts w:asciiTheme="majorBidi" w:hAnsiTheme="majorBidi" w:cstheme="majorBidi"/>
          <w:sz w:val="24"/>
          <w:szCs w:val="24"/>
        </w:rPr>
        <w:t>ka juhul, kui esialgsel</w:t>
      </w:r>
      <w:r w:rsidR="00844AA9">
        <w:rPr>
          <w:rFonts w:asciiTheme="majorBidi" w:hAnsiTheme="majorBidi" w:cstheme="majorBidi"/>
          <w:sz w:val="24"/>
          <w:szCs w:val="24"/>
        </w:rPr>
        <w:t>t</w:t>
      </w:r>
      <w:r w:rsidR="00B65635" w:rsidRPr="43E49ABD">
        <w:rPr>
          <w:rFonts w:asciiTheme="majorBidi" w:hAnsiTheme="majorBidi" w:cstheme="majorBidi"/>
          <w:sz w:val="24"/>
          <w:szCs w:val="24"/>
        </w:rPr>
        <w:t xml:space="preserve"> seatud eesmärk küll tähtajaliselt saavutati, kuid pärast </w:t>
      </w:r>
      <w:r w:rsidR="006B3028" w:rsidRPr="43E49ABD">
        <w:rPr>
          <w:rFonts w:asciiTheme="majorBidi" w:hAnsiTheme="majorBidi" w:cstheme="majorBidi"/>
          <w:sz w:val="24"/>
          <w:szCs w:val="24"/>
        </w:rPr>
        <w:t>2026. aasta 30. juunit</w:t>
      </w:r>
      <w:r w:rsidR="006B3028" w:rsidRPr="43E49ABD" w:rsidDel="006B3028">
        <w:rPr>
          <w:rFonts w:asciiTheme="majorBidi" w:hAnsiTheme="majorBidi" w:cstheme="majorBidi"/>
          <w:sz w:val="24"/>
          <w:szCs w:val="24"/>
        </w:rPr>
        <w:t xml:space="preserve"> </w:t>
      </w:r>
      <w:r w:rsidR="00B65635" w:rsidRPr="43E49ABD">
        <w:rPr>
          <w:rFonts w:asciiTheme="majorBidi" w:hAnsiTheme="majorBidi" w:cstheme="majorBidi"/>
          <w:sz w:val="24"/>
          <w:szCs w:val="24"/>
        </w:rPr>
        <w:t xml:space="preserve">mingil hetkel enam eesmärki </w:t>
      </w:r>
      <w:r w:rsidR="00E110FD" w:rsidRPr="43E49ABD">
        <w:rPr>
          <w:rFonts w:asciiTheme="majorBidi" w:hAnsiTheme="majorBidi" w:cstheme="majorBidi"/>
          <w:sz w:val="24"/>
          <w:szCs w:val="24"/>
        </w:rPr>
        <w:t xml:space="preserve">siiski </w:t>
      </w:r>
      <w:r w:rsidR="00B65635" w:rsidRPr="43E49ABD">
        <w:rPr>
          <w:rFonts w:asciiTheme="majorBidi" w:hAnsiTheme="majorBidi" w:cstheme="majorBidi"/>
          <w:sz w:val="24"/>
          <w:szCs w:val="24"/>
        </w:rPr>
        <w:t>ei täideta.</w:t>
      </w:r>
      <w:r w:rsidR="00EA0D7F" w:rsidRPr="43E49ABD">
        <w:rPr>
          <w:rFonts w:asciiTheme="majorBidi" w:hAnsiTheme="majorBidi" w:cstheme="majorBidi"/>
          <w:sz w:val="24"/>
          <w:szCs w:val="24"/>
        </w:rPr>
        <w:t xml:space="preserve"> </w:t>
      </w:r>
      <w:r w:rsidR="000C22F0">
        <w:rPr>
          <w:rFonts w:asciiTheme="majorBidi" w:hAnsiTheme="majorBidi" w:cstheme="majorBidi"/>
          <w:sz w:val="24"/>
          <w:szCs w:val="24"/>
        </w:rPr>
        <w:t xml:space="preserve">VPTS § </w:t>
      </w:r>
      <w:r w:rsidR="000C22F0" w:rsidRPr="000C22F0">
        <w:rPr>
          <w:rFonts w:asciiTheme="majorBidi" w:hAnsiTheme="majorBidi" w:cstheme="majorBidi"/>
          <w:sz w:val="24"/>
          <w:szCs w:val="24"/>
        </w:rPr>
        <w:t>135</w:t>
      </w:r>
      <w:r w:rsidR="000C22F0" w:rsidRPr="000C22F0">
        <w:rPr>
          <w:rFonts w:asciiTheme="majorBidi" w:hAnsiTheme="majorBidi" w:cstheme="majorBidi"/>
          <w:sz w:val="24"/>
          <w:szCs w:val="24"/>
          <w:vertAlign w:val="superscript"/>
        </w:rPr>
        <w:t>6</w:t>
      </w:r>
      <w:r w:rsidR="000C22F0">
        <w:rPr>
          <w:rFonts w:asciiTheme="majorBidi" w:hAnsiTheme="majorBidi" w:cstheme="majorBidi"/>
          <w:sz w:val="24"/>
          <w:szCs w:val="24"/>
        </w:rPr>
        <w:t xml:space="preserve"> lõike 2 kohaselt seatud individuaalse kvantitatiivse eesmärgi mittetäitmine ei vii VPTS § 135</w:t>
      </w:r>
      <w:r w:rsidR="000C22F0">
        <w:rPr>
          <w:rFonts w:asciiTheme="majorBidi" w:hAnsiTheme="majorBidi" w:cstheme="majorBidi"/>
          <w:sz w:val="24"/>
          <w:szCs w:val="24"/>
          <w:vertAlign w:val="superscript"/>
        </w:rPr>
        <w:t>7</w:t>
      </w:r>
      <w:r w:rsidR="000C22F0">
        <w:rPr>
          <w:rFonts w:asciiTheme="majorBidi" w:hAnsiTheme="majorBidi" w:cstheme="majorBidi"/>
          <w:sz w:val="24"/>
          <w:szCs w:val="24"/>
        </w:rPr>
        <w:t xml:space="preserve"> kohaldamiseni. </w:t>
      </w:r>
    </w:p>
    <w:p w14:paraId="5D407E5C" w14:textId="666BAA9F" w:rsidR="00A55DCE" w:rsidRPr="00CC6CE5" w:rsidRDefault="000C22F0" w:rsidP="00CD4399">
      <w:pPr>
        <w:spacing w:after="0" w:line="276" w:lineRule="auto"/>
        <w:jc w:val="lowKashida"/>
        <w:rPr>
          <w:rFonts w:asciiTheme="majorBidi" w:eastAsia="Times New Roman" w:hAnsiTheme="majorBidi" w:cstheme="majorBidi"/>
          <w:kern w:val="0"/>
          <w:sz w:val="24"/>
          <w:szCs w:val="24"/>
          <w:lang w:eastAsia="et-EE"/>
          <w14:ligatures w14:val="none"/>
        </w:rPr>
      </w:pPr>
      <w:r>
        <w:rPr>
          <w:rFonts w:asciiTheme="majorBidi" w:hAnsiTheme="majorBidi" w:cstheme="majorBidi"/>
          <w:sz w:val="24"/>
          <w:szCs w:val="24"/>
        </w:rPr>
        <w:t xml:space="preserve">Kui aktsiaemitent </w:t>
      </w:r>
      <w:r w:rsidRPr="43E49ABD">
        <w:rPr>
          <w:rFonts w:asciiTheme="majorBidi" w:hAnsiTheme="majorBidi" w:cstheme="majorBidi"/>
          <w:sz w:val="24"/>
          <w:szCs w:val="24"/>
        </w:rPr>
        <w:t>ei saavuta VPTS § 135</w:t>
      </w:r>
      <w:r w:rsidRPr="43E49ABD">
        <w:rPr>
          <w:rFonts w:asciiTheme="majorBidi" w:hAnsiTheme="majorBidi" w:cstheme="majorBidi"/>
          <w:sz w:val="24"/>
          <w:szCs w:val="24"/>
          <w:vertAlign w:val="superscript"/>
        </w:rPr>
        <w:t>6</w:t>
      </w:r>
      <w:r w:rsidRPr="43E49ABD">
        <w:rPr>
          <w:rFonts w:asciiTheme="majorBidi" w:hAnsiTheme="majorBidi" w:cstheme="majorBidi"/>
          <w:sz w:val="24"/>
          <w:szCs w:val="24"/>
        </w:rPr>
        <w:t xml:space="preserve"> lõike 1 kohaselt </w:t>
      </w:r>
      <w:r>
        <w:rPr>
          <w:rFonts w:asciiTheme="majorBidi" w:hAnsiTheme="majorBidi" w:cstheme="majorBidi"/>
          <w:sz w:val="24"/>
          <w:szCs w:val="24"/>
        </w:rPr>
        <w:t xml:space="preserve">seatud eesmärki, </w:t>
      </w:r>
      <w:r w:rsidR="006B3028" w:rsidRPr="43E49ABD">
        <w:rPr>
          <w:rFonts w:asciiTheme="majorBidi" w:hAnsiTheme="majorBidi" w:cstheme="majorBidi"/>
          <w:sz w:val="24"/>
          <w:szCs w:val="24"/>
        </w:rPr>
        <w:t>peab</w:t>
      </w:r>
      <w:r w:rsidR="009056DD" w:rsidRPr="43E49ABD">
        <w:rPr>
          <w:rFonts w:asciiTheme="majorBidi" w:hAnsiTheme="majorBidi" w:cstheme="majorBidi"/>
          <w:sz w:val="24"/>
          <w:szCs w:val="24"/>
        </w:rPr>
        <w:t xml:space="preserve"> aktsiaemitent </w:t>
      </w:r>
      <w:r w:rsidR="00EA0D7F" w:rsidRPr="43E49ABD">
        <w:rPr>
          <w:rFonts w:asciiTheme="majorBidi" w:hAnsiTheme="majorBidi" w:cstheme="majorBidi"/>
          <w:sz w:val="24"/>
          <w:szCs w:val="24"/>
        </w:rPr>
        <w:t xml:space="preserve">kohandama </w:t>
      </w:r>
      <w:r w:rsidR="00EA0D7F" w:rsidRPr="43E49ABD">
        <w:rPr>
          <w:rFonts w:asciiTheme="majorBidi" w:eastAsia="Times New Roman" w:hAnsiTheme="majorBidi" w:cstheme="majorBidi"/>
          <w:kern w:val="0"/>
          <w:sz w:val="24"/>
          <w:szCs w:val="24"/>
          <w:lang w:eastAsia="et-EE"/>
          <w14:ligatures w14:val="none"/>
        </w:rPr>
        <w:t>kandidaatide valimise menetlust juhtorganite liikmete ametikohtadele nimetamiseks või valimiseks</w:t>
      </w:r>
      <w:r w:rsidR="006B3028" w:rsidRPr="43E49ABD">
        <w:rPr>
          <w:rFonts w:asciiTheme="majorBidi" w:eastAsia="Times New Roman" w:hAnsiTheme="majorBidi" w:cstheme="majorBidi"/>
          <w:kern w:val="0"/>
          <w:sz w:val="24"/>
          <w:szCs w:val="24"/>
          <w:lang w:eastAsia="et-EE"/>
          <w14:ligatures w14:val="none"/>
        </w:rPr>
        <w:t xml:space="preserve"> (lõige 1)</w:t>
      </w:r>
      <w:r w:rsidR="00EA0D7F" w:rsidRPr="43E49ABD">
        <w:rPr>
          <w:rFonts w:asciiTheme="majorBidi" w:eastAsia="Times New Roman" w:hAnsiTheme="majorBidi" w:cstheme="majorBidi"/>
          <w:kern w:val="0"/>
          <w:sz w:val="24"/>
          <w:szCs w:val="24"/>
          <w:lang w:eastAsia="et-EE"/>
          <w14:ligatures w14:val="none"/>
        </w:rPr>
        <w:t xml:space="preserve">. Selleks peab aktsiaemitent võtma järgmiseid samme: kehtestama enne valikumenetluse algust ja kohaldama kogu valikumenetluse vältel mittediskrimineerival viisil selgeid neutraalselt sõnastatud ja üheselt mõistetavaid kriteeriume, sealhulgas vabade ametikohtade teadete koostamisel, eelvaliku tegemise ja kandidaatide loetelude koostamisel ning valikukogumi koostamisel (punkt 1), ning valima kandidaadid võttes aluseks iga kandidaadi </w:t>
      </w:r>
      <w:r w:rsidR="00A4253D" w:rsidRPr="43E49ABD">
        <w:rPr>
          <w:rFonts w:asciiTheme="majorBidi" w:eastAsia="Times New Roman" w:hAnsiTheme="majorBidi" w:cstheme="majorBidi"/>
          <w:kern w:val="0"/>
          <w:sz w:val="24"/>
          <w:szCs w:val="24"/>
          <w:lang w:eastAsia="et-EE"/>
          <w14:ligatures w14:val="none"/>
        </w:rPr>
        <w:t>kvalifikatsioon</w:t>
      </w:r>
      <w:r w:rsidR="00A4253D">
        <w:rPr>
          <w:rFonts w:asciiTheme="majorBidi" w:eastAsia="Times New Roman" w:hAnsiTheme="majorBidi" w:cstheme="majorBidi"/>
          <w:kern w:val="0"/>
          <w:sz w:val="24"/>
          <w:szCs w:val="24"/>
          <w:lang w:eastAsia="et-EE"/>
          <w14:ligatures w14:val="none"/>
        </w:rPr>
        <w:t>i</w:t>
      </w:r>
      <w:r w:rsidR="00A4253D" w:rsidRPr="43E49ABD">
        <w:rPr>
          <w:rFonts w:asciiTheme="majorBidi" w:eastAsia="Times New Roman" w:hAnsiTheme="majorBidi" w:cstheme="majorBidi"/>
          <w:kern w:val="0"/>
          <w:sz w:val="24"/>
          <w:szCs w:val="24"/>
          <w:lang w:eastAsia="et-EE"/>
          <w14:ligatures w14:val="none"/>
        </w:rPr>
        <w:t xml:space="preserve"> </w:t>
      </w:r>
      <w:r w:rsidR="00EA0D7F" w:rsidRPr="43E49ABD">
        <w:rPr>
          <w:rFonts w:asciiTheme="majorBidi" w:eastAsia="Times New Roman" w:hAnsiTheme="majorBidi" w:cstheme="majorBidi"/>
          <w:kern w:val="0"/>
          <w:sz w:val="24"/>
          <w:szCs w:val="24"/>
          <w:lang w:eastAsia="et-EE"/>
          <w14:ligatures w14:val="none"/>
        </w:rPr>
        <w:t>võrdleva hinnangu (pun</w:t>
      </w:r>
      <w:r w:rsidR="002B03E2">
        <w:rPr>
          <w:rFonts w:asciiTheme="majorBidi" w:eastAsia="Times New Roman" w:hAnsiTheme="majorBidi" w:cstheme="majorBidi"/>
          <w:kern w:val="0"/>
          <w:sz w:val="24"/>
          <w:szCs w:val="24"/>
          <w:lang w:eastAsia="et-EE"/>
          <w14:ligatures w14:val="none"/>
        </w:rPr>
        <w:t>k</w:t>
      </w:r>
      <w:r w:rsidR="00EA0D7F" w:rsidRPr="43E49ABD">
        <w:rPr>
          <w:rFonts w:asciiTheme="majorBidi" w:eastAsia="Times New Roman" w:hAnsiTheme="majorBidi" w:cstheme="majorBidi"/>
          <w:kern w:val="0"/>
          <w:sz w:val="24"/>
          <w:szCs w:val="24"/>
          <w:lang w:eastAsia="et-EE"/>
          <w14:ligatures w14:val="none"/>
        </w:rPr>
        <w:t xml:space="preserve">t 2). </w:t>
      </w:r>
      <w:r w:rsidR="00FA01DF" w:rsidRPr="43E49ABD">
        <w:rPr>
          <w:rFonts w:asciiTheme="majorBidi" w:eastAsia="Times New Roman" w:hAnsiTheme="majorBidi" w:cstheme="majorBidi"/>
          <w:kern w:val="0"/>
          <w:sz w:val="24"/>
          <w:szCs w:val="24"/>
          <w:lang w:eastAsia="et-EE"/>
          <w14:ligatures w14:val="none"/>
        </w:rPr>
        <w:t>Neutraalse sõnastuse ja valikriteeriumina võiks kasutada näiteks erialast kogemust juhtival või järelevalvealasel ametikohal, rahvusvahelist kogemust, juhtimisoskust, võrgustike loomise oskust ja teadmisi mõnes asjaomases valdkonnas – näiteks rahanduses, finantsjärelevalves või personalijuhtimises.</w:t>
      </w:r>
      <w:r w:rsidR="00161AB7" w:rsidRPr="43E49ABD">
        <w:rPr>
          <w:rFonts w:asciiTheme="majorBidi" w:eastAsia="Times New Roman" w:hAnsiTheme="majorBidi" w:cstheme="majorBidi"/>
          <w:kern w:val="0"/>
          <w:sz w:val="24"/>
          <w:szCs w:val="24"/>
          <w:lang w:eastAsia="et-EE"/>
          <w14:ligatures w14:val="none"/>
        </w:rPr>
        <w:t xml:space="preserve"> Valikmenetluses peaksid selged ja läbipaistavad olema nii valikmenetluse</w:t>
      </w:r>
      <w:r w:rsidR="00F17A48" w:rsidRPr="43E49ABD">
        <w:rPr>
          <w:rFonts w:asciiTheme="majorBidi" w:eastAsia="Times New Roman" w:hAnsiTheme="majorBidi" w:cstheme="majorBidi"/>
          <w:kern w:val="0"/>
          <w:sz w:val="24"/>
          <w:szCs w:val="24"/>
          <w:lang w:eastAsia="et-EE"/>
          <w14:ligatures w14:val="none"/>
        </w:rPr>
        <w:t xml:space="preserve"> </w:t>
      </w:r>
      <w:r w:rsidR="00161AB7" w:rsidRPr="43E49ABD">
        <w:rPr>
          <w:rFonts w:asciiTheme="majorBidi" w:eastAsia="Times New Roman" w:hAnsiTheme="majorBidi" w:cstheme="majorBidi"/>
          <w:kern w:val="0"/>
          <w:sz w:val="24"/>
          <w:szCs w:val="24"/>
          <w:lang w:eastAsia="et-EE"/>
          <w14:ligatures w14:val="none"/>
        </w:rPr>
        <w:t>kriteeriumid kui ka see, kuidas neid kriteeriume kandidaatidele kohaldatakse. Selleks on soovitatav kriteeriumid paika panna juba enne valikmenetluse algust</w:t>
      </w:r>
      <w:r w:rsidR="006A2397" w:rsidRPr="43E49ABD">
        <w:rPr>
          <w:rFonts w:asciiTheme="majorBidi" w:eastAsia="Times New Roman" w:hAnsiTheme="majorBidi" w:cstheme="majorBidi"/>
          <w:kern w:val="0"/>
          <w:sz w:val="24"/>
          <w:szCs w:val="24"/>
          <w:lang w:eastAsia="et-EE"/>
          <w14:ligatures w14:val="none"/>
        </w:rPr>
        <w:t>. Samuti peaksid l</w:t>
      </w:r>
      <w:r w:rsidR="008E43B6" w:rsidRPr="43E49ABD">
        <w:rPr>
          <w:rFonts w:asciiTheme="majorBidi" w:eastAsia="Times New Roman" w:hAnsiTheme="majorBidi" w:cstheme="majorBidi"/>
          <w:kern w:val="0"/>
          <w:sz w:val="24"/>
          <w:szCs w:val="24"/>
          <w:lang w:eastAsia="et-EE"/>
          <w14:ligatures w14:val="none"/>
        </w:rPr>
        <w:t>äbipaistvad reeglid hõlmama kandidaatide otsimise staadiumit</w:t>
      </w:r>
      <w:r w:rsidR="006A2397" w:rsidRPr="43E49ABD">
        <w:rPr>
          <w:rFonts w:asciiTheme="majorBidi" w:eastAsia="Times New Roman" w:hAnsiTheme="majorBidi" w:cstheme="majorBidi"/>
          <w:kern w:val="0"/>
          <w:sz w:val="24"/>
          <w:szCs w:val="24"/>
          <w:lang w:eastAsia="et-EE"/>
          <w14:ligatures w14:val="none"/>
        </w:rPr>
        <w:t xml:space="preserve"> (nn </w:t>
      </w:r>
      <w:r w:rsidR="006A2397" w:rsidRPr="43E49ABD">
        <w:rPr>
          <w:rFonts w:asciiTheme="majorBidi" w:eastAsia="Times New Roman" w:hAnsiTheme="majorBidi" w:cstheme="majorBidi"/>
          <w:i/>
          <w:iCs/>
          <w:kern w:val="0"/>
          <w:sz w:val="24"/>
          <w:szCs w:val="24"/>
          <w:lang w:eastAsia="et-EE"/>
          <w14:ligatures w14:val="none"/>
        </w:rPr>
        <w:t xml:space="preserve">head </w:t>
      </w:r>
      <w:proofErr w:type="spellStart"/>
      <w:r w:rsidR="006A2397" w:rsidRPr="43E49ABD">
        <w:rPr>
          <w:rFonts w:asciiTheme="majorBidi" w:eastAsia="Times New Roman" w:hAnsiTheme="majorBidi" w:cstheme="majorBidi"/>
          <w:i/>
          <w:iCs/>
          <w:kern w:val="0"/>
          <w:sz w:val="24"/>
          <w:szCs w:val="24"/>
          <w:lang w:eastAsia="et-EE"/>
          <w14:ligatures w14:val="none"/>
        </w:rPr>
        <w:t>hunting</w:t>
      </w:r>
      <w:r w:rsidR="00A4253D">
        <w:rPr>
          <w:rFonts w:asciiTheme="majorBidi" w:eastAsia="Times New Roman" w:hAnsiTheme="majorBidi" w:cstheme="majorBidi"/>
          <w:i/>
          <w:iCs/>
          <w:kern w:val="0"/>
          <w:sz w:val="24"/>
          <w:szCs w:val="24"/>
          <w:lang w:eastAsia="et-EE"/>
          <w14:ligatures w14:val="none"/>
        </w:rPr>
        <w:t>-</w:t>
      </w:r>
      <w:r w:rsidR="00A4253D">
        <w:rPr>
          <w:rFonts w:asciiTheme="majorBidi" w:eastAsia="Times New Roman" w:hAnsiTheme="majorBidi" w:cstheme="majorBidi"/>
          <w:kern w:val="0"/>
          <w:sz w:val="24"/>
          <w:szCs w:val="24"/>
          <w:lang w:eastAsia="et-EE"/>
          <w14:ligatures w14:val="none"/>
        </w:rPr>
        <w:t>ut</w:t>
      </w:r>
      <w:proofErr w:type="spellEnd"/>
      <w:r w:rsidR="006A2397" w:rsidRPr="43E49ABD">
        <w:rPr>
          <w:rFonts w:asciiTheme="majorBidi" w:eastAsia="Times New Roman" w:hAnsiTheme="majorBidi" w:cstheme="majorBidi"/>
          <w:kern w:val="0"/>
          <w:sz w:val="24"/>
          <w:szCs w:val="24"/>
          <w:lang w:eastAsia="et-EE"/>
          <w14:ligatures w14:val="none"/>
        </w:rPr>
        <w:t>)</w:t>
      </w:r>
      <w:r w:rsidR="008E43B6" w:rsidRPr="43E49ABD">
        <w:rPr>
          <w:rFonts w:asciiTheme="majorBidi" w:eastAsia="Times New Roman" w:hAnsiTheme="majorBidi" w:cstheme="majorBidi"/>
          <w:kern w:val="0"/>
          <w:sz w:val="24"/>
          <w:szCs w:val="24"/>
          <w:lang w:eastAsia="et-EE"/>
          <w14:ligatures w14:val="none"/>
        </w:rPr>
        <w:t xml:space="preserve"> ja seda </w:t>
      </w:r>
      <w:r w:rsidR="00A4253D">
        <w:rPr>
          <w:rFonts w:asciiTheme="majorBidi" w:eastAsia="Times New Roman" w:hAnsiTheme="majorBidi" w:cstheme="majorBidi"/>
          <w:kern w:val="0"/>
          <w:sz w:val="24"/>
          <w:szCs w:val="24"/>
          <w:lang w:eastAsia="et-EE"/>
          <w14:ligatures w14:val="none"/>
        </w:rPr>
        <w:t xml:space="preserve">ka </w:t>
      </w:r>
      <w:r w:rsidR="008E43B6" w:rsidRPr="43E49ABD">
        <w:rPr>
          <w:rFonts w:asciiTheme="majorBidi" w:eastAsia="Times New Roman" w:hAnsiTheme="majorBidi" w:cstheme="majorBidi"/>
          <w:kern w:val="0"/>
          <w:sz w:val="24"/>
          <w:szCs w:val="24"/>
          <w:lang w:eastAsia="et-EE"/>
          <w14:ligatures w14:val="none"/>
        </w:rPr>
        <w:t xml:space="preserve">juhul kui </w:t>
      </w:r>
      <w:r w:rsidR="006A2397" w:rsidRPr="43E49ABD">
        <w:rPr>
          <w:rFonts w:asciiTheme="majorBidi" w:eastAsia="Times New Roman" w:hAnsiTheme="majorBidi" w:cstheme="majorBidi"/>
          <w:kern w:val="0"/>
          <w:sz w:val="24"/>
          <w:szCs w:val="24"/>
          <w:lang w:eastAsia="et-EE"/>
          <w14:ligatures w14:val="none"/>
        </w:rPr>
        <w:t>kandidaatide otsimist</w:t>
      </w:r>
      <w:r w:rsidR="008E43B6" w:rsidRPr="43E49ABD">
        <w:rPr>
          <w:rFonts w:asciiTheme="majorBidi" w:eastAsia="Times New Roman" w:hAnsiTheme="majorBidi" w:cstheme="majorBidi"/>
          <w:kern w:val="0"/>
          <w:sz w:val="24"/>
          <w:szCs w:val="24"/>
          <w:lang w:eastAsia="et-EE"/>
          <w14:ligatures w14:val="none"/>
        </w:rPr>
        <w:t xml:space="preserve"> viib aktsiaemitendi nimel läbi aktsiaemitendi töötaja või ko</w:t>
      </w:r>
      <w:r w:rsidR="53C5A94B" w:rsidRPr="43E49ABD">
        <w:rPr>
          <w:rFonts w:asciiTheme="majorBidi" w:eastAsia="Times New Roman" w:hAnsiTheme="majorBidi" w:cstheme="majorBidi"/>
          <w:kern w:val="0"/>
          <w:sz w:val="24"/>
          <w:szCs w:val="24"/>
          <w:lang w:eastAsia="et-EE"/>
          <w14:ligatures w14:val="none"/>
        </w:rPr>
        <w:t>l</w:t>
      </w:r>
      <w:r w:rsidR="008E43B6" w:rsidRPr="43E49ABD">
        <w:rPr>
          <w:rFonts w:asciiTheme="majorBidi" w:eastAsia="Times New Roman" w:hAnsiTheme="majorBidi" w:cstheme="majorBidi"/>
          <w:kern w:val="0"/>
          <w:sz w:val="24"/>
          <w:szCs w:val="24"/>
          <w:lang w:eastAsia="et-EE"/>
          <w14:ligatures w14:val="none"/>
        </w:rPr>
        <w:t>mas osapool (nt värbamisettevõte). Täitmaks VPTS § 135</w:t>
      </w:r>
      <w:r w:rsidR="008E43B6" w:rsidRPr="43E49ABD">
        <w:rPr>
          <w:rFonts w:asciiTheme="majorBidi" w:eastAsia="Times New Roman" w:hAnsiTheme="majorBidi" w:cstheme="majorBidi"/>
          <w:kern w:val="0"/>
          <w:sz w:val="24"/>
          <w:szCs w:val="24"/>
          <w:vertAlign w:val="superscript"/>
          <w:lang w:eastAsia="et-EE"/>
          <w14:ligatures w14:val="none"/>
        </w:rPr>
        <w:t>7</w:t>
      </w:r>
      <w:r w:rsidR="008E43B6" w:rsidRPr="43E49ABD">
        <w:rPr>
          <w:rFonts w:asciiTheme="majorBidi" w:eastAsia="Times New Roman" w:hAnsiTheme="majorBidi" w:cstheme="majorBidi"/>
          <w:kern w:val="0"/>
          <w:sz w:val="24"/>
          <w:szCs w:val="24"/>
          <w:lang w:eastAsia="et-EE"/>
          <w14:ligatures w14:val="none"/>
        </w:rPr>
        <w:t xml:space="preserve"> l</w:t>
      </w:r>
      <w:r w:rsidR="003A6C9D">
        <w:rPr>
          <w:rFonts w:asciiTheme="majorBidi" w:eastAsia="Times New Roman" w:hAnsiTheme="majorBidi" w:cstheme="majorBidi"/>
          <w:kern w:val="0"/>
          <w:sz w:val="24"/>
          <w:szCs w:val="24"/>
          <w:lang w:eastAsia="et-EE"/>
          <w14:ligatures w14:val="none"/>
        </w:rPr>
        <w:t>õigete</w:t>
      </w:r>
      <w:r w:rsidR="008E43B6" w:rsidRPr="43E49ABD">
        <w:rPr>
          <w:rFonts w:asciiTheme="majorBidi" w:eastAsia="Times New Roman" w:hAnsiTheme="majorBidi" w:cstheme="majorBidi"/>
          <w:kern w:val="0"/>
          <w:sz w:val="24"/>
          <w:szCs w:val="24"/>
          <w:lang w:eastAsia="et-EE"/>
          <w14:ligatures w14:val="none"/>
        </w:rPr>
        <w:t>st 5 ja § 135</w:t>
      </w:r>
      <w:r w:rsidR="008E43B6" w:rsidRPr="43E49ABD">
        <w:rPr>
          <w:rFonts w:asciiTheme="majorBidi" w:eastAsia="Times New Roman" w:hAnsiTheme="majorBidi" w:cstheme="majorBidi"/>
          <w:kern w:val="0"/>
          <w:sz w:val="24"/>
          <w:szCs w:val="24"/>
          <w:vertAlign w:val="superscript"/>
          <w:lang w:eastAsia="et-EE"/>
          <w14:ligatures w14:val="none"/>
        </w:rPr>
        <w:t>8</w:t>
      </w:r>
      <w:r w:rsidR="008E43B6" w:rsidRPr="43E49ABD">
        <w:rPr>
          <w:rFonts w:asciiTheme="majorBidi" w:eastAsia="Times New Roman" w:hAnsiTheme="majorBidi" w:cstheme="majorBidi"/>
          <w:kern w:val="0"/>
          <w:sz w:val="24"/>
          <w:szCs w:val="24"/>
          <w:lang w:eastAsia="et-EE"/>
          <w14:ligatures w14:val="none"/>
        </w:rPr>
        <w:t xml:space="preserve"> tulenevaid kohustusi on soovitatav kriteeriumid ja värbamismenetlus dokumenteerida.</w:t>
      </w:r>
    </w:p>
    <w:p w14:paraId="23F493B7" w14:textId="77777777" w:rsidR="004F5C55" w:rsidRPr="00CC6CE5" w:rsidRDefault="004F5C55" w:rsidP="00CD4399">
      <w:pPr>
        <w:spacing w:after="0" w:line="276" w:lineRule="auto"/>
        <w:jc w:val="lowKashida"/>
        <w:rPr>
          <w:rFonts w:asciiTheme="majorBidi" w:hAnsiTheme="majorBidi" w:cstheme="majorBidi"/>
          <w:sz w:val="24"/>
          <w:szCs w:val="24"/>
        </w:rPr>
      </w:pPr>
    </w:p>
    <w:p w14:paraId="74C4D502" w14:textId="2F753C23" w:rsidR="003A41E0" w:rsidRDefault="00B65635" w:rsidP="00A4253D">
      <w:pPr>
        <w:spacing w:after="0" w:line="276" w:lineRule="auto"/>
        <w:jc w:val="lowKashida"/>
        <w:rPr>
          <w:rFonts w:asciiTheme="majorBidi" w:eastAsia="Times New Roman" w:hAnsiTheme="majorBidi" w:cstheme="majorBidi"/>
          <w:kern w:val="0"/>
          <w:sz w:val="24"/>
          <w:szCs w:val="24"/>
          <w:lang w:eastAsia="et-EE"/>
          <w14:ligatures w14:val="none"/>
        </w:rPr>
      </w:pPr>
      <w:r w:rsidRPr="43E49ABD">
        <w:rPr>
          <w:rFonts w:asciiTheme="majorBidi" w:hAnsiTheme="majorBidi" w:cstheme="majorBidi"/>
          <w:sz w:val="24"/>
          <w:szCs w:val="24"/>
        </w:rPr>
        <w:t xml:space="preserve">Lõike 2 kohaselt kui </w:t>
      </w:r>
      <w:r w:rsidRPr="43E49ABD">
        <w:rPr>
          <w:rFonts w:asciiTheme="majorBidi" w:eastAsia="Times New Roman" w:hAnsiTheme="majorBidi" w:cstheme="majorBidi"/>
          <w:kern w:val="0"/>
          <w:sz w:val="24"/>
          <w:szCs w:val="24"/>
          <w:lang w:eastAsia="et-EE"/>
          <w14:ligatures w14:val="none"/>
        </w:rPr>
        <w:t xml:space="preserve">aktsiaemitent valib juhtorgani liikmekandidaatide vahel, kes on võrdselt kvalifitseeritud nii sobivuse, pädevuse kui ka ametialase suutlikkuse poolest, peab aktsiaemitent eelistama alaesindatud soost kandidaati. </w:t>
      </w:r>
      <w:r w:rsidR="00E6094F" w:rsidRPr="43E49ABD">
        <w:rPr>
          <w:rFonts w:asciiTheme="majorBidi" w:eastAsia="Times New Roman" w:hAnsiTheme="majorBidi" w:cstheme="majorBidi"/>
          <w:kern w:val="0"/>
          <w:sz w:val="24"/>
          <w:szCs w:val="24"/>
          <w:lang w:eastAsia="et-EE"/>
          <w14:ligatures w14:val="none"/>
        </w:rPr>
        <w:t xml:space="preserve">Käesolevas lõikes </w:t>
      </w:r>
      <w:r w:rsidR="00DB6EBA" w:rsidRPr="43E49ABD">
        <w:rPr>
          <w:rFonts w:asciiTheme="majorBidi" w:eastAsia="Times New Roman" w:hAnsiTheme="majorBidi" w:cstheme="majorBidi"/>
          <w:kern w:val="0"/>
          <w:sz w:val="24"/>
          <w:szCs w:val="24"/>
          <w:lang w:eastAsia="et-EE"/>
          <w14:ligatures w14:val="none"/>
        </w:rPr>
        <w:t xml:space="preserve">sätestatakse </w:t>
      </w:r>
      <w:r w:rsidR="0087016E" w:rsidRPr="43E49ABD">
        <w:rPr>
          <w:rFonts w:asciiTheme="majorBidi" w:eastAsia="Times New Roman" w:hAnsiTheme="majorBidi" w:cstheme="majorBidi"/>
          <w:kern w:val="0"/>
          <w:sz w:val="24"/>
          <w:szCs w:val="24"/>
          <w:lang w:eastAsia="et-EE"/>
          <w14:ligatures w14:val="none"/>
        </w:rPr>
        <w:t>võrdse kvalifikatsiooniga alaesindatud soost isiku</w:t>
      </w:r>
      <w:r w:rsidR="00E6094F" w:rsidRPr="43E49ABD">
        <w:rPr>
          <w:rFonts w:asciiTheme="majorBidi" w:eastAsia="Times New Roman" w:hAnsiTheme="majorBidi" w:cstheme="majorBidi"/>
          <w:kern w:val="0"/>
          <w:sz w:val="24"/>
          <w:szCs w:val="24"/>
          <w:lang w:eastAsia="et-EE"/>
          <w14:ligatures w14:val="none"/>
        </w:rPr>
        <w:t xml:space="preserve">te osas </w:t>
      </w:r>
      <w:r w:rsidR="00E30CFB" w:rsidRPr="43E49ABD">
        <w:rPr>
          <w:rFonts w:asciiTheme="majorBidi" w:eastAsia="Times New Roman" w:hAnsiTheme="majorBidi" w:cstheme="majorBidi"/>
          <w:kern w:val="0"/>
          <w:sz w:val="24"/>
          <w:szCs w:val="24"/>
          <w:lang w:eastAsia="et-EE"/>
          <w14:ligatures w14:val="none"/>
        </w:rPr>
        <w:t xml:space="preserve">positiivne </w:t>
      </w:r>
      <w:r w:rsidR="00800798" w:rsidRPr="43E49ABD">
        <w:rPr>
          <w:rFonts w:asciiTheme="majorBidi" w:eastAsia="Times New Roman" w:hAnsiTheme="majorBidi" w:cstheme="majorBidi"/>
          <w:kern w:val="0"/>
          <w:sz w:val="24"/>
          <w:szCs w:val="24"/>
          <w:lang w:eastAsia="et-EE"/>
          <w14:ligatures w14:val="none"/>
        </w:rPr>
        <w:t>eri</w:t>
      </w:r>
      <w:r w:rsidR="00E30CFB" w:rsidRPr="43E49ABD">
        <w:rPr>
          <w:rFonts w:asciiTheme="majorBidi" w:eastAsia="Times New Roman" w:hAnsiTheme="majorBidi" w:cstheme="majorBidi"/>
          <w:kern w:val="0"/>
          <w:sz w:val="24"/>
          <w:szCs w:val="24"/>
          <w:lang w:eastAsia="et-EE"/>
          <w14:ligatures w14:val="none"/>
        </w:rPr>
        <w:t>meede</w:t>
      </w:r>
      <w:r w:rsidR="00DB6EBA" w:rsidRPr="43E49ABD">
        <w:rPr>
          <w:rFonts w:asciiTheme="majorBidi" w:eastAsia="Times New Roman" w:hAnsiTheme="majorBidi" w:cstheme="majorBidi"/>
          <w:kern w:val="0"/>
          <w:sz w:val="24"/>
          <w:szCs w:val="24"/>
          <w:lang w:eastAsia="et-EE"/>
          <w14:ligatures w14:val="none"/>
        </w:rPr>
        <w:t xml:space="preserve">. </w:t>
      </w:r>
      <w:r w:rsidR="001F2758" w:rsidRPr="43E49ABD">
        <w:rPr>
          <w:rFonts w:asciiTheme="majorBidi" w:eastAsia="Times New Roman" w:hAnsiTheme="majorBidi" w:cstheme="majorBidi"/>
          <w:kern w:val="0"/>
          <w:sz w:val="24"/>
          <w:szCs w:val="24"/>
          <w:lang w:eastAsia="et-EE"/>
          <w14:ligatures w14:val="none"/>
        </w:rPr>
        <w:t>Taoline lähenemine baseerub EL Kohtu otsustel, milles leitakse, et teatavatel juhtudel võib töölevõtmise või edutamise puhul eelistada alaesindatud soost kandidaati tingimusel, et ta on vastassoost kandidaadiga võrdne nii sobivuse, pädevuse kui ka ametialase suutlikkuse poolest, ning et kõnealune eelistamine ei toimu automaatselt ja tingimusteta, vaid seda võidakse eirata, kui teisest soost konkreetse kandidaadi</w:t>
      </w:r>
      <w:r w:rsidR="00560762">
        <w:rPr>
          <w:rFonts w:asciiTheme="majorBidi" w:eastAsia="Times New Roman" w:hAnsiTheme="majorBidi" w:cstheme="majorBidi"/>
          <w:kern w:val="0"/>
          <w:sz w:val="24"/>
          <w:szCs w:val="24"/>
          <w:lang w:eastAsia="et-EE"/>
          <w14:ligatures w14:val="none"/>
        </w:rPr>
        <w:t xml:space="preserve"> kvalifikatsioon</w:t>
      </w:r>
      <w:r w:rsidR="001F2758" w:rsidRPr="43E49ABD">
        <w:rPr>
          <w:rFonts w:asciiTheme="majorBidi" w:eastAsia="Times New Roman" w:hAnsiTheme="majorBidi" w:cstheme="majorBidi"/>
          <w:kern w:val="0"/>
          <w:sz w:val="24"/>
          <w:szCs w:val="24"/>
          <w:lang w:eastAsia="et-EE"/>
          <w14:ligatures w14:val="none"/>
        </w:rPr>
        <w:t xml:space="preserve"> </w:t>
      </w:r>
      <w:r w:rsidR="00560762">
        <w:rPr>
          <w:rFonts w:asciiTheme="majorBidi" w:eastAsia="Times New Roman" w:hAnsiTheme="majorBidi" w:cstheme="majorBidi"/>
          <w:kern w:val="0"/>
          <w:sz w:val="24"/>
          <w:szCs w:val="24"/>
          <w:lang w:eastAsia="et-EE"/>
          <w14:ligatures w14:val="none"/>
        </w:rPr>
        <w:t>kallutab</w:t>
      </w:r>
      <w:r w:rsidR="00560762" w:rsidRPr="43E49ABD">
        <w:rPr>
          <w:rFonts w:asciiTheme="majorBidi" w:eastAsia="Times New Roman" w:hAnsiTheme="majorBidi" w:cstheme="majorBidi"/>
          <w:kern w:val="0"/>
          <w:sz w:val="24"/>
          <w:szCs w:val="24"/>
          <w:lang w:eastAsia="et-EE"/>
          <w14:ligatures w14:val="none"/>
        </w:rPr>
        <w:t xml:space="preserve"> </w:t>
      </w:r>
      <w:r w:rsidR="001F2758" w:rsidRPr="43E49ABD">
        <w:rPr>
          <w:rFonts w:asciiTheme="majorBidi" w:eastAsia="Times New Roman" w:hAnsiTheme="majorBidi" w:cstheme="majorBidi"/>
          <w:kern w:val="0"/>
          <w:sz w:val="24"/>
          <w:szCs w:val="24"/>
          <w:lang w:eastAsia="et-EE"/>
          <w14:ligatures w14:val="none"/>
        </w:rPr>
        <w:t>tulemuse selle kandidaadi kasuks, ning et iga kandidaati tuleb objektiivselt hinnata, kohaldades konkreetsete kandidaatide suhtes kõiki valikukriteeriume.</w:t>
      </w:r>
      <w:r w:rsidR="001F2758" w:rsidRPr="43E49ABD">
        <w:rPr>
          <w:rStyle w:val="Allmrkuseviide"/>
          <w:rFonts w:asciiTheme="majorBidi" w:eastAsia="Times New Roman" w:hAnsiTheme="majorBidi" w:cstheme="majorBidi"/>
          <w:kern w:val="0"/>
          <w:sz w:val="24"/>
          <w:szCs w:val="24"/>
          <w:lang w:eastAsia="et-EE"/>
          <w14:ligatures w14:val="none"/>
        </w:rPr>
        <w:footnoteReference w:id="24"/>
      </w:r>
      <w:r w:rsidR="0092308C" w:rsidRPr="43E49ABD">
        <w:rPr>
          <w:rFonts w:asciiTheme="majorBidi" w:eastAsia="Times New Roman" w:hAnsiTheme="majorBidi" w:cstheme="majorBidi"/>
          <w:kern w:val="0"/>
          <w:sz w:val="24"/>
          <w:szCs w:val="24"/>
          <w:lang w:eastAsia="et-EE"/>
          <w14:ligatures w14:val="none"/>
        </w:rPr>
        <w:t xml:space="preserve"> </w:t>
      </w:r>
      <w:r w:rsidR="003A41E0" w:rsidRPr="43E49ABD">
        <w:rPr>
          <w:rFonts w:asciiTheme="majorBidi" w:eastAsia="Times New Roman" w:hAnsiTheme="majorBidi" w:cstheme="majorBidi"/>
          <w:kern w:val="0"/>
          <w:sz w:val="24"/>
          <w:szCs w:val="24"/>
          <w:lang w:eastAsia="et-EE"/>
          <w14:ligatures w14:val="none"/>
        </w:rPr>
        <w:t xml:space="preserve">Eestis on </w:t>
      </w:r>
      <w:r w:rsidR="000B4AB6">
        <w:rPr>
          <w:rFonts w:asciiTheme="majorBidi" w:eastAsia="Times New Roman" w:hAnsiTheme="majorBidi" w:cstheme="majorBidi"/>
          <w:kern w:val="0"/>
          <w:sz w:val="24"/>
          <w:szCs w:val="24"/>
          <w:lang w:eastAsia="et-EE"/>
          <w14:ligatures w14:val="none"/>
        </w:rPr>
        <w:t xml:space="preserve">soolise võrdõiguslikkuse seaduse (edaspidi </w:t>
      </w:r>
      <w:proofErr w:type="spellStart"/>
      <w:r w:rsidR="003A41E0" w:rsidRPr="00695F33">
        <w:rPr>
          <w:rFonts w:asciiTheme="majorBidi" w:eastAsia="Times New Roman" w:hAnsiTheme="majorBidi" w:cstheme="majorBidi"/>
          <w:i/>
          <w:iCs/>
          <w:kern w:val="0"/>
          <w:sz w:val="24"/>
          <w:szCs w:val="24"/>
          <w:lang w:eastAsia="et-EE"/>
          <w14:ligatures w14:val="none"/>
        </w:rPr>
        <w:t>SoVS</w:t>
      </w:r>
      <w:proofErr w:type="spellEnd"/>
      <w:r w:rsidR="000B4AB6">
        <w:rPr>
          <w:rFonts w:asciiTheme="majorBidi" w:eastAsia="Times New Roman" w:hAnsiTheme="majorBidi" w:cstheme="majorBidi"/>
          <w:kern w:val="0"/>
          <w:sz w:val="24"/>
          <w:szCs w:val="24"/>
          <w:lang w:eastAsia="et-EE"/>
          <w14:ligatures w14:val="none"/>
        </w:rPr>
        <w:t>)</w:t>
      </w:r>
      <w:r w:rsidR="003A41E0" w:rsidRPr="43E49ABD">
        <w:rPr>
          <w:rFonts w:asciiTheme="majorBidi" w:eastAsia="Times New Roman" w:hAnsiTheme="majorBidi" w:cstheme="majorBidi"/>
          <w:kern w:val="0"/>
          <w:sz w:val="24"/>
          <w:szCs w:val="24"/>
          <w:lang w:eastAsia="et-EE"/>
          <w14:ligatures w14:val="none"/>
        </w:rPr>
        <w:t xml:space="preserve"> kohaselt diskrimineerimine keelatud kõigis eluvaldkondades, välja arvatud juhul, kui kasutatakse spetsiaalseid meetmeid soolise võrdõiguslikkuse edendamiseks. Need erimeetmed võivad anda eeliseid alaesindatud soole või vähendada soolist ebavõrdsust. Taoline erimeede peaks olema ajutise iseloomuga</w:t>
      </w:r>
      <w:r w:rsidR="00CD7CEF">
        <w:rPr>
          <w:rFonts w:asciiTheme="majorBidi" w:eastAsia="Times New Roman" w:hAnsiTheme="majorBidi" w:cstheme="majorBidi"/>
          <w:kern w:val="0"/>
          <w:sz w:val="24"/>
          <w:szCs w:val="24"/>
          <w:lang w:eastAsia="et-EE"/>
          <w14:ligatures w14:val="none"/>
        </w:rPr>
        <w:t xml:space="preserve">. </w:t>
      </w:r>
      <w:r w:rsidR="00560762">
        <w:rPr>
          <w:rFonts w:asciiTheme="majorBidi" w:eastAsia="Times New Roman" w:hAnsiTheme="majorBidi" w:cstheme="majorBidi"/>
          <w:kern w:val="0"/>
          <w:sz w:val="24"/>
          <w:szCs w:val="24"/>
          <w:lang w:eastAsia="et-EE"/>
          <w14:ligatures w14:val="none"/>
        </w:rPr>
        <w:t xml:space="preserve">Eelnõu aluseks olev direktiiv, sh </w:t>
      </w:r>
      <w:r w:rsidR="00560762">
        <w:rPr>
          <w:rFonts w:asciiTheme="majorBidi" w:eastAsia="Times New Roman" w:hAnsiTheme="majorBidi" w:cstheme="majorBidi"/>
          <w:sz w:val="24"/>
          <w:szCs w:val="24"/>
          <w:lang w:eastAsia="et-EE"/>
        </w:rPr>
        <w:t>k</w:t>
      </w:r>
      <w:r w:rsidR="003A41E0" w:rsidRPr="43E49ABD">
        <w:rPr>
          <w:rFonts w:asciiTheme="majorBidi" w:eastAsia="Times New Roman" w:hAnsiTheme="majorBidi" w:cstheme="majorBidi"/>
          <w:kern w:val="0"/>
          <w:sz w:val="24"/>
          <w:szCs w:val="24"/>
          <w:lang w:eastAsia="et-EE"/>
          <w14:ligatures w14:val="none"/>
        </w:rPr>
        <w:t xml:space="preserve">äesolev </w:t>
      </w:r>
      <w:r w:rsidR="00560762">
        <w:rPr>
          <w:rFonts w:asciiTheme="majorBidi" w:eastAsia="Times New Roman" w:hAnsiTheme="majorBidi" w:cstheme="majorBidi"/>
          <w:kern w:val="0"/>
          <w:sz w:val="24"/>
          <w:szCs w:val="24"/>
          <w:lang w:eastAsia="et-EE"/>
          <w14:ligatures w14:val="none"/>
        </w:rPr>
        <w:t xml:space="preserve">lõige </w:t>
      </w:r>
      <w:r w:rsidR="003A41E0" w:rsidRPr="43E49ABD">
        <w:rPr>
          <w:rFonts w:asciiTheme="majorBidi" w:eastAsia="Times New Roman" w:hAnsiTheme="majorBidi" w:cstheme="majorBidi"/>
          <w:kern w:val="0"/>
          <w:sz w:val="24"/>
          <w:szCs w:val="24"/>
          <w:lang w:eastAsia="et-EE"/>
          <w14:ligatures w14:val="none"/>
        </w:rPr>
        <w:t>2</w:t>
      </w:r>
      <w:r w:rsidR="00560762">
        <w:rPr>
          <w:rFonts w:asciiTheme="majorBidi" w:eastAsia="Times New Roman" w:hAnsiTheme="majorBidi" w:cstheme="majorBidi"/>
          <w:kern w:val="0"/>
          <w:sz w:val="24"/>
          <w:szCs w:val="24"/>
          <w:lang w:eastAsia="et-EE"/>
          <w14:ligatures w14:val="none"/>
        </w:rPr>
        <w:t>,</w:t>
      </w:r>
      <w:r w:rsidR="003A41E0" w:rsidRPr="43E49ABD">
        <w:rPr>
          <w:rFonts w:asciiTheme="majorBidi" w:eastAsia="Times New Roman" w:hAnsiTheme="majorBidi" w:cstheme="majorBidi"/>
          <w:kern w:val="0"/>
          <w:sz w:val="24"/>
          <w:szCs w:val="24"/>
          <w:lang w:eastAsia="et-EE"/>
          <w14:ligatures w14:val="none"/>
        </w:rPr>
        <w:t xml:space="preserve"> ongi </w:t>
      </w:r>
      <w:r w:rsidR="00560762">
        <w:rPr>
          <w:rFonts w:asciiTheme="majorBidi" w:eastAsia="Times New Roman" w:hAnsiTheme="majorBidi" w:cstheme="majorBidi"/>
          <w:kern w:val="0"/>
          <w:sz w:val="24"/>
          <w:szCs w:val="24"/>
          <w:lang w:eastAsia="et-EE"/>
          <w14:ligatures w14:val="none"/>
        </w:rPr>
        <w:t xml:space="preserve">taoline </w:t>
      </w:r>
      <w:r w:rsidR="003A41E0" w:rsidRPr="43E49ABD">
        <w:rPr>
          <w:rFonts w:asciiTheme="majorBidi" w:eastAsia="Times New Roman" w:hAnsiTheme="majorBidi" w:cstheme="majorBidi"/>
          <w:kern w:val="0"/>
          <w:sz w:val="24"/>
          <w:szCs w:val="24"/>
          <w:lang w:eastAsia="et-EE"/>
          <w14:ligatures w14:val="none"/>
        </w:rPr>
        <w:t>ajuti</w:t>
      </w:r>
      <w:r w:rsidR="00560762">
        <w:rPr>
          <w:rFonts w:asciiTheme="majorBidi" w:eastAsia="Times New Roman" w:hAnsiTheme="majorBidi" w:cstheme="majorBidi"/>
          <w:kern w:val="0"/>
          <w:sz w:val="24"/>
          <w:szCs w:val="24"/>
          <w:lang w:eastAsia="et-EE"/>
          <w14:ligatures w14:val="none"/>
        </w:rPr>
        <w:t>n</w:t>
      </w:r>
      <w:r w:rsidR="003A41E0" w:rsidRPr="43E49ABD">
        <w:rPr>
          <w:rFonts w:asciiTheme="majorBidi" w:eastAsia="Times New Roman" w:hAnsiTheme="majorBidi" w:cstheme="majorBidi"/>
          <w:kern w:val="0"/>
          <w:sz w:val="24"/>
          <w:szCs w:val="24"/>
          <w:lang w:eastAsia="et-EE"/>
          <w14:ligatures w14:val="none"/>
        </w:rPr>
        <w:t>e positiiv</w:t>
      </w:r>
      <w:r w:rsidR="00560762">
        <w:rPr>
          <w:rFonts w:asciiTheme="majorBidi" w:eastAsia="Times New Roman" w:hAnsiTheme="majorBidi" w:cstheme="majorBidi"/>
          <w:kern w:val="0"/>
          <w:sz w:val="24"/>
          <w:szCs w:val="24"/>
          <w:lang w:eastAsia="et-EE"/>
          <w14:ligatures w14:val="none"/>
        </w:rPr>
        <w:t>n</w:t>
      </w:r>
      <w:r w:rsidR="003A41E0" w:rsidRPr="43E49ABD">
        <w:rPr>
          <w:rFonts w:asciiTheme="majorBidi" w:eastAsia="Times New Roman" w:hAnsiTheme="majorBidi" w:cstheme="majorBidi"/>
          <w:kern w:val="0"/>
          <w:sz w:val="24"/>
          <w:szCs w:val="24"/>
          <w:lang w:eastAsia="et-EE"/>
          <w14:ligatures w14:val="none"/>
        </w:rPr>
        <w:t>e erimee</w:t>
      </w:r>
      <w:r w:rsidR="00560762">
        <w:rPr>
          <w:rFonts w:asciiTheme="majorBidi" w:eastAsia="Times New Roman" w:hAnsiTheme="majorBidi" w:cstheme="majorBidi"/>
          <w:kern w:val="0"/>
          <w:sz w:val="24"/>
          <w:szCs w:val="24"/>
          <w:lang w:eastAsia="et-EE"/>
          <w14:ligatures w14:val="none"/>
        </w:rPr>
        <w:t>de</w:t>
      </w:r>
      <w:r w:rsidR="003A41E0" w:rsidRPr="43E49ABD">
        <w:rPr>
          <w:rFonts w:asciiTheme="majorBidi" w:eastAsia="Times New Roman" w:hAnsiTheme="majorBidi" w:cstheme="majorBidi"/>
          <w:kern w:val="0"/>
          <w:sz w:val="24"/>
          <w:szCs w:val="24"/>
          <w:lang w:eastAsia="et-EE"/>
          <w14:ligatures w14:val="none"/>
        </w:rPr>
        <w:t>, mis annab alaesindatud soost kandidaatidele teatud eelise.</w:t>
      </w:r>
    </w:p>
    <w:p w14:paraId="6E4077B3" w14:textId="77777777" w:rsidR="0092308C" w:rsidRPr="00CC6CE5" w:rsidRDefault="0092308C"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78578BC4" w14:textId="489B8C8F" w:rsidR="0092308C" w:rsidRDefault="009B31A1" w:rsidP="00CD4399">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 xml:space="preserve">Oluline on märkida, et käesolev lõige 2 ei kohaldu </w:t>
      </w:r>
      <w:r w:rsidR="000B4AB6">
        <w:rPr>
          <w:rFonts w:asciiTheme="majorBidi" w:eastAsia="Times New Roman" w:hAnsiTheme="majorBidi" w:cstheme="majorBidi"/>
          <w:kern w:val="0"/>
          <w:sz w:val="24"/>
          <w:szCs w:val="24"/>
          <w:lang w:eastAsia="et-EE"/>
          <w14:ligatures w14:val="none"/>
        </w:rPr>
        <w:t>äriseadustiku</w:t>
      </w:r>
      <w:r w:rsidRPr="00CC6CE5">
        <w:rPr>
          <w:rFonts w:asciiTheme="majorBidi" w:eastAsia="Times New Roman" w:hAnsiTheme="majorBidi" w:cstheme="majorBidi"/>
          <w:kern w:val="0"/>
          <w:sz w:val="24"/>
          <w:szCs w:val="24"/>
          <w:lang w:eastAsia="et-EE"/>
          <w14:ligatures w14:val="none"/>
        </w:rPr>
        <w:t xml:space="preserve"> § 310 kohase asendusliikme määramisele kuna </w:t>
      </w:r>
      <w:r w:rsidR="00A4253D">
        <w:rPr>
          <w:rFonts w:asciiTheme="majorBidi" w:eastAsia="Times New Roman" w:hAnsiTheme="majorBidi" w:cstheme="majorBidi"/>
          <w:kern w:val="0"/>
          <w:sz w:val="24"/>
          <w:szCs w:val="24"/>
          <w:lang w:eastAsia="et-EE"/>
          <w14:ligatures w14:val="none"/>
        </w:rPr>
        <w:t xml:space="preserve">asendusliikme näol on </w:t>
      </w:r>
      <w:r w:rsidRPr="00CC6CE5">
        <w:rPr>
          <w:rFonts w:asciiTheme="majorBidi" w:eastAsia="Times New Roman" w:hAnsiTheme="majorBidi" w:cstheme="majorBidi"/>
          <w:kern w:val="0"/>
          <w:sz w:val="24"/>
          <w:szCs w:val="24"/>
          <w:lang w:eastAsia="et-EE"/>
          <w14:ligatures w14:val="none"/>
        </w:rPr>
        <w:t>tegemist ajutise meetmega ning asendusliikmed ei kuulu direktiivi reguleerimisalasse.</w:t>
      </w:r>
      <w:r w:rsidR="0092308C" w:rsidRPr="00CC6CE5">
        <w:rPr>
          <w:rFonts w:asciiTheme="majorBidi" w:eastAsia="Times New Roman" w:hAnsiTheme="majorBidi" w:cstheme="majorBidi"/>
          <w:kern w:val="0"/>
          <w:sz w:val="24"/>
          <w:szCs w:val="24"/>
          <w:lang w:eastAsia="et-EE"/>
          <w14:ligatures w14:val="none"/>
        </w:rPr>
        <w:t xml:space="preserve"> </w:t>
      </w:r>
    </w:p>
    <w:p w14:paraId="1A867740" w14:textId="77777777" w:rsidR="00A4253D" w:rsidRPr="00CC6CE5" w:rsidRDefault="00A4253D"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3C68DBC8" w14:textId="189C6A7D" w:rsidR="004432FF" w:rsidRPr="00CC6CE5" w:rsidRDefault="00CD4389" w:rsidP="002506AB">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Lõike 3 kohaselt on käesoleva lõikega 2 vastuolus tehtud otsus tühine</w:t>
      </w:r>
      <w:r w:rsidR="004432FF" w:rsidRPr="00CC6CE5">
        <w:rPr>
          <w:rFonts w:asciiTheme="majorBidi" w:eastAsia="Times New Roman" w:hAnsiTheme="majorBidi" w:cstheme="majorBidi"/>
          <w:kern w:val="0"/>
          <w:sz w:val="24"/>
          <w:szCs w:val="24"/>
          <w:lang w:eastAsia="et-EE"/>
          <w14:ligatures w14:val="none"/>
        </w:rPr>
        <w:t>.</w:t>
      </w:r>
      <w:r w:rsidR="007E6433" w:rsidRPr="00CC6CE5">
        <w:rPr>
          <w:rFonts w:asciiTheme="majorBidi" w:eastAsia="Times New Roman" w:hAnsiTheme="majorBidi" w:cstheme="majorBidi"/>
          <w:kern w:val="0"/>
          <w:sz w:val="24"/>
          <w:szCs w:val="24"/>
          <w:lang w:eastAsia="et-EE"/>
          <w14:ligatures w14:val="none"/>
        </w:rPr>
        <w:t xml:space="preserve"> </w:t>
      </w:r>
      <w:r w:rsidR="002506AB">
        <w:rPr>
          <w:rFonts w:asciiTheme="majorBidi" w:eastAsia="Times New Roman" w:hAnsiTheme="majorBidi" w:cstheme="majorBidi"/>
          <w:kern w:val="0"/>
          <w:sz w:val="24"/>
          <w:szCs w:val="24"/>
          <w:lang w:eastAsia="et-EE"/>
          <w14:ligatures w14:val="none"/>
        </w:rPr>
        <w:t xml:space="preserve">Seega </w:t>
      </w:r>
      <w:r w:rsidR="007E6433" w:rsidRPr="00CC6CE5">
        <w:rPr>
          <w:rFonts w:asciiTheme="majorBidi" w:eastAsia="Times New Roman" w:hAnsiTheme="majorBidi" w:cstheme="majorBidi"/>
          <w:kern w:val="0"/>
          <w:sz w:val="24"/>
          <w:szCs w:val="24"/>
          <w:lang w:eastAsia="et-EE"/>
          <w14:ligatures w14:val="none"/>
        </w:rPr>
        <w:t>sätestatakse VPTS-</w:t>
      </w:r>
      <w:proofErr w:type="spellStart"/>
      <w:r w:rsidR="007E6433" w:rsidRPr="00CC6CE5">
        <w:rPr>
          <w:rFonts w:asciiTheme="majorBidi" w:eastAsia="Times New Roman" w:hAnsiTheme="majorBidi" w:cstheme="majorBidi"/>
          <w:kern w:val="0"/>
          <w:sz w:val="24"/>
          <w:szCs w:val="24"/>
          <w:lang w:eastAsia="et-EE"/>
          <w14:ligatures w14:val="none"/>
        </w:rPr>
        <w:t>is</w:t>
      </w:r>
      <w:proofErr w:type="spellEnd"/>
      <w:r w:rsidR="007E6433" w:rsidRPr="00CC6CE5">
        <w:rPr>
          <w:rFonts w:asciiTheme="majorBidi" w:eastAsia="Times New Roman" w:hAnsiTheme="majorBidi" w:cstheme="majorBidi"/>
          <w:kern w:val="0"/>
          <w:sz w:val="24"/>
          <w:szCs w:val="24"/>
          <w:lang w:eastAsia="et-EE"/>
          <w14:ligatures w14:val="none"/>
        </w:rPr>
        <w:t xml:space="preserve"> </w:t>
      </w:r>
      <w:r w:rsidR="00D23496" w:rsidRPr="00CC6CE5">
        <w:rPr>
          <w:rFonts w:asciiTheme="majorBidi" w:eastAsia="Times New Roman" w:hAnsiTheme="majorBidi" w:cstheme="majorBidi"/>
          <w:kern w:val="0"/>
          <w:sz w:val="24"/>
          <w:szCs w:val="24"/>
          <w:lang w:eastAsia="et-EE"/>
          <w14:ligatures w14:val="none"/>
        </w:rPr>
        <w:t xml:space="preserve">aktsiaemitendi organi </w:t>
      </w:r>
      <w:r w:rsidR="003D5705" w:rsidRPr="00CC6CE5">
        <w:rPr>
          <w:rFonts w:asciiTheme="majorBidi" w:eastAsia="Times New Roman" w:hAnsiTheme="majorBidi" w:cstheme="majorBidi"/>
          <w:kern w:val="0"/>
          <w:sz w:val="24"/>
          <w:szCs w:val="24"/>
          <w:lang w:eastAsia="et-EE"/>
          <w14:ligatures w14:val="none"/>
        </w:rPr>
        <w:t xml:space="preserve">otsuse tühisuse </w:t>
      </w:r>
      <w:r w:rsidR="007E6433" w:rsidRPr="00CC6CE5">
        <w:rPr>
          <w:rFonts w:asciiTheme="majorBidi" w:eastAsia="Times New Roman" w:hAnsiTheme="majorBidi" w:cstheme="majorBidi"/>
          <w:kern w:val="0"/>
          <w:sz w:val="24"/>
          <w:szCs w:val="24"/>
          <w:lang w:eastAsia="et-EE"/>
          <w14:ligatures w14:val="none"/>
        </w:rPr>
        <w:t>erijuht kui aktsiaemitendi üldkoosolek või nõukogu rikub § 135</w:t>
      </w:r>
      <w:r w:rsidR="007E6433" w:rsidRPr="00CC6CE5">
        <w:rPr>
          <w:rFonts w:asciiTheme="majorBidi" w:eastAsia="Times New Roman" w:hAnsiTheme="majorBidi" w:cstheme="majorBidi"/>
          <w:kern w:val="0"/>
          <w:sz w:val="24"/>
          <w:szCs w:val="24"/>
          <w:vertAlign w:val="superscript"/>
          <w:lang w:eastAsia="et-EE"/>
          <w14:ligatures w14:val="none"/>
        </w:rPr>
        <w:t>7</w:t>
      </w:r>
      <w:r w:rsidR="007E6433" w:rsidRPr="00CC6CE5">
        <w:rPr>
          <w:rFonts w:asciiTheme="majorBidi" w:eastAsia="Times New Roman" w:hAnsiTheme="majorBidi" w:cstheme="majorBidi"/>
          <w:kern w:val="0"/>
          <w:sz w:val="24"/>
          <w:szCs w:val="24"/>
          <w:lang w:eastAsia="et-EE"/>
          <w14:ligatures w14:val="none"/>
        </w:rPr>
        <w:t xml:space="preserve"> lõik</w:t>
      </w:r>
      <w:r w:rsidR="00C63285" w:rsidRPr="00CC6CE5">
        <w:rPr>
          <w:rFonts w:asciiTheme="majorBidi" w:eastAsia="Times New Roman" w:hAnsiTheme="majorBidi" w:cstheme="majorBidi"/>
          <w:kern w:val="0"/>
          <w:sz w:val="24"/>
          <w:szCs w:val="24"/>
          <w:lang w:eastAsia="et-EE"/>
          <w14:ligatures w14:val="none"/>
        </w:rPr>
        <w:t xml:space="preserve">est </w:t>
      </w:r>
      <w:r w:rsidR="007E6433" w:rsidRPr="00CC6CE5">
        <w:rPr>
          <w:rFonts w:asciiTheme="majorBidi" w:eastAsia="Times New Roman" w:hAnsiTheme="majorBidi" w:cstheme="majorBidi"/>
          <w:kern w:val="0"/>
          <w:sz w:val="24"/>
          <w:szCs w:val="24"/>
          <w:lang w:eastAsia="et-EE"/>
          <w14:ligatures w14:val="none"/>
        </w:rPr>
        <w:t xml:space="preserve">2 tulenevat </w:t>
      </w:r>
      <w:r w:rsidR="000D1706" w:rsidRPr="00CC6CE5">
        <w:rPr>
          <w:rFonts w:asciiTheme="majorBidi" w:eastAsia="Times New Roman" w:hAnsiTheme="majorBidi" w:cstheme="majorBidi"/>
          <w:kern w:val="0"/>
          <w:sz w:val="24"/>
          <w:szCs w:val="24"/>
          <w:lang w:eastAsia="et-EE"/>
          <w14:ligatures w14:val="none"/>
        </w:rPr>
        <w:t xml:space="preserve">alaesindatud soost isiku </w:t>
      </w:r>
      <w:r w:rsidR="00800798" w:rsidRPr="00CC6CE5">
        <w:rPr>
          <w:rFonts w:asciiTheme="majorBidi" w:eastAsia="Times New Roman" w:hAnsiTheme="majorBidi" w:cstheme="majorBidi"/>
          <w:kern w:val="0"/>
          <w:sz w:val="24"/>
          <w:szCs w:val="24"/>
          <w:lang w:eastAsia="et-EE"/>
          <w14:ligatures w14:val="none"/>
        </w:rPr>
        <w:t>positiivse erimeetme rakendamise</w:t>
      </w:r>
      <w:r w:rsidR="007E6433" w:rsidRPr="00CC6CE5">
        <w:rPr>
          <w:rFonts w:asciiTheme="majorBidi" w:eastAsia="Times New Roman" w:hAnsiTheme="majorBidi" w:cstheme="majorBidi"/>
          <w:kern w:val="0"/>
          <w:sz w:val="24"/>
          <w:szCs w:val="24"/>
          <w:lang w:eastAsia="et-EE"/>
          <w14:ligatures w14:val="none"/>
        </w:rPr>
        <w:t xml:space="preserve"> </w:t>
      </w:r>
      <w:r w:rsidR="00793473">
        <w:rPr>
          <w:rFonts w:asciiTheme="majorBidi" w:eastAsia="Times New Roman" w:hAnsiTheme="majorBidi" w:cstheme="majorBidi"/>
          <w:kern w:val="0"/>
          <w:sz w:val="24"/>
          <w:szCs w:val="24"/>
          <w:lang w:eastAsia="et-EE"/>
          <w14:ligatures w14:val="none"/>
        </w:rPr>
        <w:t>kohustust</w:t>
      </w:r>
      <w:r w:rsidR="007E6433" w:rsidRPr="00CC6CE5">
        <w:rPr>
          <w:rFonts w:asciiTheme="majorBidi" w:eastAsia="Times New Roman" w:hAnsiTheme="majorBidi" w:cstheme="majorBidi"/>
          <w:kern w:val="0"/>
          <w:sz w:val="24"/>
          <w:szCs w:val="24"/>
          <w:lang w:eastAsia="et-EE"/>
          <w14:ligatures w14:val="none"/>
        </w:rPr>
        <w:t>.</w:t>
      </w:r>
      <w:r w:rsidR="002506AB">
        <w:rPr>
          <w:rFonts w:asciiTheme="majorBidi" w:eastAsia="Times New Roman" w:hAnsiTheme="majorBidi" w:cstheme="majorBidi"/>
          <w:kern w:val="0"/>
          <w:sz w:val="24"/>
          <w:szCs w:val="24"/>
          <w:lang w:eastAsia="et-EE"/>
          <w14:ligatures w14:val="none"/>
        </w:rPr>
        <w:t xml:space="preserve"> Samas täpsustatakse, et </w:t>
      </w:r>
      <w:r w:rsidR="002506AB" w:rsidRPr="00CC6CE5">
        <w:rPr>
          <w:rFonts w:asciiTheme="majorBidi" w:eastAsia="Times New Roman" w:hAnsiTheme="majorBidi" w:cstheme="majorBidi"/>
          <w:kern w:val="0"/>
          <w:sz w:val="24"/>
          <w:szCs w:val="24"/>
          <w:lang w:eastAsia="et-EE"/>
          <w14:ligatures w14:val="none"/>
        </w:rPr>
        <w:t>positiivse</w:t>
      </w:r>
      <w:r w:rsidR="00793473">
        <w:rPr>
          <w:rFonts w:asciiTheme="majorBidi" w:eastAsia="Times New Roman" w:hAnsiTheme="majorBidi" w:cstheme="majorBidi"/>
          <w:kern w:val="0"/>
          <w:sz w:val="24"/>
          <w:szCs w:val="24"/>
          <w:lang w:eastAsia="et-EE"/>
          <w14:ligatures w14:val="none"/>
        </w:rPr>
        <w:t xml:space="preserve"> </w:t>
      </w:r>
      <w:r w:rsidR="002506AB" w:rsidRPr="00CC6CE5">
        <w:rPr>
          <w:rFonts w:asciiTheme="majorBidi" w:eastAsia="Times New Roman" w:hAnsiTheme="majorBidi" w:cstheme="majorBidi"/>
          <w:kern w:val="0"/>
          <w:sz w:val="24"/>
          <w:szCs w:val="24"/>
          <w:lang w:eastAsia="et-EE"/>
          <w14:ligatures w14:val="none"/>
        </w:rPr>
        <w:t xml:space="preserve">erimeetme rakendamise kohustust </w:t>
      </w:r>
      <w:r w:rsidR="002506AB">
        <w:rPr>
          <w:rFonts w:asciiTheme="majorBidi" w:eastAsia="Times New Roman" w:hAnsiTheme="majorBidi" w:cstheme="majorBidi"/>
          <w:kern w:val="0"/>
          <w:sz w:val="24"/>
          <w:szCs w:val="24"/>
          <w:lang w:eastAsia="et-EE"/>
          <w14:ligatures w14:val="none"/>
        </w:rPr>
        <w:t>ei pea täitma ja positiivse esimeetmega vastuolus otsus ei ole tühine</w:t>
      </w:r>
      <w:r w:rsidR="002506AB" w:rsidRPr="00CC6CE5">
        <w:rPr>
          <w:rFonts w:asciiTheme="majorBidi" w:eastAsia="Times New Roman" w:hAnsiTheme="majorBidi" w:cstheme="majorBidi"/>
          <w:kern w:val="0"/>
          <w:sz w:val="24"/>
          <w:szCs w:val="24"/>
          <w:lang w:eastAsia="et-EE"/>
          <w14:ligatures w14:val="none"/>
        </w:rPr>
        <w:t>, kui esineb suurema õigusliku kaaluga põhjuseid, nagu muu mitmekesisuspoliitika elluviimine, millele tuginetakse objektiivse hindamise raames ja mis võtab arvesse vastassoost kandidaadi konkreetset olukorda ning mis põhineb mittediskrimineerivatel kriteeriumidel, kallutavad tulemuse teisest soost kandidaadi kasuks. Käesolevaga sätestatud meetme kohaldamise välistamine peaks jääma siiski erandlikuks ja põhinema üksikjuhtumipõhisel hindamisel ning see peaks olema nõuetekohaselt põhjendatud objektiivsete kriteeriumidega, mis ei tohiks olla ühelgi juhul alaesindatud soo suhtes diskrimineerivad.</w:t>
      </w:r>
      <w:r w:rsidR="004432FF" w:rsidRPr="00CC6CE5">
        <w:rPr>
          <w:rFonts w:asciiTheme="majorBidi" w:eastAsia="Times New Roman" w:hAnsiTheme="majorBidi" w:cstheme="majorBidi"/>
          <w:kern w:val="0"/>
          <w:sz w:val="24"/>
          <w:szCs w:val="24"/>
          <w:lang w:eastAsia="et-EE"/>
          <w14:ligatures w14:val="none"/>
        </w:rPr>
        <w:t xml:space="preserve"> </w:t>
      </w:r>
      <w:r w:rsidR="007E6433" w:rsidRPr="00CC6CE5">
        <w:rPr>
          <w:rFonts w:asciiTheme="majorBidi" w:eastAsia="Times New Roman" w:hAnsiTheme="majorBidi" w:cstheme="majorBidi"/>
          <w:kern w:val="0"/>
          <w:sz w:val="24"/>
          <w:szCs w:val="24"/>
          <w:lang w:eastAsia="et-EE"/>
          <w14:ligatures w14:val="none"/>
        </w:rPr>
        <w:t>Juhul kui alaesindatud soost isik leiab, et VPTS § 135</w:t>
      </w:r>
      <w:r w:rsidR="007E6433" w:rsidRPr="00CC6CE5">
        <w:rPr>
          <w:rFonts w:asciiTheme="majorBidi" w:eastAsia="Times New Roman" w:hAnsiTheme="majorBidi" w:cstheme="majorBidi"/>
          <w:kern w:val="0"/>
          <w:sz w:val="24"/>
          <w:szCs w:val="24"/>
          <w:vertAlign w:val="superscript"/>
          <w:lang w:eastAsia="et-EE"/>
          <w14:ligatures w14:val="none"/>
        </w:rPr>
        <w:t>7</w:t>
      </w:r>
      <w:r w:rsidR="007E6433" w:rsidRPr="00CC6CE5">
        <w:rPr>
          <w:rFonts w:asciiTheme="majorBidi" w:eastAsia="Times New Roman" w:hAnsiTheme="majorBidi" w:cstheme="majorBidi"/>
          <w:kern w:val="0"/>
          <w:sz w:val="24"/>
          <w:szCs w:val="24"/>
          <w:lang w:eastAsia="et-EE"/>
          <w14:ligatures w14:val="none"/>
        </w:rPr>
        <w:t xml:space="preserve"> l</w:t>
      </w:r>
      <w:r w:rsidR="00844AA9">
        <w:rPr>
          <w:rFonts w:asciiTheme="majorBidi" w:eastAsia="Times New Roman" w:hAnsiTheme="majorBidi" w:cstheme="majorBidi"/>
          <w:kern w:val="0"/>
          <w:sz w:val="24"/>
          <w:szCs w:val="24"/>
          <w:lang w:eastAsia="et-EE"/>
          <w14:ligatures w14:val="none"/>
        </w:rPr>
        <w:t>õike</w:t>
      </w:r>
      <w:r w:rsidR="007E6433" w:rsidRPr="00CC6CE5">
        <w:rPr>
          <w:rFonts w:asciiTheme="majorBidi" w:eastAsia="Times New Roman" w:hAnsiTheme="majorBidi" w:cstheme="majorBidi"/>
          <w:kern w:val="0"/>
          <w:sz w:val="24"/>
          <w:szCs w:val="24"/>
          <w:lang w:eastAsia="et-EE"/>
          <w14:ligatures w14:val="none"/>
        </w:rPr>
        <w:t xml:space="preserve"> 2 nõuet on rikutud, võib ta esitada hagi otsuse tühisuse tuvastamiseks. </w:t>
      </w:r>
    </w:p>
    <w:p w14:paraId="4FCEB076" w14:textId="77777777" w:rsidR="004A4CDC" w:rsidRPr="00CC6CE5" w:rsidRDefault="004A4CDC"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36512D9D" w14:textId="7D581244" w:rsidR="004A4CDC" w:rsidRPr="00CC6CE5" w:rsidRDefault="004A4CDC" w:rsidP="00CD4399">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 xml:space="preserve">Lõige 4 </w:t>
      </w:r>
      <w:r w:rsidR="000E162D" w:rsidRPr="00CC6CE5">
        <w:rPr>
          <w:rFonts w:asciiTheme="majorBidi" w:eastAsia="Times New Roman" w:hAnsiTheme="majorBidi" w:cstheme="majorBidi"/>
          <w:kern w:val="0"/>
          <w:sz w:val="24"/>
          <w:szCs w:val="24"/>
          <w:lang w:eastAsia="et-EE"/>
          <w14:ligatures w14:val="none"/>
        </w:rPr>
        <w:t>paneb aktsiaemitendi</w:t>
      </w:r>
      <w:r w:rsidR="00EC4BE7">
        <w:rPr>
          <w:rFonts w:asciiTheme="majorBidi" w:eastAsia="Times New Roman" w:hAnsiTheme="majorBidi" w:cstheme="majorBidi"/>
          <w:kern w:val="0"/>
          <w:sz w:val="24"/>
          <w:szCs w:val="24"/>
          <w:lang w:eastAsia="et-EE"/>
          <w14:ligatures w14:val="none"/>
        </w:rPr>
        <w:t xml:space="preserve">le </w:t>
      </w:r>
      <w:r w:rsidR="000E162D" w:rsidRPr="00CC6CE5">
        <w:rPr>
          <w:rFonts w:asciiTheme="majorBidi" w:eastAsia="Times New Roman" w:hAnsiTheme="majorBidi" w:cstheme="majorBidi"/>
          <w:kern w:val="0"/>
          <w:sz w:val="24"/>
          <w:szCs w:val="24"/>
          <w:lang w:eastAsia="et-EE"/>
          <w14:ligatures w14:val="none"/>
        </w:rPr>
        <w:t xml:space="preserve">üldkoosoleku teavitamise </w:t>
      </w:r>
      <w:r w:rsidR="00825B04" w:rsidRPr="00CC6CE5">
        <w:rPr>
          <w:rFonts w:asciiTheme="majorBidi" w:eastAsia="Times New Roman" w:hAnsiTheme="majorBidi" w:cstheme="majorBidi"/>
          <w:kern w:val="0"/>
          <w:sz w:val="24"/>
          <w:szCs w:val="24"/>
          <w:lang w:eastAsia="et-EE"/>
          <w14:ligatures w14:val="none"/>
        </w:rPr>
        <w:t xml:space="preserve">kohustuse. </w:t>
      </w:r>
      <w:r w:rsidR="000E162D" w:rsidRPr="00CC6CE5">
        <w:rPr>
          <w:rFonts w:asciiTheme="majorBidi" w:eastAsia="Times New Roman" w:hAnsiTheme="majorBidi" w:cstheme="majorBidi"/>
          <w:kern w:val="0"/>
          <w:sz w:val="24"/>
          <w:szCs w:val="24"/>
          <w:lang w:eastAsia="et-EE"/>
          <w14:ligatures w14:val="none"/>
        </w:rPr>
        <w:t>Selle kohaselt tuleb aktsionäre teavitada käesolevas jaost, eelkõige VPTS §</w:t>
      </w:r>
      <w:r w:rsidR="002B03E2">
        <w:rPr>
          <w:rFonts w:asciiTheme="majorBidi" w:eastAsia="Times New Roman" w:hAnsiTheme="majorBidi" w:cstheme="majorBidi"/>
          <w:kern w:val="0"/>
          <w:sz w:val="24"/>
          <w:szCs w:val="24"/>
          <w:lang w:eastAsia="et-EE"/>
          <w14:ligatures w14:val="none"/>
        </w:rPr>
        <w:t>-dest</w:t>
      </w:r>
      <w:r w:rsidR="000E162D" w:rsidRPr="00CC6CE5">
        <w:rPr>
          <w:rFonts w:asciiTheme="majorBidi" w:eastAsia="Times New Roman" w:hAnsiTheme="majorBidi" w:cstheme="majorBidi"/>
          <w:kern w:val="0"/>
          <w:sz w:val="24"/>
          <w:szCs w:val="24"/>
          <w:lang w:eastAsia="et-EE"/>
          <w14:ligatures w14:val="none"/>
        </w:rPr>
        <w:t xml:space="preserve"> 135</w:t>
      </w:r>
      <w:r w:rsidR="000E162D" w:rsidRPr="00CC6CE5">
        <w:rPr>
          <w:rFonts w:asciiTheme="majorBidi" w:eastAsia="Times New Roman" w:hAnsiTheme="majorBidi" w:cstheme="majorBidi"/>
          <w:kern w:val="0"/>
          <w:sz w:val="24"/>
          <w:szCs w:val="24"/>
          <w:vertAlign w:val="superscript"/>
          <w:lang w:eastAsia="et-EE"/>
          <w14:ligatures w14:val="none"/>
        </w:rPr>
        <w:t>6</w:t>
      </w:r>
      <w:r w:rsidR="000E162D" w:rsidRPr="00CC6CE5">
        <w:rPr>
          <w:rFonts w:asciiTheme="majorBidi" w:eastAsia="Times New Roman" w:hAnsiTheme="majorBidi" w:cstheme="majorBidi"/>
          <w:kern w:val="0"/>
          <w:sz w:val="24"/>
          <w:szCs w:val="24"/>
          <w:lang w:eastAsia="et-EE"/>
          <w14:ligatures w14:val="none"/>
        </w:rPr>
        <w:t xml:space="preserve"> ja 135</w:t>
      </w:r>
      <w:r w:rsidR="000E162D" w:rsidRPr="00CC6CE5">
        <w:rPr>
          <w:rFonts w:asciiTheme="majorBidi" w:eastAsia="Times New Roman" w:hAnsiTheme="majorBidi" w:cstheme="majorBidi"/>
          <w:kern w:val="0"/>
          <w:sz w:val="24"/>
          <w:szCs w:val="24"/>
          <w:vertAlign w:val="superscript"/>
          <w:lang w:eastAsia="et-EE"/>
          <w14:ligatures w14:val="none"/>
        </w:rPr>
        <w:t>7</w:t>
      </w:r>
      <w:r w:rsidR="000E162D" w:rsidRPr="00CC6CE5">
        <w:rPr>
          <w:rFonts w:asciiTheme="majorBidi" w:eastAsia="Times New Roman" w:hAnsiTheme="majorBidi" w:cstheme="majorBidi"/>
          <w:kern w:val="0"/>
          <w:sz w:val="24"/>
          <w:szCs w:val="24"/>
          <w:lang w:eastAsia="et-EE"/>
          <w14:ligatures w14:val="none"/>
        </w:rPr>
        <w:t xml:space="preserve"> tulenevatest soolise tasakaalu eesmärkidest ja selle saavutamise vahenditest, samuti </w:t>
      </w:r>
      <w:r w:rsidRPr="00CC6CE5">
        <w:rPr>
          <w:rFonts w:asciiTheme="majorBidi" w:eastAsia="Times New Roman" w:hAnsiTheme="majorBidi" w:cstheme="majorBidi"/>
          <w:kern w:val="0"/>
          <w:sz w:val="24"/>
          <w:szCs w:val="24"/>
          <w:lang w:eastAsia="et-EE"/>
          <w14:ligatures w14:val="none"/>
        </w:rPr>
        <w:t>§ 135</w:t>
      </w:r>
      <w:r w:rsidRPr="00CC6CE5">
        <w:rPr>
          <w:rFonts w:asciiTheme="majorBidi" w:eastAsia="Times New Roman" w:hAnsiTheme="majorBidi" w:cstheme="majorBidi"/>
          <w:kern w:val="0"/>
          <w:sz w:val="24"/>
          <w:szCs w:val="24"/>
          <w:vertAlign w:val="superscript"/>
          <w:lang w:eastAsia="et-EE"/>
          <w14:ligatures w14:val="none"/>
        </w:rPr>
        <w:t>7</w:t>
      </w:r>
      <w:r w:rsidRPr="00CC6CE5">
        <w:rPr>
          <w:rFonts w:asciiTheme="majorBidi" w:eastAsia="Times New Roman" w:hAnsiTheme="majorBidi" w:cstheme="majorBidi"/>
          <w:kern w:val="0"/>
          <w:sz w:val="24"/>
          <w:szCs w:val="24"/>
          <w:lang w:eastAsia="et-EE"/>
          <w14:ligatures w14:val="none"/>
        </w:rPr>
        <w:t xml:space="preserve"> lõike 3 kohasest otsuse võimalikust tühisusest, kui rikutakse § 135</w:t>
      </w:r>
      <w:r w:rsidRPr="00CC6CE5">
        <w:rPr>
          <w:rFonts w:asciiTheme="majorBidi" w:eastAsia="Times New Roman" w:hAnsiTheme="majorBidi" w:cstheme="majorBidi"/>
          <w:kern w:val="0"/>
          <w:sz w:val="24"/>
          <w:szCs w:val="24"/>
          <w:vertAlign w:val="superscript"/>
          <w:lang w:eastAsia="et-EE"/>
          <w14:ligatures w14:val="none"/>
        </w:rPr>
        <w:t>7</w:t>
      </w:r>
      <w:r w:rsidRPr="00CC6CE5">
        <w:rPr>
          <w:rFonts w:asciiTheme="majorBidi" w:eastAsia="Times New Roman" w:hAnsiTheme="majorBidi" w:cstheme="majorBidi"/>
          <w:kern w:val="0"/>
          <w:sz w:val="24"/>
          <w:szCs w:val="24"/>
          <w:lang w:eastAsia="et-EE"/>
          <w14:ligatures w14:val="none"/>
        </w:rPr>
        <w:t xml:space="preserve"> lõike 2 esimesest lausest tulenevat nn positiivse </w:t>
      </w:r>
      <w:r w:rsidR="00800798" w:rsidRPr="00CC6CE5">
        <w:rPr>
          <w:rFonts w:asciiTheme="majorBidi" w:eastAsia="Times New Roman" w:hAnsiTheme="majorBidi" w:cstheme="majorBidi"/>
          <w:kern w:val="0"/>
          <w:sz w:val="24"/>
          <w:szCs w:val="24"/>
          <w:lang w:eastAsia="et-EE"/>
          <w14:ligatures w14:val="none"/>
        </w:rPr>
        <w:t>erimeetme rakendamise</w:t>
      </w:r>
      <w:r w:rsidRPr="00CC6CE5">
        <w:rPr>
          <w:rFonts w:asciiTheme="majorBidi" w:eastAsia="Times New Roman" w:hAnsiTheme="majorBidi" w:cstheme="majorBidi"/>
          <w:kern w:val="0"/>
          <w:sz w:val="24"/>
          <w:szCs w:val="24"/>
          <w:lang w:eastAsia="et-EE"/>
          <w14:ligatures w14:val="none"/>
        </w:rPr>
        <w:t xml:space="preserve"> kohustust.</w:t>
      </w:r>
    </w:p>
    <w:p w14:paraId="021D944B" w14:textId="77777777" w:rsidR="00A53F64" w:rsidRPr="00CC6CE5" w:rsidRDefault="00A53F64"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40F8FFFF" w14:textId="75B36E19" w:rsidR="00A53F64" w:rsidRPr="00CC6CE5" w:rsidRDefault="00B22F03" w:rsidP="00CD4399">
      <w:pPr>
        <w:spacing w:after="0" w:line="276" w:lineRule="auto"/>
        <w:jc w:val="lowKashida"/>
        <w:rPr>
          <w:rFonts w:asciiTheme="majorBidi" w:eastAsia="Times New Roman" w:hAnsiTheme="majorBidi" w:cstheme="majorBidi"/>
          <w:kern w:val="0"/>
          <w:sz w:val="24"/>
          <w:szCs w:val="24"/>
          <w:lang w:eastAsia="et-EE"/>
          <w14:ligatures w14:val="none"/>
        </w:rPr>
      </w:pPr>
      <w:r w:rsidRPr="43E49ABD">
        <w:rPr>
          <w:rFonts w:asciiTheme="majorBidi" w:eastAsia="Times New Roman" w:hAnsiTheme="majorBidi" w:cstheme="majorBidi"/>
          <w:kern w:val="0"/>
          <w:sz w:val="24"/>
          <w:szCs w:val="24"/>
          <w:lang w:eastAsia="et-EE"/>
          <w14:ligatures w14:val="none"/>
        </w:rPr>
        <w:t xml:space="preserve">Lõike 5 kohaselt tuleb </w:t>
      </w:r>
      <w:r w:rsidR="00A53F64" w:rsidRPr="43E49ABD">
        <w:rPr>
          <w:rFonts w:asciiTheme="majorBidi" w:eastAsia="Times New Roman" w:hAnsiTheme="majorBidi" w:cstheme="majorBidi"/>
          <w:kern w:val="0"/>
          <w:sz w:val="24"/>
          <w:szCs w:val="24"/>
          <w:lang w:eastAsia="et-EE"/>
          <w14:ligatures w14:val="none"/>
        </w:rPr>
        <w:t xml:space="preserve">kandidaadile, keda kaaluti aktsiaemitendi juhtorgani liikme ametikohale nimetamiseks või valimiseks kandidaatide valiku ajal, kirjaliku taotluse korral </w:t>
      </w:r>
      <w:r w:rsidR="00EC4BE7">
        <w:rPr>
          <w:rFonts w:asciiTheme="majorBidi" w:eastAsia="Times New Roman" w:hAnsiTheme="majorBidi" w:cstheme="majorBidi"/>
          <w:kern w:val="0"/>
          <w:sz w:val="24"/>
          <w:szCs w:val="24"/>
          <w:lang w:eastAsia="et-EE"/>
          <w14:ligatures w14:val="none"/>
        </w:rPr>
        <w:t>anda</w:t>
      </w:r>
      <w:r w:rsidR="00EC4BE7" w:rsidRPr="43E49ABD">
        <w:rPr>
          <w:rFonts w:asciiTheme="majorBidi" w:eastAsia="Times New Roman" w:hAnsiTheme="majorBidi" w:cstheme="majorBidi"/>
          <w:kern w:val="0"/>
          <w:sz w:val="24"/>
          <w:szCs w:val="24"/>
          <w:lang w:eastAsia="et-EE"/>
          <w14:ligatures w14:val="none"/>
        </w:rPr>
        <w:t xml:space="preserve"> </w:t>
      </w:r>
      <w:r w:rsidR="00A53F64" w:rsidRPr="43E49ABD">
        <w:rPr>
          <w:rFonts w:asciiTheme="majorBidi" w:eastAsia="Times New Roman" w:hAnsiTheme="majorBidi" w:cstheme="majorBidi"/>
          <w:kern w:val="0"/>
          <w:sz w:val="24"/>
          <w:szCs w:val="24"/>
          <w:lang w:eastAsia="et-EE"/>
          <w14:ligatures w14:val="none"/>
        </w:rPr>
        <w:t>20 tööpäeva jooksul kirjalikult järgmi</w:t>
      </w:r>
      <w:r w:rsidR="00EC4BE7">
        <w:rPr>
          <w:rFonts w:asciiTheme="majorBidi" w:eastAsia="Times New Roman" w:hAnsiTheme="majorBidi" w:cstheme="majorBidi"/>
          <w:kern w:val="0"/>
          <w:sz w:val="24"/>
          <w:szCs w:val="24"/>
          <w:lang w:eastAsia="et-EE"/>
          <w14:ligatures w14:val="none"/>
        </w:rPr>
        <w:t>n</w:t>
      </w:r>
      <w:r w:rsidR="00A53F64" w:rsidRPr="43E49ABD">
        <w:rPr>
          <w:rFonts w:asciiTheme="majorBidi" w:eastAsia="Times New Roman" w:hAnsiTheme="majorBidi" w:cstheme="majorBidi"/>
          <w:kern w:val="0"/>
          <w:sz w:val="24"/>
          <w:szCs w:val="24"/>
          <w:lang w:eastAsia="et-EE"/>
          <w14:ligatures w14:val="none"/>
        </w:rPr>
        <w:t>e tea</w:t>
      </w:r>
      <w:r w:rsidR="00EC4BE7">
        <w:rPr>
          <w:rFonts w:asciiTheme="majorBidi" w:eastAsia="Times New Roman" w:hAnsiTheme="majorBidi" w:cstheme="majorBidi"/>
          <w:kern w:val="0"/>
          <w:sz w:val="24"/>
          <w:szCs w:val="24"/>
          <w:lang w:eastAsia="et-EE"/>
          <w14:ligatures w14:val="none"/>
        </w:rPr>
        <w:t>v</w:t>
      </w:r>
      <w:r w:rsidR="00A53F64" w:rsidRPr="43E49ABD">
        <w:rPr>
          <w:rFonts w:asciiTheme="majorBidi" w:eastAsia="Times New Roman" w:hAnsiTheme="majorBidi" w:cstheme="majorBidi"/>
          <w:kern w:val="0"/>
          <w:sz w:val="24"/>
          <w:szCs w:val="24"/>
          <w:lang w:eastAsia="et-EE"/>
          <w14:ligatures w14:val="none"/>
        </w:rPr>
        <w:t>e: kvalifikatsiooninõuded, mille alusel valik tehti, nende kvalifikatsiooninõuete kohane kandidaatide objektiivne võrdlushinnang ja kui see on asjakohane, siis konkreetsed kaalutlused, mille põhjal otsustati erandkorras teisest soost kandidaadi kasuks, kes ei ole alaesindatud soost.</w:t>
      </w:r>
      <w:r w:rsidR="00B07630" w:rsidRPr="43E49ABD">
        <w:rPr>
          <w:rFonts w:asciiTheme="majorBidi" w:eastAsia="Times New Roman" w:hAnsiTheme="majorBidi" w:cstheme="majorBidi"/>
          <w:kern w:val="0"/>
          <w:sz w:val="24"/>
          <w:szCs w:val="24"/>
          <w:lang w:eastAsia="et-EE"/>
          <w14:ligatures w14:val="none"/>
        </w:rPr>
        <w:t xml:space="preserve"> </w:t>
      </w:r>
      <w:r w:rsidR="00AE244A" w:rsidRPr="43E49ABD">
        <w:rPr>
          <w:rFonts w:asciiTheme="majorBidi" w:eastAsia="Times New Roman" w:hAnsiTheme="majorBidi" w:cstheme="majorBidi"/>
          <w:kern w:val="0"/>
          <w:sz w:val="24"/>
          <w:szCs w:val="24"/>
          <w:lang w:eastAsia="et-EE"/>
          <w14:ligatures w14:val="none"/>
        </w:rPr>
        <w:t>Lõikest 5 tuleneva teabe andmise kohustuse täitmisel tuleb aktsiaemitendil järgida asjakohaseid isikuandmete kaitse regulatsioone ja teabenõudele vastates ei tohi väljastada kandidaatide isikuandmeid.</w:t>
      </w:r>
    </w:p>
    <w:p w14:paraId="00F8A079" w14:textId="5F459A77" w:rsidR="00A53F64" w:rsidRPr="00CC6CE5" w:rsidRDefault="00A53F64"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2A4B0FD9" w14:textId="02750C59" w:rsidR="000A3952" w:rsidRPr="00CC6CE5" w:rsidRDefault="00B22F03" w:rsidP="00CD4399">
      <w:pPr>
        <w:spacing w:after="0" w:line="276" w:lineRule="auto"/>
        <w:jc w:val="lowKashida"/>
        <w:rPr>
          <w:rFonts w:asciiTheme="majorBidi" w:eastAsia="Times New Roman" w:hAnsiTheme="majorBidi" w:cstheme="majorBidi"/>
          <w:kern w:val="0"/>
          <w:sz w:val="24"/>
          <w:szCs w:val="24"/>
          <w:lang w:eastAsia="et-EE"/>
          <w14:ligatures w14:val="none"/>
        </w:rPr>
      </w:pPr>
      <w:r w:rsidRPr="43E49ABD">
        <w:rPr>
          <w:rFonts w:asciiTheme="majorBidi" w:hAnsiTheme="majorBidi" w:cstheme="majorBidi"/>
          <w:b/>
          <w:bCs/>
          <w:sz w:val="24"/>
          <w:szCs w:val="24"/>
        </w:rPr>
        <w:t>Seaduse täiendamine §-ga 135</w:t>
      </w:r>
      <w:r w:rsidRPr="43E49ABD">
        <w:rPr>
          <w:rFonts w:asciiTheme="majorBidi" w:hAnsiTheme="majorBidi" w:cstheme="majorBidi"/>
          <w:b/>
          <w:bCs/>
          <w:sz w:val="24"/>
          <w:szCs w:val="24"/>
          <w:vertAlign w:val="superscript"/>
        </w:rPr>
        <w:t>8</w:t>
      </w:r>
      <w:r w:rsidRPr="43E49ABD">
        <w:rPr>
          <w:rFonts w:asciiTheme="majorBidi" w:hAnsiTheme="majorBidi" w:cstheme="majorBidi"/>
          <w:b/>
          <w:bCs/>
          <w:sz w:val="24"/>
          <w:szCs w:val="24"/>
        </w:rPr>
        <w:t xml:space="preserve">. </w:t>
      </w:r>
      <w:r w:rsidR="003232C8" w:rsidRPr="43E49ABD">
        <w:rPr>
          <w:rFonts w:asciiTheme="majorBidi" w:hAnsiTheme="majorBidi" w:cstheme="majorBidi"/>
          <w:sz w:val="24"/>
          <w:szCs w:val="24"/>
        </w:rPr>
        <w:t>Käesolev</w:t>
      </w:r>
      <w:r w:rsidR="008E3BC4">
        <w:rPr>
          <w:rFonts w:asciiTheme="majorBidi" w:hAnsiTheme="majorBidi" w:cstheme="majorBidi"/>
          <w:sz w:val="24"/>
          <w:szCs w:val="24"/>
        </w:rPr>
        <w:t xml:space="preserve"> paragrahv kohaldub pärast 2026. 30. juunit.</w:t>
      </w:r>
      <w:r w:rsidR="003232C8" w:rsidRPr="43E49ABD">
        <w:rPr>
          <w:rFonts w:asciiTheme="majorBidi" w:hAnsiTheme="majorBidi" w:cstheme="majorBidi"/>
          <w:sz w:val="24"/>
          <w:szCs w:val="24"/>
        </w:rPr>
        <w:t xml:space="preserve"> </w:t>
      </w:r>
      <w:r w:rsidR="008E3BC4">
        <w:rPr>
          <w:rFonts w:asciiTheme="majorBidi" w:hAnsiTheme="majorBidi" w:cstheme="majorBidi"/>
          <w:sz w:val="24"/>
          <w:szCs w:val="24"/>
        </w:rPr>
        <w:t>S</w:t>
      </w:r>
      <w:r w:rsidR="003232C8" w:rsidRPr="43E49ABD">
        <w:rPr>
          <w:rFonts w:asciiTheme="majorBidi" w:hAnsiTheme="majorBidi" w:cstheme="majorBidi"/>
          <w:sz w:val="24"/>
          <w:szCs w:val="24"/>
        </w:rPr>
        <w:t>ätte aluseks on direktiivi artikl</w:t>
      </w:r>
      <w:r w:rsidR="000B4AB6">
        <w:rPr>
          <w:rFonts w:asciiTheme="majorBidi" w:hAnsiTheme="majorBidi" w:cstheme="majorBidi"/>
          <w:sz w:val="24"/>
          <w:szCs w:val="24"/>
        </w:rPr>
        <w:t>i</w:t>
      </w:r>
      <w:r w:rsidR="003232C8" w:rsidRPr="43E49ABD">
        <w:rPr>
          <w:rFonts w:asciiTheme="majorBidi" w:hAnsiTheme="majorBidi" w:cstheme="majorBidi"/>
          <w:sz w:val="24"/>
          <w:szCs w:val="24"/>
        </w:rPr>
        <w:t xml:space="preserve"> 6</w:t>
      </w:r>
      <w:r w:rsidR="000B4AB6">
        <w:rPr>
          <w:rFonts w:asciiTheme="majorBidi" w:hAnsiTheme="majorBidi" w:cstheme="majorBidi"/>
          <w:sz w:val="24"/>
          <w:szCs w:val="24"/>
        </w:rPr>
        <w:t xml:space="preserve"> lõige </w:t>
      </w:r>
      <w:r w:rsidR="003232C8" w:rsidRPr="43E49ABD">
        <w:rPr>
          <w:rFonts w:asciiTheme="majorBidi" w:hAnsiTheme="majorBidi" w:cstheme="majorBidi"/>
          <w:sz w:val="24"/>
          <w:szCs w:val="24"/>
        </w:rPr>
        <w:t xml:space="preserve">4, mis näeb </w:t>
      </w:r>
      <w:r w:rsidR="003232C8" w:rsidRPr="43E49ABD">
        <w:rPr>
          <w:rFonts w:asciiTheme="majorBidi" w:eastAsia="Times New Roman" w:hAnsiTheme="majorBidi" w:cstheme="majorBidi"/>
          <w:kern w:val="0"/>
          <w:sz w:val="24"/>
          <w:szCs w:val="24"/>
          <w:lang w:eastAsia="et-EE"/>
          <w14:ligatures w14:val="none"/>
        </w:rPr>
        <w:t xml:space="preserve">ette, et kui alaesindatud soost mitteedukas kandidaat tõendab kohtus või muus pädevas asutuses asjaolud, millest võib järeldada, et kõnealune kandidaat oli teisest soost kandidaadiga, kes nimetati või valiti juhtkonna liikme ametikohale, võrdselt kvalifitseeritud, on asjaomane börsil noteeritud äriühing kohustatud tõendama, et </w:t>
      </w:r>
      <w:r w:rsidR="00F74E5F">
        <w:rPr>
          <w:rFonts w:asciiTheme="majorBidi" w:eastAsia="Times New Roman" w:hAnsiTheme="majorBidi" w:cstheme="majorBidi"/>
          <w:kern w:val="0"/>
          <w:sz w:val="24"/>
          <w:szCs w:val="24"/>
          <w:lang w:eastAsia="et-EE"/>
          <w14:ligatures w14:val="none"/>
        </w:rPr>
        <w:t xml:space="preserve">VPTS </w:t>
      </w:r>
      <w:r w:rsidR="00F74E5F" w:rsidRPr="001D6E7C">
        <w:rPr>
          <w:rFonts w:asciiTheme="majorBidi" w:eastAsia="Times New Roman" w:hAnsiTheme="majorBidi" w:cstheme="majorBidi"/>
          <w:kern w:val="0"/>
          <w:sz w:val="24"/>
          <w:szCs w:val="24"/>
          <w:lang w:eastAsia="et-EE"/>
          <w14:ligatures w14:val="none"/>
        </w:rPr>
        <w:t>§ 135</w:t>
      </w:r>
      <w:r w:rsidR="00F74E5F" w:rsidRPr="001D6E7C">
        <w:rPr>
          <w:rFonts w:asciiTheme="majorBidi" w:eastAsia="Times New Roman" w:hAnsiTheme="majorBidi" w:cstheme="majorBidi"/>
          <w:kern w:val="0"/>
          <w:sz w:val="24"/>
          <w:szCs w:val="24"/>
          <w:vertAlign w:val="superscript"/>
          <w:lang w:eastAsia="et-EE"/>
          <w14:ligatures w14:val="none"/>
        </w:rPr>
        <w:t>7</w:t>
      </w:r>
      <w:r w:rsidR="00F74E5F" w:rsidRPr="001D6E7C">
        <w:rPr>
          <w:rFonts w:asciiTheme="majorBidi" w:eastAsia="Times New Roman" w:hAnsiTheme="majorBidi" w:cstheme="majorBidi"/>
          <w:kern w:val="0"/>
          <w:sz w:val="24"/>
          <w:szCs w:val="24"/>
          <w:lang w:eastAsia="et-EE"/>
          <w14:ligatures w14:val="none"/>
        </w:rPr>
        <w:t xml:space="preserve"> lõikest 2 tulenevat kohustust</w:t>
      </w:r>
      <w:r w:rsidR="00F74E5F" w:rsidRPr="43E49ABD">
        <w:rPr>
          <w:rFonts w:asciiTheme="majorBidi" w:eastAsia="Times New Roman" w:hAnsiTheme="majorBidi" w:cstheme="majorBidi"/>
          <w:kern w:val="0"/>
          <w:sz w:val="24"/>
          <w:szCs w:val="24"/>
          <w:lang w:eastAsia="et-EE"/>
          <w14:ligatures w14:val="none"/>
        </w:rPr>
        <w:t xml:space="preserve"> </w:t>
      </w:r>
      <w:r w:rsidR="00F74E5F">
        <w:rPr>
          <w:rFonts w:asciiTheme="majorBidi" w:eastAsia="Times New Roman" w:hAnsiTheme="majorBidi" w:cstheme="majorBidi"/>
          <w:kern w:val="0"/>
          <w:sz w:val="24"/>
          <w:szCs w:val="24"/>
          <w:lang w:eastAsia="et-EE"/>
          <w14:ligatures w14:val="none"/>
        </w:rPr>
        <w:t>(</w:t>
      </w:r>
      <w:r w:rsidR="003232C8" w:rsidRPr="43E49ABD">
        <w:rPr>
          <w:rFonts w:asciiTheme="majorBidi" w:eastAsia="Times New Roman" w:hAnsiTheme="majorBidi" w:cstheme="majorBidi"/>
          <w:kern w:val="0"/>
          <w:sz w:val="24"/>
          <w:szCs w:val="24"/>
          <w:lang w:eastAsia="et-EE"/>
          <w14:ligatures w14:val="none"/>
        </w:rPr>
        <w:t>artikli 6 lõiget 2</w:t>
      </w:r>
      <w:r w:rsidR="00F74E5F">
        <w:rPr>
          <w:rFonts w:asciiTheme="majorBidi" w:eastAsia="Times New Roman" w:hAnsiTheme="majorBidi" w:cstheme="majorBidi"/>
          <w:kern w:val="0"/>
          <w:sz w:val="24"/>
          <w:szCs w:val="24"/>
          <w:lang w:eastAsia="et-EE"/>
          <w14:ligatures w14:val="none"/>
        </w:rPr>
        <w:t>)</w:t>
      </w:r>
      <w:r w:rsidR="003232C8" w:rsidRPr="43E49ABD">
        <w:rPr>
          <w:rFonts w:asciiTheme="majorBidi" w:eastAsia="Times New Roman" w:hAnsiTheme="majorBidi" w:cstheme="majorBidi"/>
          <w:kern w:val="0"/>
          <w:sz w:val="24"/>
          <w:szCs w:val="24"/>
          <w:lang w:eastAsia="et-EE"/>
          <w14:ligatures w14:val="none"/>
        </w:rPr>
        <w:t xml:space="preserve"> ei ole rikutud. </w:t>
      </w:r>
    </w:p>
    <w:p w14:paraId="426142F1" w14:textId="77777777" w:rsidR="00F17A48" w:rsidRPr="00CC6CE5" w:rsidRDefault="00F17A48"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7DFF74D9" w14:textId="227C7181" w:rsidR="0095492A" w:rsidRPr="00CC6CE5" w:rsidRDefault="00F74E5F" w:rsidP="00CD4399">
      <w:pPr>
        <w:spacing w:after="0" w:line="276" w:lineRule="auto"/>
        <w:jc w:val="lowKashida"/>
        <w:rPr>
          <w:rFonts w:asciiTheme="majorBidi" w:eastAsia="Times New Roman" w:hAnsiTheme="majorBidi" w:cstheme="majorBidi"/>
          <w:kern w:val="0"/>
          <w:sz w:val="24"/>
          <w:szCs w:val="24"/>
          <w:lang w:eastAsia="et-EE"/>
          <w14:ligatures w14:val="none"/>
        </w:rPr>
      </w:pPr>
      <w:r>
        <w:rPr>
          <w:rFonts w:asciiTheme="majorBidi" w:eastAsia="Times New Roman" w:hAnsiTheme="majorBidi" w:cstheme="majorBidi"/>
          <w:kern w:val="0"/>
          <w:sz w:val="24"/>
          <w:szCs w:val="24"/>
          <w:lang w:eastAsia="et-EE"/>
          <w14:ligatures w14:val="none"/>
        </w:rPr>
        <w:t>Sarnane</w:t>
      </w:r>
      <w:r w:rsidRPr="00CC6CE5">
        <w:rPr>
          <w:rFonts w:asciiTheme="majorBidi" w:eastAsia="Times New Roman" w:hAnsiTheme="majorBidi" w:cstheme="majorBidi"/>
          <w:kern w:val="0"/>
          <w:sz w:val="24"/>
          <w:szCs w:val="24"/>
          <w:lang w:eastAsia="et-EE"/>
          <w14:ligatures w14:val="none"/>
        </w:rPr>
        <w:t xml:space="preserve"> </w:t>
      </w:r>
      <w:r w:rsidR="00D30F68" w:rsidRPr="00CC6CE5">
        <w:rPr>
          <w:rFonts w:asciiTheme="majorBidi" w:eastAsia="Times New Roman" w:hAnsiTheme="majorBidi" w:cstheme="majorBidi"/>
          <w:kern w:val="0"/>
          <w:sz w:val="24"/>
          <w:szCs w:val="24"/>
          <w:lang w:eastAsia="et-EE"/>
          <w14:ligatures w14:val="none"/>
        </w:rPr>
        <w:t>jagatud tõendamiskohustus on Eesti õiguses ka</w:t>
      </w:r>
      <w:r w:rsidR="000A3952" w:rsidRPr="00CC6CE5">
        <w:rPr>
          <w:rFonts w:asciiTheme="majorBidi" w:eastAsia="Times New Roman" w:hAnsiTheme="majorBidi" w:cstheme="majorBidi"/>
          <w:kern w:val="0"/>
          <w:sz w:val="24"/>
          <w:szCs w:val="24"/>
          <w:lang w:eastAsia="et-EE"/>
          <w14:ligatures w14:val="none"/>
        </w:rPr>
        <w:t xml:space="preserve"> </w:t>
      </w:r>
      <w:proofErr w:type="spellStart"/>
      <w:r w:rsidR="000A3952" w:rsidRPr="00CC6CE5">
        <w:rPr>
          <w:rFonts w:asciiTheme="majorBidi" w:eastAsia="Times New Roman" w:hAnsiTheme="majorBidi" w:cstheme="majorBidi"/>
          <w:kern w:val="0"/>
          <w:sz w:val="24"/>
          <w:szCs w:val="24"/>
          <w:lang w:eastAsia="et-EE"/>
          <w14:ligatures w14:val="none"/>
        </w:rPr>
        <w:t>SoVS</w:t>
      </w:r>
      <w:proofErr w:type="spellEnd"/>
      <w:r w:rsidR="00592092" w:rsidRPr="00CC6CE5">
        <w:rPr>
          <w:rFonts w:asciiTheme="majorBidi" w:eastAsia="Times New Roman" w:hAnsiTheme="majorBidi" w:cstheme="majorBidi"/>
          <w:kern w:val="0"/>
          <w:sz w:val="24"/>
          <w:szCs w:val="24"/>
          <w:lang w:eastAsia="et-EE"/>
          <w14:ligatures w14:val="none"/>
        </w:rPr>
        <w:t xml:space="preserve"> §</w:t>
      </w:r>
      <w:r w:rsidR="00D30F68" w:rsidRPr="00CC6CE5">
        <w:rPr>
          <w:rFonts w:asciiTheme="majorBidi" w:eastAsia="Times New Roman" w:hAnsiTheme="majorBidi" w:cstheme="majorBidi"/>
          <w:kern w:val="0"/>
          <w:sz w:val="24"/>
          <w:szCs w:val="24"/>
          <w:lang w:eastAsia="et-EE"/>
          <w14:ligatures w14:val="none"/>
        </w:rPr>
        <w:t>-s 4 ja võrdse kohtlemise seaduse</w:t>
      </w:r>
      <w:r w:rsidR="000A3952" w:rsidRPr="00CC6CE5">
        <w:rPr>
          <w:rFonts w:asciiTheme="majorBidi" w:eastAsia="Times New Roman" w:hAnsiTheme="majorBidi" w:cstheme="majorBidi"/>
          <w:kern w:val="0"/>
          <w:sz w:val="24"/>
          <w:szCs w:val="24"/>
          <w:lang w:eastAsia="et-EE"/>
          <w14:ligatures w14:val="none"/>
        </w:rPr>
        <w:t xml:space="preserve"> (</w:t>
      </w:r>
      <w:r w:rsidR="000B4AB6">
        <w:rPr>
          <w:rFonts w:asciiTheme="majorBidi" w:eastAsia="Times New Roman" w:hAnsiTheme="majorBidi" w:cstheme="majorBidi"/>
          <w:kern w:val="0"/>
          <w:sz w:val="24"/>
          <w:szCs w:val="24"/>
          <w:lang w:eastAsia="et-EE"/>
          <w14:ligatures w14:val="none"/>
        </w:rPr>
        <w:t>edaspidi</w:t>
      </w:r>
      <w:r w:rsidR="002B03E2">
        <w:rPr>
          <w:rFonts w:asciiTheme="majorBidi" w:eastAsia="Times New Roman" w:hAnsiTheme="majorBidi" w:cstheme="majorBidi"/>
          <w:kern w:val="0"/>
          <w:sz w:val="24"/>
          <w:szCs w:val="24"/>
          <w:lang w:eastAsia="et-EE"/>
          <w14:ligatures w14:val="none"/>
        </w:rPr>
        <w:t xml:space="preserve"> ka</w:t>
      </w:r>
      <w:r w:rsidR="000B4AB6">
        <w:rPr>
          <w:rFonts w:asciiTheme="majorBidi" w:eastAsia="Times New Roman" w:hAnsiTheme="majorBidi" w:cstheme="majorBidi"/>
          <w:kern w:val="0"/>
          <w:sz w:val="24"/>
          <w:szCs w:val="24"/>
          <w:lang w:eastAsia="et-EE"/>
          <w14:ligatures w14:val="none"/>
        </w:rPr>
        <w:t xml:space="preserve"> </w:t>
      </w:r>
      <w:proofErr w:type="spellStart"/>
      <w:r w:rsidR="000A3952" w:rsidRPr="00695F33">
        <w:rPr>
          <w:rFonts w:asciiTheme="majorBidi" w:eastAsia="Times New Roman" w:hAnsiTheme="majorBidi" w:cstheme="majorBidi"/>
          <w:i/>
          <w:iCs/>
          <w:kern w:val="0"/>
          <w:sz w:val="24"/>
          <w:szCs w:val="24"/>
          <w:lang w:eastAsia="et-EE"/>
          <w14:ligatures w14:val="none"/>
        </w:rPr>
        <w:t>VõrdKS</w:t>
      </w:r>
      <w:proofErr w:type="spellEnd"/>
      <w:r w:rsidR="000A3952" w:rsidRPr="00CC6CE5">
        <w:rPr>
          <w:rFonts w:asciiTheme="majorBidi" w:eastAsia="Times New Roman" w:hAnsiTheme="majorBidi" w:cstheme="majorBidi"/>
          <w:kern w:val="0"/>
          <w:sz w:val="24"/>
          <w:szCs w:val="24"/>
          <w:lang w:eastAsia="et-EE"/>
          <w14:ligatures w14:val="none"/>
        </w:rPr>
        <w:t>)</w:t>
      </w:r>
      <w:r w:rsidR="00D30F68" w:rsidRPr="00CC6CE5">
        <w:rPr>
          <w:rFonts w:asciiTheme="majorBidi" w:eastAsia="Times New Roman" w:hAnsiTheme="majorBidi" w:cstheme="majorBidi"/>
          <w:kern w:val="0"/>
          <w:sz w:val="24"/>
          <w:szCs w:val="24"/>
          <w:lang w:eastAsia="et-EE"/>
          <w14:ligatures w14:val="none"/>
        </w:rPr>
        <w:t xml:space="preserve"> §-s 8, kus nähakse ette, et kohtu või muu pädeva asutuse poole pöörduv isik  peab avalduses esitama faktilised asjaolud, mille alusel võib eeldada, et toimunud on sooline diskrimineerimine. </w:t>
      </w:r>
    </w:p>
    <w:p w14:paraId="136D065B" w14:textId="132388DB" w:rsidR="00175E50" w:rsidRPr="00CC6CE5" w:rsidRDefault="00175E50"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6C6AE918" w14:textId="1D8E3E4E" w:rsidR="00764C79" w:rsidRPr="00CC6CE5" w:rsidRDefault="00C34436" w:rsidP="00521B43">
      <w:pPr>
        <w:spacing w:after="0" w:line="276" w:lineRule="auto"/>
        <w:jc w:val="lowKashida"/>
        <w:rPr>
          <w:rFonts w:asciiTheme="majorBidi" w:hAnsiTheme="majorBidi" w:cstheme="majorBidi"/>
          <w:sz w:val="24"/>
          <w:szCs w:val="24"/>
        </w:rPr>
      </w:pPr>
      <w:r w:rsidRPr="43E49ABD">
        <w:rPr>
          <w:rFonts w:asciiTheme="majorBidi" w:eastAsia="Times New Roman" w:hAnsiTheme="majorBidi" w:cstheme="majorBidi"/>
          <w:kern w:val="0"/>
          <w:sz w:val="24"/>
          <w:szCs w:val="24"/>
          <w:lang w:eastAsia="et-EE"/>
          <w14:ligatures w14:val="none"/>
        </w:rPr>
        <w:t xml:space="preserve">Erinevalt </w:t>
      </w:r>
      <w:proofErr w:type="spellStart"/>
      <w:r w:rsidRPr="43E49ABD">
        <w:rPr>
          <w:rFonts w:asciiTheme="majorBidi" w:eastAsia="Times New Roman" w:hAnsiTheme="majorBidi" w:cstheme="majorBidi"/>
          <w:kern w:val="0"/>
          <w:sz w:val="24"/>
          <w:szCs w:val="24"/>
          <w:lang w:eastAsia="et-EE"/>
          <w14:ligatures w14:val="none"/>
        </w:rPr>
        <w:t>VõrdKS</w:t>
      </w:r>
      <w:proofErr w:type="spellEnd"/>
      <w:r w:rsidRPr="43E49ABD">
        <w:rPr>
          <w:rFonts w:asciiTheme="majorBidi" w:eastAsia="Times New Roman" w:hAnsiTheme="majorBidi" w:cstheme="majorBidi"/>
          <w:kern w:val="0"/>
          <w:sz w:val="24"/>
          <w:szCs w:val="24"/>
          <w:lang w:eastAsia="et-EE"/>
          <w14:ligatures w14:val="none"/>
        </w:rPr>
        <w:t xml:space="preserve"> ja </w:t>
      </w:r>
      <w:proofErr w:type="spellStart"/>
      <w:r w:rsidRPr="43E49ABD">
        <w:rPr>
          <w:rFonts w:asciiTheme="majorBidi" w:eastAsia="Times New Roman" w:hAnsiTheme="majorBidi" w:cstheme="majorBidi"/>
          <w:kern w:val="0"/>
          <w:sz w:val="24"/>
          <w:szCs w:val="24"/>
          <w:lang w:eastAsia="et-EE"/>
          <w14:ligatures w14:val="none"/>
        </w:rPr>
        <w:t>SoVS</w:t>
      </w:r>
      <w:proofErr w:type="spellEnd"/>
      <w:r w:rsidRPr="43E49ABD">
        <w:rPr>
          <w:rFonts w:asciiTheme="majorBidi" w:eastAsia="Times New Roman" w:hAnsiTheme="majorBidi" w:cstheme="majorBidi"/>
          <w:kern w:val="0"/>
          <w:sz w:val="24"/>
          <w:szCs w:val="24"/>
          <w:lang w:eastAsia="et-EE"/>
          <w14:ligatures w14:val="none"/>
        </w:rPr>
        <w:t xml:space="preserve"> sätetes, kus nähakse ette jagatud tõendamiskoormus (soolise) diskrimineerimise puhuks, nähakse käesoleva</w:t>
      </w:r>
      <w:r w:rsidR="002B03E2">
        <w:rPr>
          <w:rFonts w:asciiTheme="majorBidi" w:eastAsia="Times New Roman" w:hAnsiTheme="majorBidi" w:cstheme="majorBidi"/>
          <w:kern w:val="0"/>
          <w:sz w:val="24"/>
          <w:szCs w:val="24"/>
          <w:lang w:eastAsia="et-EE"/>
          <w14:ligatures w14:val="none"/>
        </w:rPr>
        <w:t xml:space="preserve"> eelnõu</w:t>
      </w:r>
      <w:r w:rsidRPr="43E49ABD">
        <w:rPr>
          <w:rFonts w:asciiTheme="majorBidi" w:eastAsia="Times New Roman" w:hAnsiTheme="majorBidi" w:cstheme="majorBidi"/>
          <w:kern w:val="0"/>
          <w:sz w:val="24"/>
          <w:szCs w:val="24"/>
          <w:lang w:eastAsia="et-EE"/>
          <w14:ligatures w14:val="none"/>
        </w:rPr>
        <w:t xml:space="preserve">ga ette jagatud tõendamiskohustus positiivse </w:t>
      </w:r>
      <w:r w:rsidR="00800798" w:rsidRPr="43E49ABD">
        <w:rPr>
          <w:rFonts w:asciiTheme="majorBidi" w:eastAsia="Times New Roman" w:hAnsiTheme="majorBidi" w:cstheme="majorBidi"/>
          <w:kern w:val="0"/>
          <w:sz w:val="24"/>
          <w:szCs w:val="24"/>
          <w:lang w:eastAsia="et-EE"/>
          <w14:ligatures w14:val="none"/>
        </w:rPr>
        <w:t>erimeetme rakendamise</w:t>
      </w:r>
      <w:r w:rsidRPr="43E49ABD">
        <w:rPr>
          <w:rFonts w:asciiTheme="majorBidi" w:eastAsia="Times New Roman" w:hAnsiTheme="majorBidi" w:cstheme="majorBidi"/>
          <w:kern w:val="0"/>
          <w:sz w:val="24"/>
          <w:szCs w:val="24"/>
          <w:lang w:eastAsia="et-EE"/>
          <w14:ligatures w14:val="none"/>
        </w:rPr>
        <w:t xml:space="preserve"> nõude rikkumise </w:t>
      </w:r>
      <w:r w:rsidR="00521B43">
        <w:rPr>
          <w:rFonts w:asciiTheme="majorBidi" w:eastAsia="Times New Roman" w:hAnsiTheme="majorBidi" w:cstheme="majorBidi"/>
          <w:kern w:val="0"/>
          <w:sz w:val="24"/>
          <w:szCs w:val="24"/>
          <w:lang w:eastAsia="et-EE"/>
          <w14:ligatures w14:val="none"/>
        </w:rPr>
        <w:t>olukorras</w:t>
      </w:r>
      <w:r w:rsidR="000B1B0D" w:rsidRPr="43E49ABD">
        <w:rPr>
          <w:rFonts w:asciiTheme="majorBidi" w:eastAsia="Times New Roman" w:hAnsiTheme="majorBidi" w:cstheme="majorBidi"/>
          <w:kern w:val="0"/>
          <w:sz w:val="24"/>
          <w:szCs w:val="24"/>
          <w:lang w:eastAsia="et-EE"/>
          <w14:ligatures w14:val="none"/>
        </w:rPr>
        <w:t>, kus juhtorgani valikumenetlus</w:t>
      </w:r>
      <w:r w:rsidR="00511043">
        <w:rPr>
          <w:rFonts w:asciiTheme="majorBidi" w:eastAsia="Times New Roman" w:hAnsiTheme="majorBidi" w:cstheme="majorBidi"/>
          <w:kern w:val="0"/>
          <w:sz w:val="24"/>
          <w:szCs w:val="24"/>
          <w:lang w:eastAsia="et-EE"/>
          <w14:ligatures w14:val="none"/>
        </w:rPr>
        <w:t>es</w:t>
      </w:r>
      <w:r w:rsidR="000B1B0D" w:rsidRPr="43E49ABD">
        <w:rPr>
          <w:rFonts w:asciiTheme="majorBidi" w:eastAsia="Times New Roman" w:hAnsiTheme="majorBidi" w:cstheme="majorBidi"/>
          <w:kern w:val="0"/>
          <w:sz w:val="24"/>
          <w:szCs w:val="24"/>
          <w:lang w:eastAsia="et-EE"/>
          <w14:ligatures w14:val="none"/>
        </w:rPr>
        <w:t xml:space="preserve"> </w:t>
      </w:r>
      <w:r w:rsidR="00521B43" w:rsidRPr="43E49ABD">
        <w:rPr>
          <w:rFonts w:asciiTheme="majorBidi" w:eastAsia="Times New Roman" w:hAnsiTheme="majorBidi" w:cstheme="majorBidi"/>
          <w:kern w:val="0"/>
          <w:sz w:val="24"/>
          <w:szCs w:val="24"/>
          <w:lang w:eastAsia="et-EE"/>
          <w14:ligatures w14:val="none"/>
        </w:rPr>
        <w:t xml:space="preserve">ei ole </w:t>
      </w:r>
      <w:r w:rsidR="000B1B0D" w:rsidRPr="43E49ABD">
        <w:rPr>
          <w:rFonts w:asciiTheme="majorBidi" w:eastAsia="Times New Roman" w:hAnsiTheme="majorBidi" w:cstheme="majorBidi"/>
          <w:kern w:val="0"/>
          <w:sz w:val="24"/>
          <w:szCs w:val="24"/>
          <w:lang w:eastAsia="et-EE"/>
          <w14:ligatures w14:val="none"/>
        </w:rPr>
        <w:t xml:space="preserve">eelistatud </w:t>
      </w:r>
      <w:r w:rsidR="00521B43">
        <w:rPr>
          <w:rFonts w:asciiTheme="majorBidi" w:eastAsia="Times New Roman" w:hAnsiTheme="majorBidi" w:cstheme="majorBidi"/>
          <w:kern w:val="0"/>
          <w:sz w:val="24"/>
          <w:szCs w:val="24"/>
          <w:lang w:eastAsia="et-EE"/>
          <w14:ligatures w14:val="none"/>
        </w:rPr>
        <w:t xml:space="preserve">võrdselt kvalifitseeritud </w:t>
      </w:r>
      <w:r w:rsidR="000B1B0D" w:rsidRPr="43E49ABD">
        <w:rPr>
          <w:rFonts w:asciiTheme="majorBidi" w:eastAsia="Times New Roman" w:hAnsiTheme="majorBidi" w:cstheme="majorBidi"/>
          <w:kern w:val="0"/>
          <w:sz w:val="24"/>
          <w:szCs w:val="24"/>
          <w:lang w:eastAsia="et-EE"/>
          <w14:ligatures w14:val="none"/>
        </w:rPr>
        <w:t>alaesindatud soost kandidaati</w:t>
      </w:r>
      <w:r w:rsidR="0095492A" w:rsidRPr="43E49ABD">
        <w:rPr>
          <w:rFonts w:asciiTheme="majorBidi" w:eastAsia="Times New Roman" w:hAnsiTheme="majorBidi" w:cstheme="majorBidi"/>
          <w:kern w:val="0"/>
          <w:sz w:val="24"/>
          <w:szCs w:val="24"/>
          <w:lang w:eastAsia="et-EE"/>
          <w14:ligatures w14:val="none"/>
        </w:rPr>
        <w:t>.</w:t>
      </w:r>
      <w:r w:rsidR="00511043">
        <w:rPr>
          <w:rFonts w:asciiTheme="majorBidi" w:eastAsia="Times New Roman" w:hAnsiTheme="majorBidi" w:cstheme="majorBidi"/>
          <w:kern w:val="0"/>
          <w:sz w:val="24"/>
          <w:szCs w:val="24"/>
          <w:lang w:eastAsia="et-EE"/>
          <w14:ligatures w14:val="none"/>
        </w:rPr>
        <w:t xml:space="preserve"> </w:t>
      </w:r>
      <w:r w:rsidR="00521B43">
        <w:rPr>
          <w:rFonts w:asciiTheme="majorBidi" w:eastAsia="Times New Roman" w:hAnsiTheme="majorBidi" w:cstheme="majorBidi"/>
          <w:kern w:val="0"/>
          <w:sz w:val="24"/>
          <w:szCs w:val="24"/>
          <w:lang w:eastAsia="et-EE"/>
          <w14:ligatures w14:val="none"/>
        </w:rPr>
        <w:t>I</w:t>
      </w:r>
      <w:r w:rsidR="00511043" w:rsidRPr="007505D0">
        <w:rPr>
          <w:rFonts w:asciiTheme="majorBidi" w:eastAsia="Times New Roman" w:hAnsiTheme="majorBidi" w:cstheme="majorBidi"/>
          <w:kern w:val="0"/>
          <w:sz w:val="24"/>
          <w:szCs w:val="24"/>
          <w:lang w:eastAsia="et-EE"/>
          <w14:ligatures w14:val="none"/>
        </w:rPr>
        <w:t xml:space="preserve">sik, kes kahtlustab </w:t>
      </w:r>
      <w:r w:rsidR="00521B43">
        <w:rPr>
          <w:rFonts w:asciiTheme="majorBidi" w:eastAsia="Times New Roman" w:hAnsiTheme="majorBidi" w:cstheme="majorBidi"/>
          <w:kern w:val="0"/>
          <w:sz w:val="24"/>
          <w:szCs w:val="24"/>
          <w:lang w:eastAsia="et-EE"/>
          <w14:ligatures w14:val="none"/>
        </w:rPr>
        <w:t>et positiivset erimeedet ei ole rakendatud</w:t>
      </w:r>
      <w:r w:rsidR="00511043" w:rsidRPr="007505D0">
        <w:rPr>
          <w:rFonts w:asciiTheme="majorBidi" w:eastAsia="Times New Roman" w:hAnsiTheme="majorBidi" w:cstheme="majorBidi"/>
          <w:kern w:val="0"/>
          <w:sz w:val="24"/>
          <w:szCs w:val="24"/>
          <w:lang w:eastAsia="et-EE"/>
          <w14:ligatures w14:val="none"/>
        </w:rPr>
        <w:t>,</w:t>
      </w:r>
      <w:r w:rsidR="00521B43">
        <w:rPr>
          <w:rFonts w:asciiTheme="majorBidi" w:eastAsia="Times New Roman" w:hAnsiTheme="majorBidi" w:cstheme="majorBidi"/>
          <w:kern w:val="0"/>
          <w:sz w:val="24"/>
          <w:szCs w:val="24"/>
          <w:lang w:eastAsia="et-EE"/>
          <w14:ligatures w14:val="none"/>
        </w:rPr>
        <w:t xml:space="preserve"> peab</w:t>
      </w:r>
      <w:r w:rsidR="00511043" w:rsidRPr="007505D0">
        <w:rPr>
          <w:rFonts w:asciiTheme="majorBidi" w:eastAsia="Times New Roman" w:hAnsiTheme="majorBidi" w:cstheme="majorBidi"/>
          <w:kern w:val="0"/>
          <w:sz w:val="24"/>
          <w:szCs w:val="24"/>
          <w:lang w:eastAsia="et-EE"/>
          <w14:ligatures w14:val="none"/>
        </w:rPr>
        <w:t xml:space="preserve"> esitama faktilised asjaolud, mille alusel võib eeldada, et</w:t>
      </w:r>
      <w:r w:rsidR="00521B43" w:rsidRPr="001D6E7C">
        <w:rPr>
          <w:rFonts w:asciiTheme="majorBidi" w:eastAsia="Times New Roman" w:hAnsiTheme="majorBidi" w:cstheme="majorBidi"/>
          <w:kern w:val="0"/>
          <w:sz w:val="24"/>
          <w:szCs w:val="24"/>
          <w:lang w:eastAsia="et-EE"/>
          <w14:ligatures w14:val="none"/>
        </w:rPr>
        <w:t xml:space="preserve"> aktsiaemitent on rik</w:t>
      </w:r>
      <w:r w:rsidR="00521B43">
        <w:rPr>
          <w:rFonts w:asciiTheme="majorBidi" w:eastAsia="Times New Roman" w:hAnsiTheme="majorBidi" w:cstheme="majorBidi"/>
          <w:kern w:val="0"/>
          <w:sz w:val="24"/>
          <w:szCs w:val="24"/>
          <w:lang w:eastAsia="et-EE"/>
          <w14:ligatures w14:val="none"/>
        </w:rPr>
        <w:t>k</w:t>
      </w:r>
      <w:r w:rsidR="00521B43" w:rsidRPr="001D6E7C">
        <w:rPr>
          <w:rFonts w:asciiTheme="majorBidi" w:eastAsia="Times New Roman" w:hAnsiTheme="majorBidi" w:cstheme="majorBidi"/>
          <w:kern w:val="0"/>
          <w:sz w:val="24"/>
          <w:szCs w:val="24"/>
          <w:lang w:eastAsia="et-EE"/>
          <w14:ligatures w14:val="none"/>
        </w:rPr>
        <w:t>u</w:t>
      </w:r>
      <w:r w:rsidR="00521B43">
        <w:rPr>
          <w:rFonts w:asciiTheme="majorBidi" w:eastAsia="Times New Roman" w:hAnsiTheme="majorBidi" w:cstheme="majorBidi"/>
          <w:kern w:val="0"/>
          <w:sz w:val="24"/>
          <w:szCs w:val="24"/>
          <w:lang w:eastAsia="et-EE"/>
          <w14:ligatures w14:val="none"/>
        </w:rPr>
        <w:t>n</w:t>
      </w:r>
      <w:r w:rsidR="00521B43" w:rsidRPr="001D6E7C">
        <w:rPr>
          <w:rFonts w:asciiTheme="majorBidi" w:eastAsia="Times New Roman" w:hAnsiTheme="majorBidi" w:cstheme="majorBidi"/>
          <w:kern w:val="0"/>
          <w:sz w:val="24"/>
          <w:szCs w:val="24"/>
          <w:lang w:eastAsia="et-EE"/>
          <w14:ligatures w14:val="none"/>
        </w:rPr>
        <w:t>ud</w:t>
      </w:r>
      <w:r w:rsidR="00521B43">
        <w:rPr>
          <w:rFonts w:asciiTheme="majorBidi" w:eastAsia="Times New Roman" w:hAnsiTheme="majorBidi" w:cstheme="majorBidi"/>
          <w:kern w:val="0"/>
          <w:sz w:val="24"/>
          <w:szCs w:val="24"/>
          <w:lang w:eastAsia="et-EE"/>
          <w14:ligatures w14:val="none"/>
        </w:rPr>
        <w:t xml:space="preserve"> kohustust eelistada alaesindatud soost kandidaati</w:t>
      </w:r>
      <w:r w:rsidR="00511043" w:rsidRPr="007505D0">
        <w:rPr>
          <w:rFonts w:asciiTheme="majorBidi" w:eastAsia="Times New Roman" w:hAnsiTheme="majorBidi" w:cstheme="majorBidi"/>
          <w:kern w:val="0"/>
          <w:sz w:val="24"/>
          <w:szCs w:val="24"/>
          <w:lang w:eastAsia="et-EE"/>
          <w14:ligatures w14:val="none"/>
        </w:rPr>
        <w:t>. Isik peab seega pädevale organile tehtud avalduses kirjeldama</w:t>
      </w:r>
      <w:r w:rsidR="00521B43" w:rsidRPr="007505D0">
        <w:rPr>
          <w:rFonts w:asciiTheme="majorBidi" w:eastAsia="Times New Roman" w:hAnsiTheme="majorBidi" w:cstheme="majorBidi"/>
          <w:kern w:val="0"/>
          <w:sz w:val="24"/>
          <w:szCs w:val="24"/>
          <w:lang w:eastAsia="et-EE"/>
          <w14:ligatures w14:val="none"/>
        </w:rPr>
        <w:t xml:space="preserve"> juhtunut ja enda seisukoha toetuseks esitama endale kättesaadavad asjaolud, mille alusel on tal tekkinud kahtlus, et </w:t>
      </w:r>
      <w:r w:rsidR="00521B43">
        <w:rPr>
          <w:rFonts w:asciiTheme="majorBidi" w:eastAsia="Times New Roman" w:hAnsiTheme="majorBidi" w:cstheme="majorBidi"/>
          <w:kern w:val="0"/>
          <w:sz w:val="24"/>
          <w:szCs w:val="24"/>
          <w:lang w:eastAsia="et-EE"/>
          <w14:ligatures w14:val="none"/>
        </w:rPr>
        <w:t>positiivse erimeetme rakendamise kohustust rikuti</w:t>
      </w:r>
      <w:r w:rsidR="00521B43" w:rsidRPr="007505D0">
        <w:rPr>
          <w:rFonts w:asciiTheme="majorBidi" w:eastAsia="Times New Roman" w:hAnsiTheme="majorBidi" w:cstheme="majorBidi"/>
          <w:kern w:val="0"/>
          <w:sz w:val="24"/>
          <w:szCs w:val="24"/>
          <w:lang w:eastAsia="et-EE"/>
          <w14:ligatures w14:val="none"/>
        </w:rPr>
        <w:t xml:space="preserve">. </w:t>
      </w:r>
      <w:r w:rsidR="00F17A48" w:rsidRPr="007505D0">
        <w:rPr>
          <w:rFonts w:asciiTheme="majorBidi" w:eastAsia="Times New Roman" w:hAnsiTheme="majorBidi" w:cstheme="majorBidi"/>
          <w:kern w:val="0"/>
          <w:sz w:val="24"/>
          <w:szCs w:val="24"/>
          <w:lang w:eastAsia="et-EE"/>
          <w14:ligatures w14:val="none"/>
        </w:rPr>
        <w:t>Aktsiaemitent</w:t>
      </w:r>
      <w:r w:rsidR="00764C79" w:rsidRPr="007505D0">
        <w:rPr>
          <w:rFonts w:asciiTheme="majorBidi" w:eastAsia="Times New Roman" w:hAnsiTheme="majorBidi" w:cstheme="majorBidi"/>
          <w:kern w:val="0"/>
          <w:sz w:val="24"/>
          <w:szCs w:val="24"/>
          <w:lang w:eastAsia="et-EE"/>
          <w14:ligatures w14:val="none"/>
        </w:rPr>
        <w:t>, kelle vastu avaldus on esitatud, peab menetluses tõendama, et ta ei ole rikkunud</w:t>
      </w:r>
      <w:r w:rsidR="00764C79" w:rsidRPr="43E49ABD">
        <w:rPr>
          <w:rFonts w:asciiTheme="majorBidi" w:hAnsiTheme="majorBidi" w:cstheme="majorBidi"/>
          <w:sz w:val="24"/>
          <w:szCs w:val="24"/>
        </w:rPr>
        <w:t xml:space="preserve"> nn positiivse </w:t>
      </w:r>
      <w:r w:rsidR="00800798" w:rsidRPr="43E49ABD">
        <w:rPr>
          <w:rFonts w:asciiTheme="majorBidi" w:hAnsiTheme="majorBidi" w:cstheme="majorBidi"/>
          <w:sz w:val="24"/>
          <w:szCs w:val="24"/>
        </w:rPr>
        <w:t>erimeetme rakendamise</w:t>
      </w:r>
      <w:r w:rsidR="00764C79" w:rsidRPr="43E49ABD">
        <w:rPr>
          <w:rFonts w:asciiTheme="majorBidi" w:hAnsiTheme="majorBidi" w:cstheme="majorBidi"/>
          <w:sz w:val="24"/>
          <w:szCs w:val="24"/>
        </w:rPr>
        <w:t xml:space="preserve"> nõuet või et tema toimimisviisil on olnud mingi muu aktsepteeritav põhjus (</w:t>
      </w:r>
      <w:r w:rsidR="00521B43">
        <w:rPr>
          <w:rFonts w:asciiTheme="majorBidi" w:hAnsiTheme="majorBidi" w:cstheme="majorBidi"/>
          <w:sz w:val="24"/>
          <w:szCs w:val="24"/>
        </w:rPr>
        <w:t>eelkõige</w:t>
      </w:r>
      <w:r w:rsidR="000B1B0D" w:rsidRPr="43E49ABD">
        <w:rPr>
          <w:rFonts w:asciiTheme="majorBidi" w:hAnsiTheme="majorBidi" w:cstheme="majorBidi"/>
          <w:sz w:val="24"/>
          <w:szCs w:val="24"/>
        </w:rPr>
        <w:t xml:space="preserve"> </w:t>
      </w:r>
      <w:r w:rsidR="00764C79" w:rsidRPr="43E49ABD">
        <w:rPr>
          <w:rFonts w:asciiTheme="majorBidi" w:hAnsiTheme="majorBidi" w:cstheme="majorBidi"/>
          <w:sz w:val="24"/>
          <w:szCs w:val="24"/>
        </w:rPr>
        <w:t>VPTS § 135</w:t>
      </w:r>
      <w:r w:rsidR="00764C79" w:rsidRPr="43E49ABD">
        <w:rPr>
          <w:rFonts w:asciiTheme="majorBidi" w:hAnsiTheme="majorBidi" w:cstheme="majorBidi"/>
          <w:sz w:val="24"/>
          <w:szCs w:val="24"/>
          <w:vertAlign w:val="superscript"/>
        </w:rPr>
        <w:t>7</w:t>
      </w:r>
      <w:r w:rsidR="00764C79" w:rsidRPr="43E49ABD">
        <w:rPr>
          <w:rFonts w:asciiTheme="majorBidi" w:hAnsiTheme="majorBidi" w:cstheme="majorBidi"/>
          <w:sz w:val="24"/>
          <w:szCs w:val="24"/>
        </w:rPr>
        <w:t xml:space="preserve"> l</w:t>
      </w:r>
      <w:r w:rsidR="003A6C9D">
        <w:rPr>
          <w:rFonts w:asciiTheme="majorBidi" w:hAnsiTheme="majorBidi" w:cstheme="majorBidi"/>
          <w:sz w:val="24"/>
          <w:szCs w:val="24"/>
        </w:rPr>
        <w:t>õik</w:t>
      </w:r>
      <w:r w:rsidR="00EC4BE7">
        <w:rPr>
          <w:rFonts w:asciiTheme="majorBidi" w:hAnsiTheme="majorBidi" w:cstheme="majorBidi"/>
          <w:sz w:val="24"/>
          <w:szCs w:val="24"/>
        </w:rPr>
        <w:t>es</w:t>
      </w:r>
      <w:r w:rsidR="001B1857">
        <w:rPr>
          <w:rFonts w:asciiTheme="majorBidi" w:hAnsiTheme="majorBidi" w:cstheme="majorBidi"/>
          <w:sz w:val="24"/>
          <w:szCs w:val="24"/>
        </w:rPr>
        <w:t xml:space="preserve"> </w:t>
      </w:r>
      <w:r w:rsidR="00EC4BE7">
        <w:rPr>
          <w:rFonts w:asciiTheme="majorBidi" w:hAnsiTheme="majorBidi" w:cstheme="majorBidi"/>
          <w:sz w:val="24"/>
          <w:szCs w:val="24"/>
        </w:rPr>
        <w:t>3 toodud suurema õigusliku kaaluga põhjused</w:t>
      </w:r>
      <w:r w:rsidR="00764C79" w:rsidRPr="43E49ABD">
        <w:rPr>
          <w:rFonts w:asciiTheme="majorBidi" w:hAnsiTheme="majorBidi" w:cstheme="majorBidi"/>
          <w:sz w:val="24"/>
          <w:szCs w:val="24"/>
        </w:rPr>
        <w:t>).</w:t>
      </w:r>
    </w:p>
    <w:p w14:paraId="042A4218" w14:textId="77777777" w:rsidR="00175E50" w:rsidRPr="00CC6CE5" w:rsidRDefault="00175E50"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4A7A8F56" w14:textId="46DA7022" w:rsidR="00A53F64" w:rsidRPr="00CC6CE5" w:rsidRDefault="00C34436" w:rsidP="00CD4399">
      <w:pPr>
        <w:spacing w:after="0" w:line="276" w:lineRule="auto"/>
        <w:jc w:val="lowKashida"/>
        <w:rPr>
          <w:rFonts w:asciiTheme="majorBidi" w:eastAsia="Times New Roman" w:hAnsiTheme="majorBidi" w:cstheme="majorBidi"/>
          <w:kern w:val="0"/>
          <w:sz w:val="24"/>
          <w:szCs w:val="24"/>
          <w:lang w:eastAsia="et-EE"/>
          <w14:ligatures w14:val="none"/>
        </w:rPr>
      </w:pPr>
      <w:r w:rsidRPr="43E49ABD">
        <w:rPr>
          <w:rFonts w:asciiTheme="majorBidi" w:eastAsia="Times New Roman" w:hAnsiTheme="majorBidi" w:cstheme="majorBidi"/>
          <w:kern w:val="0"/>
          <w:sz w:val="24"/>
          <w:szCs w:val="24"/>
          <w:lang w:eastAsia="et-EE"/>
          <w14:ligatures w14:val="none"/>
        </w:rPr>
        <w:t xml:space="preserve">Siiski tuleb meeles pidada, et võrreldes  </w:t>
      </w:r>
      <w:proofErr w:type="spellStart"/>
      <w:r w:rsidRPr="43E49ABD">
        <w:rPr>
          <w:rFonts w:asciiTheme="majorBidi" w:eastAsia="Times New Roman" w:hAnsiTheme="majorBidi" w:cstheme="majorBidi"/>
          <w:kern w:val="0"/>
          <w:sz w:val="24"/>
          <w:szCs w:val="24"/>
          <w:lang w:eastAsia="et-EE"/>
          <w14:ligatures w14:val="none"/>
        </w:rPr>
        <w:t>VõrdKS</w:t>
      </w:r>
      <w:proofErr w:type="spellEnd"/>
      <w:r w:rsidRPr="43E49ABD">
        <w:rPr>
          <w:rFonts w:asciiTheme="majorBidi" w:eastAsia="Times New Roman" w:hAnsiTheme="majorBidi" w:cstheme="majorBidi"/>
          <w:kern w:val="0"/>
          <w:sz w:val="24"/>
          <w:szCs w:val="24"/>
          <w:lang w:eastAsia="et-EE"/>
          <w14:ligatures w14:val="none"/>
        </w:rPr>
        <w:t xml:space="preserve"> ja </w:t>
      </w:r>
      <w:proofErr w:type="spellStart"/>
      <w:r w:rsidRPr="43E49ABD">
        <w:rPr>
          <w:rFonts w:asciiTheme="majorBidi" w:eastAsia="Times New Roman" w:hAnsiTheme="majorBidi" w:cstheme="majorBidi"/>
          <w:kern w:val="0"/>
          <w:sz w:val="24"/>
          <w:szCs w:val="24"/>
          <w:lang w:eastAsia="et-EE"/>
          <w14:ligatures w14:val="none"/>
        </w:rPr>
        <w:t>SoVS</w:t>
      </w:r>
      <w:proofErr w:type="spellEnd"/>
      <w:r w:rsidRPr="43E49ABD">
        <w:rPr>
          <w:rFonts w:asciiTheme="majorBidi" w:eastAsia="Times New Roman" w:hAnsiTheme="majorBidi" w:cstheme="majorBidi"/>
          <w:kern w:val="0"/>
          <w:sz w:val="24"/>
          <w:szCs w:val="24"/>
          <w:lang w:eastAsia="et-EE"/>
          <w14:ligatures w14:val="none"/>
        </w:rPr>
        <w:t xml:space="preserve"> sätestatuga kohaldub käesolev paragrahv piiratud juhtudel</w:t>
      </w:r>
      <w:r w:rsidR="000B4AB6">
        <w:rPr>
          <w:rFonts w:asciiTheme="majorBidi" w:eastAsia="Times New Roman" w:hAnsiTheme="majorBidi" w:cstheme="majorBidi"/>
          <w:kern w:val="0"/>
          <w:sz w:val="24"/>
          <w:szCs w:val="24"/>
          <w:lang w:eastAsia="et-EE"/>
          <w14:ligatures w14:val="none"/>
        </w:rPr>
        <w:t>,</w:t>
      </w:r>
      <w:r w:rsidR="0095492A" w:rsidRPr="43E49ABD">
        <w:rPr>
          <w:rFonts w:asciiTheme="majorBidi" w:eastAsia="Times New Roman" w:hAnsiTheme="majorBidi" w:cstheme="majorBidi"/>
          <w:kern w:val="0"/>
          <w:sz w:val="24"/>
          <w:szCs w:val="24"/>
          <w:lang w:eastAsia="et-EE"/>
          <w14:ligatures w14:val="none"/>
        </w:rPr>
        <w:t xml:space="preserve"> VPTS § 135</w:t>
      </w:r>
      <w:r w:rsidR="0095492A" w:rsidRPr="43E49ABD">
        <w:rPr>
          <w:rFonts w:asciiTheme="majorBidi" w:eastAsia="Times New Roman" w:hAnsiTheme="majorBidi" w:cstheme="majorBidi"/>
          <w:kern w:val="0"/>
          <w:sz w:val="24"/>
          <w:szCs w:val="24"/>
          <w:vertAlign w:val="superscript"/>
          <w:lang w:eastAsia="et-EE"/>
          <w14:ligatures w14:val="none"/>
        </w:rPr>
        <w:t>8</w:t>
      </w:r>
      <w:r w:rsidR="0095492A" w:rsidRPr="43E49ABD">
        <w:rPr>
          <w:rFonts w:asciiTheme="majorBidi" w:eastAsia="Times New Roman" w:hAnsiTheme="majorBidi" w:cstheme="majorBidi"/>
          <w:kern w:val="0"/>
          <w:sz w:val="24"/>
          <w:szCs w:val="24"/>
          <w:lang w:eastAsia="et-EE"/>
          <w14:ligatures w14:val="none"/>
        </w:rPr>
        <w:t xml:space="preserve"> </w:t>
      </w:r>
      <w:r w:rsidR="00161AB7" w:rsidRPr="43E49ABD">
        <w:rPr>
          <w:rFonts w:asciiTheme="majorBidi" w:eastAsia="Times New Roman" w:hAnsiTheme="majorBidi" w:cstheme="majorBidi"/>
          <w:kern w:val="0"/>
          <w:sz w:val="24"/>
          <w:szCs w:val="24"/>
          <w:lang w:eastAsia="et-EE"/>
          <w14:ligatures w14:val="none"/>
        </w:rPr>
        <w:t>ajaline ja isikuline kohaldamisala on</w:t>
      </w:r>
      <w:r w:rsidR="0095492A" w:rsidRPr="43E49ABD">
        <w:rPr>
          <w:rFonts w:asciiTheme="majorBidi" w:eastAsia="Times New Roman" w:hAnsiTheme="majorBidi" w:cstheme="majorBidi"/>
          <w:kern w:val="0"/>
          <w:sz w:val="24"/>
          <w:szCs w:val="24"/>
          <w:lang w:eastAsia="et-EE"/>
          <w14:ligatures w14:val="none"/>
        </w:rPr>
        <w:t xml:space="preserve"> piiratud. </w:t>
      </w:r>
      <w:r w:rsidRPr="43E49ABD">
        <w:rPr>
          <w:rFonts w:asciiTheme="majorBidi" w:eastAsia="Times New Roman" w:hAnsiTheme="majorBidi" w:cstheme="majorBidi"/>
          <w:kern w:val="0"/>
          <w:sz w:val="24"/>
          <w:szCs w:val="24"/>
          <w:lang w:eastAsia="et-EE"/>
          <w14:ligatures w14:val="none"/>
        </w:rPr>
        <w:t>VPTS § 135</w:t>
      </w:r>
      <w:r w:rsidRPr="43E49ABD">
        <w:rPr>
          <w:rFonts w:asciiTheme="majorBidi" w:eastAsia="Times New Roman" w:hAnsiTheme="majorBidi" w:cstheme="majorBidi"/>
          <w:kern w:val="0"/>
          <w:sz w:val="24"/>
          <w:szCs w:val="24"/>
          <w:vertAlign w:val="superscript"/>
          <w:lang w:eastAsia="et-EE"/>
          <w14:ligatures w14:val="none"/>
        </w:rPr>
        <w:t>7</w:t>
      </w:r>
      <w:r w:rsidRPr="43E49ABD">
        <w:rPr>
          <w:rFonts w:asciiTheme="majorBidi" w:eastAsia="Times New Roman" w:hAnsiTheme="majorBidi" w:cstheme="majorBidi"/>
          <w:kern w:val="0"/>
          <w:sz w:val="24"/>
          <w:szCs w:val="24"/>
          <w:lang w:eastAsia="et-EE"/>
          <w14:ligatures w14:val="none"/>
        </w:rPr>
        <w:t xml:space="preserve"> lõikes 2 ettenähtud nn positiivse </w:t>
      </w:r>
      <w:r w:rsidR="00800798" w:rsidRPr="43E49ABD">
        <w:rPr>
          <w:rFonts w:asciiTheme="majorBidi" w:eastAsia="Times New Roman" w:hAnsiTheme="majorBidi" w:cstheme="majorBidi"/>
          <w:kern w:val="0"/>
          <w:sz w:val="24"/>
          <w:szCs w:val="24"/>
          <w:lang w:eastAsia="et-EE"/>
          <w14:ligatures w14:val="none"/>
        </w:rPr>
        <w:t>erimeetme rakendamise</w:t>
      </w:r>
      <w:r w:rsidRPr="43E49ABD">
        <w:rPr>
          <w:rFonts w:asciiTheme="majorBidi" w:eastAsia="Times New Roman" w:hAnsiTheme="majorBidi" w:cstheme="majorBidi"/>
          <w:kern w:val="0"/>
          <w:sz w:val="24"/>
          <w:szCs w:val="24"/>
          <w:lang w:eastAsia="et-EE"/>
          <w14:ligatures w14:val="none"/>
        </w:rPr>
        <w:t xml:space="preserve"> nõue kohaldub vaid juhul, kui aktsiaemitent ei täitnud valikmenetluse</w:t>
      </w:r>
      <w:r w:rsidR="0095492A" w:rsidRPr="43E49ABD">
        <w:rPr>
          <w:rFonts w:asciiTheme="majorBidi" w:eastAsia="Times New Roman" w:hAnsiTheme="majorBidi" w:cstheme="majorBidi"/>
          <w:kern w:val="0"/>
          <w:sz w:val="24"/>
          <w:szCs w:val="24"/>
          <w:lang w:eastAsia="et-EE"/>
          <w14:ligatures w14:val="none"/>
        </w:rPr>
        <w:t xml:space="preserve"> ajal</w:t>
      </w:r>
      <w:r w:rsidRPr="43E49ABD">
        <w:rPr>
          <w:rFonts w:asciiTheme="majorBidi" w:eastAsia="Times New Roman" w:hAnsiTheme="majorBidi" w:cstheme="majorBidi"/>
          <w:kern w:val="0"/>
          <w:sz w:val="24"/>
          <w:szCs w:val="24"/>
          <w:lang w:eastAsia="et-EE"/>
          <w14:ligatures w14:val="none"/>
        </w:rPr>
        <w:t xml:space="preserve"> VPTS § 135</w:t>
      </w:r>
      <w:r w:rsidRPr="43E49ABD">
        <w:rPr>
          <w:rFonts w:asciiTheme="majorBidi" w:eastAsia="Times New Roman" w:hAnsiTheme="majorBidi" w:cstheme="majorBidi"/>
          <w:kern w:val="0"/>
          <w:sz w:val="24"/>
          <w:szCs w:val="24"/>
          <w:vertAlign w:val="superscript"/>
          <w:lang w:eastAsia="et-EE"/>
          <w14:ligatures w14:val="none"/>
        </w:rPr>
        <w:t>6</w:t>
      </w:r>
      <w:r w:rsidRPr="43E49ABD">
        <w:rPr>
          <w:rFonts w:asciiTheme="majorBidi" w:eastAsia="Times New Roman" w:hAnsiTheme="majorBidi" w:cstheme="majorBidi"/>
          <w:kern w:val="0"/>
          <w:sz w:val="24"/>
          <w:szCs w:val="24"/>
          <w:lang w:eastAsia="et-EE"/>
          <w14:ligatures w14:val="none"/>
        </w:rPr>
        <w:t xml:space="preserve"> lõike 1 kohaselt</w:t>
      </w:r>
      <w:r w:rsidR="00216081">
        <w:rPr>
          <w:rFonts w:asciiTheme="majorBidi" w:eastAsia="Times New Roman" w:hAnsiTheme="majorBidi" w:cstheme="majorBidi"/>
          <w:kern w:val="0"/>
          <w:sz w:val="24"/>
          <w:szCs w:val="24"/>
          <w:lang w:eastAsia="et-EE"/>
          <w14:ligatures w14:val="none"/>
        </w:rPr>
        <w:t xml:space="preserve"> seatud </w:t>
      </w:r>
      <w:r w:rsidR="0095492A" w:rsidRPr="43E49ABD">
        <w:rPr>
          <w:rFonts w:asciiTheme="majorBidi" w:eastAsia="Times New Roman" w:hAnsiTheme="majorBidi" w:cstheme="majorBidi"/>
          <w:kern w:val="0"/>
          <w:sz w:val="24"/>
          <w:szCs w:val="24"/>
          <w:lang w:eastAsia="et-EE"/>
          <w14:ligatures w14:val="none"/>
        </w:rPr>
        <w:t>eesmärki. Ehk et ajaliselt saab VPTS § 135</w:t>
      </w:r>
      <w:r w:rsidR="0095492A" w:rsidRPr="43E49ABD">
        <w:rPr>
          <w:rFonts w:asciiTheme="majorBidi" w:eastAsia="Times New Roman" w:hAnsiTheme="majorBidi" w:cstheme="majorBidi"/>
          <w:kern w:val="0"/>
          <w:sz w:val="24"/>
          <w:szCs w:val="24"/>
          <w:vertAlign w:val="superscript"/>
          <w:lang w:eastAsia="et-EE"/>
          <w14:ligatures w14:val="none"/>
        </w:rPr>
        <w:t>8</w:t>
      </w:r>
      <w:r w:rsidR="0095492A" w:rsidRPr="43E49ABD">
        <w:rPr>
          <w:rFonts w:asciiTheme="majorBidi" w:eastAsia="Times New Roman" w:hAnsiTheme="majorBidi" w:cstheme="majorBidi"/>
          <w:kern w:val="0"/>
          <w:sz w:val="24"/>
          <w:szCs w:val="24"/>
          <w:lang w:eastAsia="et-EE"/>
          <w14:ligatures w14:val="none"/>
        </w:rPr>
        <w:t xml:space="preserve"> kohalduda alles pärast 2026. aasta 30. juunit ja</w:t>
      </w:r>
      <w:r w:rsidR="00764C79" w:rsidRPr="43E49ABD">
        <w:rPr>
          <w:rFonts w:asciiTheme="majorBidi" w:eastAsia="Times New Roman" w:hAnsiTheme="majorBidi" w:cstheme="majorBidi"/>
          <w:kern w:val="0"/>
          <w:sz w:val="24"/>
          <w:szCs w:val="24"/>
          <w:lang w:eastAsia="et-EE"/>
          <w14:ligatures w14:val="none"/>
        </w:rPr>
        <w:t xml:space="preserve"> seda</w:t>
      </w:r>
      <w:r w:rsidR="0095492A" w:rsidRPr="43E49ABD">
        <w:rPr>
          <w:rFonts w:asciiTheme="majorBidi" w:eastAsia="Times New Roman" w:hAnsiTheme="majorBidi" w:cstheme="majorBidi"/>
          <w:kern w:val="0"/>
          <w:sz w:val="24"/>
          <w:szCs w:val="24"/>
          <w:lang w:eastAsia="et-EE"/>
          <w14:ligatures w14:val="none"/>
        </w:rPr>
        <w:t xml:space="preserve"> juhul</w:t>
      </w:r>
      <w:r w:rsidR="000B4AB6">
        <w:rPr>
          <w:rFonts w:asciiTheme="majorBidi" w:eastAsia="Times New Roman" w:hAnsiTheme="majorBidi" w:cstheme="majorBidi"/>
          <w:kern w:val="0"/>
          <w:sz w:val="24"/>
          <w:szCs w:val="24"/>
          <w:lang w:eastAsia="et-EE"/>
          <w14:ligatures w14:val="none"/>
        </w:rPr>
        <w:t>,</w:t>
      </w:r>
      <w:r w:rsidR="0095492A" w:rsidRPr="43E49ABD">
        <w:rPr>
          <w:rFonts w:asciiTheme="majorBidi" w:eastAsia="Times New Roman" w:hAnsiTheme="majorBidi" w:cstheme="majorBidi"/>
          <w:kern w:val="0"/>
          <w:sz w:val="24"/>
          <w:szCs w:val="24"/>
          <w:lang w:eastAsia="et-EE"/>
          <w14:ligatures w14:val="none"/>
        </w:rPr>
        <w:t xml:space="preserve"> kui aktsiaemitendi nõukogus või nõukogus ja juhatuses kokku pole piisavalt alaesindatud soost isikuid.</w:t>
      </w:r>
    </w:p>
    <w:p w14:paraId="289D3686" w14:textId="77777777" w:rsidR="002B03E2" w:rsidRPr="00CC6CE5" w:rsidRDefault="002B03E2" w:rsidP="00CD4399">
      <w:pPr>
        <w:spacing w:after="0" w:line="276" w:lineRule="auto"/>
        <w:jc w:val="lowKashida"/>
        <w:rPr>
          <w:rFonts w:asciiTheme="majorBidi" w:hAnsiTheme="majorBidi" w:cstheme="majorBidi"/>
          <w:sz w:val="24"/>
          <w:szCs w:val="24"/>
        </w:rPr>
      </w:pPr>
    </w:p>
    <w:p w14:paraId="171259C2" w14:textId="6853413E" w:rsidR="00467F63" w:rsidRPr="000672B6" w:rsidRDefault="000738A4" w:rsidP="00467F63">
      <w:pPr>
        <w:spacing w:after="0" w:line="276" w:lineRule="auto"/>
        <w:jc w:val="lowKashida"/>
        <w:rPr>
          <w:rFonts w:asciiTheme="majorBidi" w:eastAsia="Times New Roman" w:hAnsiTheme="majorBidi" w:cstheme="majorBidi"/>
          <w:kern w:val="0"/>
          <w:sz w:val="24"/>
          <w:szCs w:val="24"/>
          <w:lang w:eastAsia="et-EE"/>
          <w14:ligatures w14:val="none"/>
        </w:rPr>
      </w:pPr>
      <w:r w:rsidRPr="43E49ABD">
        <w:rPr>
          <w:rFonts w:asciiTheme="majorBidi" w:hAnsiTheme="majorBidi" w:cstheme="majorBidi"/>
          <w:b/>
          <w:bCs/>
          <w:sz w:val="24"/>
          <w:szCs w:val="24"/>
        </w:rPr>
        <w:t>Seaduse täiendamine §-ga 135</w:t>
      </w:r>
      <w:r w:rsidR="00175E50" w:rsidRPr="43E49ABD">
        <w:rPr>
          <w:rFonts w:asciiTheme="majorBidi" w:hAnsiTheme="majorBidi" w:cstheme="majorBidi"/>
          <w:b/>
          <w:bCs/>
          <w:sz w:val="24"/>
          <w:szCs w:val="24"/>
          <w:vertAlign w:val="superscript"/>
        </w:rPr>
        <w:t>9</w:t>
      </w:r>
      <w:r w:rsidR="003D0931" w:rsidRPr="43E49ABD">
        <w:rPr>
          <w:rFonts w:asciiTheme="majorBidi" w:hAnsiTheme="majorBidi" w:cstheme="majorBidi"/>
          <w:sz w:val="24"/>
          <w:szCs w:val="24"/>
        </w:rPr>
        <w:t>, mis reguleerib aktsiaemitendi juhtorganite soolise tasakaalu kohta käivat aruandlust. Lõike 1 kohaselt tuleb aktsiaemitendil kord aastas esitada Finantsinspektsioonile teave juhtkonna ja nõukogu soolise koosseisu kohta, seejuures tuleb eristada andmed juhtorganite lõikes (punkt 1)</w:t>
      </w:r>
      <w:r w:rsidR="00405692">
        <w:rPr>
          <w:rFonts w:asciiTheme="majorBidi" w:hAnsiTheme="majorBidi" w:cstheme="majorBidi"/>
          <w:sz w:val="24"/>
          <w:szCs w:val="24"/>
        </w:rPr>
        <w:t xml:space="preserve"> ja </w:t>
      </w:r>
      <w:r w:rsidR="003D0931" w:rsidRPr="43E49ABD">
        <w:rPr>
          <w:rFonts w:asciiTheme="majorBidi" w:hAnsiTheme="majorBidi" w:cstheme="majorBidi"/>
          <w:sz w:val="24"/>
          <w:szCs w:val="24"/>
        </w:rPr>
        <w:t xml:space="preserve">anda ülevaade meetmetest, </w:t>
      </w:r>
      <w:r w:rsidR="003D0931" w:rsidRPr="43E49ABD">
        <w:rPr>
          <w:rFonts w:asciiTheme="majorBidi" w:eastAsia="Times New Roman" w:hAnsiTheme="majorBidi" w:cstheme="majorBidi"/>
          <w:kern w:val="0"/>
          <w:sz w:val="24"/>
          <w:szCs w:val="24"/>
          <w:lang w:eastAsia="et-EE"/>
          <w14:ligatures w14:val="none"/>
        </w:rPr>
        <w:t xml:space="preserve">mis on võetud </w:t>
      </w:r>
      <w:bookmarkStart w:id="6" w:name="_Hlk159934385"/>
      <w:r w:rsidR="003D0931" w:rsidRPr="43E49ABD">
        <w:rPr>
          <w:rFonts w:asciiTheme="majorBidi" w:eastAsia="Times New Roman" w:hAnsiTheme="majorBidi" w:cstheme="majorBidi"/>
          <w:kern w:val="0"/>
          <w:sz w:val="24"/>
          <w:szCs w:val="24"/>
          <w:lang w:eastAsia="et-EE"/>
          <w14:ligatures w14:val="none"/>
        </w:rPr>
        <w:t>VPTS § 135</w:t>
      </w:r>
      <w:r w:rsidR="003D0931" w:rsidRPr="43E49ABD">
        <w:rPr>
          <w:rFonts w:asciiTheme="majorBidi" w:eastAsia="Times New Roman" w:hAnsiTheme="majorBidi" w:cstheme="majorBidi"/>
          <w:kern w:val="0"/>
          <w:sz w:val="24"/>
          <w:szCs w:val="24"/>
          <w:vertAlign w:val="superscript"/>
          <w:lang w:eastAsia="et-EE"/>
          <w14:ligatures w14:val="none"/>
        </w:rPr>
        <w:t>6</w:t>
      </w:r>
      <w:r w:rsidR="003D0931" w:rsidRPr="43E49ABD">
        <w:rPr>
          <w:rFonts w:asciiTheme="majorBidi" w:eastAsia="Times New Roman" w:hAnsiTheme="majorBidi" w:cstheme="majorBidi"/>
          <w:kern w:val="0"/>
          <w:sz w:val="24"/>
          <w:szCs w:val="24"/>
          <w:lang w:eastAsia="et-EE"/>
          <w14:ligatures w14:val="none"/>
        </w:rPr>
        <w:t xml:space="preserve"> </w:t>
      </w:r>
      <w:bookmarkEnd w:id="6"/>
      <w:r w:rsidR="003D0931" w:rsidRPr="43E49ABD">
        <w:rPr>
          <w:rFonts w:asciiTheme="majorBidi" w:eastAsia="Times New Roman" w:hAnsiTheme="majorBidi" w:cstheme="majorBidi"/>
          <w:kern w:val="0"/>
          <w:sz w:val="24"/>
          <w:szCs w:val="24"/>
          <w:lang w:eastAsia="et-EE"/>
          <w14:ligatures w14:val="none"/>
        </w:rPr>
        <w:t>lõike 1 kohaselt seatud eesmärkide saavutamiseks (punkt 2). Samuti tuleb asjakohasel juhul anda ülevaade meetmetest, mis on võetud VPTS § 135</w:t>
      </w:r>
      <w:r w:rsidR="003D0931" w:rsidRPr="43E49ABD">
        <w:rPr>
          <w:rFonts w:asciiTheme="majorBidi" w:eastAsia="Times New Roman" w:hAnsiTheme="majorBidi" w:cstheme="majorBidi"/>
          <w:kern w:val="0"/>
          <w:sz w:val="24"/>
          <w:szCs w:val="24"/>
          <w:vertAlign w:val="superscript"/>
          <w:lang w:eastAsia="et-EE"/>
          <w14:ligatures w14:val="none"/>
        </w:rPr>
        <w:t>6</w:t>
      </w:r>
      <w:r w:rsidR="003D0931" w:rsidRPr="43E49ABD">
        <w:rPr>
          <w:rFonts w:asciiTheme="majorBidi" w:eastAsia="Times New Roman" w:hAnsiTheme="majorBidi" w:cstheme="majorBidi"/>
          <w:kern w:val="0"/>
          <w:sz w:val="24"/>
          <w:szCs w:val="24"/>
          <w:lang w:eastAsia="et-EE"/>
          <w14:ligatures w14:val="none"/>
        </w:rPr>
        <w:t xml:space="preserve"> lõike 2 kohaselt seatud eesmärkide saavutamiseks</w:t>
      </w:r>
      <w:r w:rsidR="001B4702">
        <w:rPr>
          <w:rFonts w:asciiTheme="majorBidi" w:eastAsia="Times New Roman" w:hAnsiTheme="majorBidi" w:cstheme="majorBidi"/>
          <w:kern w:val="0"/>
          <w:sz w:val="24"/>
          <w:szCs w:val="24"/>
          <w:lang w:eastAsia="et-EE"/>
          <w14:ligatures w14:val="none"/>
        </w:rPr>
        <w:t xml:space="preserve"> (punkt3)</w:t>
      </w:r>
      <w:r w:rsidR="003D0931" w:rsidRPr="43E49ABD">
        <w:rPr>
          <w:rFonts w:asciiTheme="majorBidi" w:eastAsia="Times New Roman" w:hAnsiTheme="majorBidi" w:cstheme="majorBidi"/>
          <w:kern w:val="0"/>
          <w:sz w:val="24"/>
          <w:szCs w:val="24"/>
          <w:lang w:eastAsia="et-EE"/>
          <w14:ligatures w14:val="none"/>
        </w:rPr>
        <w:t>. Eelpool nimetatud teave tuleb kergesti ligipääsetavas vormis avaldada ka aktsiaemitendi veebilehel.</w:t>
      </w:r>
      <w:r w:rsidR="004C0B4D" w:rsidRPr="43E49ABD">
        <w:rPr>
          <w:rFonts w:asciiTheme="majorBidi" w:eastAsia="Times New Roman" w:hAnsiTheme="majorBidi" w:cstheme="majorBidi"/>
          <w:kern w:val="0"/>
          <w:sz w:val="24"/>
          <w:szCs w:val="24"/>
          <w:lang w:eastAsia="et-EE"/>
          <w14:ligatures w14:val="none"/>
        </w:rPr>
        <w:t xml:space="preserve"> Lõikes mainitud meetmed, mida aktsiaemitent võib rakendada, on näiteks </w:t>
      </w:r>
      <w:r w:rsidR="7896E854" w:rsidRPr="43E49ABD">
        <w:rPr>
          <w:rFonts w:asciiTheme="majorBidi" w:eastAsia="Times New Roman" w:hAnsiTheme="majorBidi" w:cstheme="majorBidi"/>
          <w:kern w:val="0"/>
          <w:sz w:val="24"/>
          <w:szCs w:val="24"/>
          <w:lang w:eastAsia="et-EE"/>
          <w14:ligatures w14:val="none"/>
        </w:rPr>
        <w:t xml:space="preserve">juhtimistasandi </w:t>
      </w:r>
      <w:r w:rsidR="55954CD4" w:rsidRPr="43E49ABD">
        <w:rPr>
          <w:rFonts w:asciiTheme="majorBidi" w:eastAsia="Times New Roman" w:hAnsiTheme="majorBidi" w:cstheme="majorBidi"/>
          <w:kern w:val="0"/>
          <w:sz w:val="24"/>
          <w:szCs w:val="24"/>
          <w:lang w:eastAsia="et-EE"/>
          <w14:ligatures w14:val="none"/>
        </w:rPr>
        <w:t>soolis</w:t>
      </w:r>
      <w:r w:rsidR="2A74CF7B" w:rsidRPr="43E49ABD">
        <w:rPr>
          <w:rFonts w:asciiTheme="majorBidi" w:eastAsia="Times New Roman" w:hAnsiTheme="majorBidi" w:cstheme="majorBidi"/>
          <w:kern w:val="0"/>
          <w:sz w:val="24"/>
          <w:szCs w:val="24"/>
          <w:lang w:eastAsia="et-EE"/>
          <w14:ligatures w14:val="none"/>
        </w:rPr>
        <w:t>e</w:t>
      </w:r>
      <w:r w:rsidR="55954CD4" w:rsidRPr="43E49ABD">
        <w:rPr>
          <w:rFonts w:asciiTheme="majorBidi" w:eastAsia="Times New Roman" w:hAnsiTheme="majorBidi" w:cstheme="majorBidi"/>
          <w:kern w:val="0"/>
          <w:sz w:val="24"/>
          <w:szCs w:val="24"/>
          <w:lang w:eastAsia="et-EE"/>
          <w14:ligatures w14:val="none"/>
        </w:rPr>
        <w:t xml:space="preserve"> võrdsu</w:t>
      </w:r>
      <w:r w:rsidR="65898B4A" w:rsidRPr="43E49ABD">
        <w:rPr>
          <w:rFonts w:asciiTheme="majorBidi" w:eastAsia="Times New Roman" w:hAnsiTheme="majorBidi" w:cstheme="majorBidi"/>
          <w:kern w:val="0"/>
          <w:sz w:val="24"/>
          <w:szCs w:val="24"/>
          <w:lang w:eastAsia="et-EE"/>
          <w14:ligatures w14:val="none"/>
        </w:rPr>
        <w:t>se tagamist toetavad</w:t>
      </w:r>
      <w:r w:rsidR="55954CD4" w:rsidRPr="43E49ABD">
        <w:rPr>
          <w:rFonts w:asciiTheme="majorBidi" w:eastAsia="Times New Roman" w:hAnsiTheme="majorBidi" w:cstheme="majorBidi"/>
          <w:kern w:val="0"/>
          <w:sz w:val="24"/>
          <w:szCs w:val="24"/>
          <w:lang w:eastAsia="et-EE"/>
          <w14:ligatures w14:val="none"/>
        </w:rPr>
        <w:t xml:space="preserve"> </w:t>
      </w:r>
      <w:r w:rsidR="004C0B4D" w:rsidRPr="43E49ABD">
        <w:rPr>
          <w:rFonts w:asciiTheme="majorBidi" w:eastAsia="Times New Roman" w:hAnsiTheme="majorBidi" w:cstheme="majorBidi"/>
          <w:kern w:val="0"/>
          <w:sz w:val="24"/>
          <w:szCs w:val="24"/>
          <w:lang w:eastAsia="et-EE"/>
          <w14:ligatures w14:val="none"/>
        </w:rPr>
        <w:t>ettevõtte</w:t>
      </w:r>
      <w:r w:rsidR="00DB30A6" w:rsidRPr="43E49ABD">
        <w:rPr>
          <w:rFonts w:asciiTheme="majorBidi" w:eastAsia="Times New Roman" w:hAnsiTheme="majorBidi" w:cstheme="majorBidi"/>
          <w:kern w:val="0"/>
          <w:sz w:val="24"/>
          <w:szCs w:val="24"/>
          <w:lang w:eastAsia="et-EE"/>
          <w14:ligatures w14:val="none"/>
        </w:rPr>
        <w:t xml:space="preserve"> </w:t>
      </w:r>
      <w:proofErr w:type="spellStart"/>
      <w:r w:rsidR="004C0B4D" w:rsidRPr="43E49ABD">
        <w:rPr>
          <w:rFonts w:asciiTheme="majorBidi" w:eastAsia="Times New Roman" w:hAnsiTheme="majorBidi" w:cstheme="majorBidi"/>
          <w:kern w:val="0"/>
          <w:sz w:val="24"/>
          <w:szCs w:val="24"/>
          <w:lang w:eastAsia="et-EE"/>
          <w14:ligatures w14:val="none"/>
        </w:rPr>
        <w:t>sise</w:t>
      </w:r>
      <w:proofErr w:type="spellEnd"/>
      <w:r w:rsidR="004C0B4D" w:rsidRPr="43E49ABD">
        <w:rPr>
          <w:rFonts w:asciiTheme="majorBidi" w:eastAsia="Times New Roman" w:hAnsiTheme="majorBidi" w:cstheme="majorBidi"/>
          <w:kern w:val="0"/>
          <w:sz w:val="24"/>
          <w:szCs w:val="24"/>
          <w:lang w:eastAsia="et-EE"/>
          <w14:ligatures w14:val="none"/>
        </w:rPr>
        <w:t>-reeglid</w:t>
      </w:r>
      <w:r w:rsidR="00DB30A6" w:rsidRPr="43E49ABD">
        <w:rPr>
          <w:rFonts w:asciiTheme="majorBidi" w:eastAsia="Times New Roman" w:hAnsiTheme="majorBidi" w:cstheme="majorBidi"/>
          <w:kern w:val="0"/>
          <w:sz w:val="24"/>
          <w:szCs w:val="24"/>
          <w:lang w:eastAsia="et-EE"/>
          <w14:ligatures w14:val="none"/>
        </w:rPr>
        <w:t xml:space="preserve"> ja</w:t>
      </w:r>
      <w:r w:rsidR="004C0B4D" w:rsidRPr="43E49ABD">
        <w:rPr>
          <w:rFonts w:asciiTheme="majorBidi" w:eastAsia="Times New Roman" w:hAnsiTheme="majorBidi" w:cstheme="majorBidi"/>
          <w:kern w:val="0"/>
          <w:sz w:val="24"/>
          <w:szCs w:val="24"/>
          <w:lang w:eastAsia="et-EE"/>
          <w14:ligatures w14:val="none"/>
        </w:rPr>
        <w:t xml:space="preserve"> protseduurid,</w:t>
      </w:r>
      <w:r w:rsidR="07BF2935" w:rsidRPr="43E49ABD">
        <w:rPr>
          <w:rFonts w:asciiTheme="majorBidi" w:eastAsia="Times New Roman" w:hAnsiTheme="majorBidi" w:cstheme="majorBidi"/>
          <w:kern w:val="0"/>
          <w:sz w:val="24"/>
          <w:szCs w:val="24"/>
          <w:lang w:eastAsia="et-EE"/>
          <w14:ligatures w14:val="none"/>
        </w:rPr>
        <w:t xml:space="preserve"> </w:t>
      </w:r>
      <w:r w:rsidR="004C0B4D" w:rsidRPr="43E49ABD">
        <w:rPr>
          <w:rFonts w:asciiTheme="majorBidi" w:eastAsia="Times New Roman" w:hAnsiTheme="majorBidi" w:cstheme="majorBidi"/>
          <w:kern w:val="0"/>
          <w:sz w:val="24"/>
          <w:szCs w:val="24"/>
          <w:lang w:eastAsia="et-EE"/>
          <w14:ligatures w14:val="none"/>
        </w:rPr>
        <w:t>kandidaatide leidmiseks värbamisettevõtetele antavad juhised</w:t>
      </w:r>
      <w:r w:rsidR="39642FE4" w:rsidRPr="43E49ABD">
        <w:rPr>
          <w:rFonts w:asciiTheme="majorBidi" w:eastAsia="Times New Roman" w:hAnsiTheme="majorBidi" w:cstheme="majorBidi"/>
          <w:kern w:val="0"/>
          <w:sz w:val="24"/>
          <w:szCs w:val="24"/>
          <w:lang w:eastAsia="et-EE"/>
          <w14:ligatures w14:val="none"/>
        </w:rPr>
        <w:t xml:space="preserve">, </w:t>
      </w:r>
      <w:r w:rsidR="39642FE4" w:rsidRPr="004C2E64">
        <w:rPr>
          <w:rFonts w:asciiTheme="majorBidi" w:eastAsia="Times New Roman" w:hAnsiTheme="majorBidi" w:cstheme="majorBidi"/>
          <w:kern w:val="0"/>
          <w:sz w:val="24"/>
          <w:szCs w:val="24"/>
          <w:lang w:eastAsia="et-EE"/>
          <w14:ligatures w14:val="none"/>
        </w:rPr>
        <w:t xml:space="preserve">näiteks </w:t>
      </w:r>
      <w:r w:rsidR="39642FE4" w:rsidRPr="004C2E64">
        <w:rPr>
          <w:rFonts w:asciiTheme="majorBidi" w:eastAsia="Times New Roman" w:hAnsiTheme="majorBidi" w:cstheme="majorBidi"/>
          <w:sz w:val="24"/>
          <w:szCs w:val="24"/>
          <w:lang w:eastAsia="et-EE"/>
        </w:rPr>
        <w:t>sooliselt tasakaalus juhikandidaatide esitamine</w:t>
      </w:r>
      <w:r w:rsidR="004C0B4D" w:rsidRPr="004C2E64">
        <w:rPr>
          <w:rFonts w:asciiTheme="majorBidi" w:eastAsia="Times New Roman" w:hAnsiTheme="majorBidi" w:cstheme="majorBidi"/>
          <w:kern w:val="0"/>
          <w:sz w:val="24"/>
          <w:szCs w:val="24"/>
          <w:lang w:eastAsia="et-EE"/>
          <w14:ligatures w14:val="none"/>
        </w:rPr>
        <w:t xml:space="preserve"> jmt.</w:t>
      </w:r>
      <w:r w:rsidR="00CC378E" w:rsidRPr="004C2E64">
        <w:rPr>
          <w:rFonts w:asciiTheme="majorBidi" w:eastAsia="Times New Roman" w:hAnsiTheme="majorBidi" w:cstheme="majorBidi"/>
          <w:kern w:val="0"/>
          <w:sz w:val="24"/>
          <w:szCs w:val="24"/>
          <w:lang w:eastAsia="et-EE"/>
          <w14:ligatures w14:val="none"/>
        </w:rPr>
        <w:t xml:space="preserve"> Võrreldes esimese eelnõu versiooniga on lisatud ka täpsustav säte (vt VPTS § 272</w:t>
      </w:r>
      <w:r w:rsidR="00CC378E" w:rsidRPr="004C2E64">
        <w:rPr>
          <w:rFonts w:asciiTheme="majorBidi" w:eastAsia="Times New Roman" w:hAnsiTheme="majorBidi" w:cstheme="majorBidi"/>
          <w:kern w:val="0"/>
          <w:sz w:val="24"/>
          <w:szCs w:val="24"/>
          <w:vertAlign w:val="superscript"/>
          <w:lang w:eastAsia="et-EE"/>
          <w14:ligatures w14:val="none"/>
        </w:rPr>
        <w:t>10</w:t>
      </w:r>
      <w:r w:rsidR="00CC378E" w:rsidRPr="004C2E64">
        <w:rPr>
          <w:rFonts w:asciiTheme="majorBidi" w:eastAsia="Times New Roman" w:hAnsiTheme="majorBidi" w:cstheme="majorBidi"/>
          <w:kern w:val="0"/>
          <w:sz w:val="24"/>
          <w:szCs w:val="24"/>
          <w:lang w:eastAsia="et-EE"/>
          <w14:ligatures w14:val="none"/>
        </w:rPr>
        <w:t>), mis näeb ette, et VPTS § 135</w:t>
      </w:r>
      <w:r w:rsidR="00CC378E" w:rsidRPr="004C2E64">
        <w:rPr>
          <w:rFonts w:asciiTheme="majorBidi" w:eastAsia="Times New Roman" w:hAnsiTheme="majorBidi" w:cstheme="majorBidi"/>
          <w:kern w:val="0"/>
          <w:sz w:val="24"/>
          <w:szCs w:val="24"/>
          <w:vertAlign w:val="superscript"/>
          <w:lang w:eastAsia="et-EE"/>
          <w14:ligatures w14:val="none"/>
        </w:rPr>
        <w:t>9</w:t>
      </w:r>
      <w:r w:rsidR="00CC378E" w:rsidRPr="004C2E64">
        <w:rPr>
          <w:rFonts w:asciiTheme="majorBidi" w:eastAsia="Times New Roman" w:hAnsiTheme="majorBidi" w:cstheme="majorBidi"/>
          <w:kern w:val="0"/>
          <w:sz w:val="24"/>
          <w:szCs w:val="24"/>
          <w:lang w:eastAsia="et-EE"/>
          <w14:ligatures w14:val="none"/>
        </w:rPr>
        <w:t xml:space="preserve"> lõikes 1 nimetatud teave tuleb</w:t>
      </w:r>
      <w:r w:rsidR="000672B6" w:rsidRPr="004C2E64">
        <w:rPr>
          <w:rFonts w:asciiTheme="majorBidi" w:eastAsia="Times New Roman" w:hAnsiTheme="majorBidi" w:cstheme="majorBidi"/>
          <w:kern w:val="0"/>
          <w:sz w:val="24"/>
          <w:szCs w:val="24"/>
          <w:lang w:eastAsia="et-EE"/>
          <w14:ligatures w14:val="none"/>
        </w:rPr>
        <w:t xml:space="preserve"> esimest korda Finantsinspektsioonile </w:t>
      </w:r>
      <w:r w:rsidR="004C2E64" w:rsidRPr="00FE492E">
        <w:rPr>
          <w:rFonts w:asciiTheme="majorBidi" w:eastAsia="Times New Roman" w:hAnsiTheme="majorBidi" w:cstheme="majorBidi"/>
          <w:kern w:val="0"/>
          <w:sz w:val="24"/>
          <w:szCs w:val="24"/>
          <w:lang w:eastAsia="et-EE"/>
          <w14:ligatures w14:val="none"/>
        </w:rPr>
        <w:t>esitada 2025. aasta 1. juuliks</w:t>
      </w:r>
      <w:r w:rsidR="004C2E64" w:rsidRPr="004C2E64">
        <w:rPr>
          <w:rFonts w:asciiTheme="majorBidi" w:eastAsia="Times New Roman" w:hAnsiTheme="majorBidi" w:cstheme="majorBidi"/>
          <w:kern w:val="0"/>
          <w:sz w:val="24"/>
          <w:szCs w:val="24"/>
          <w:lang w:eastAsia="et-EE"/>
          <w14:ligatures w14:val="none"/>
        </w:rPr>
        <w:t>, kuna m</w:t>
      </w:r>
      <w:r w:rsidR="000672B6" w:rsidRPr="004C2E64">
        <w:rPr>
          <w:rFonts w:asciiTheme="majorBidi" w:eastAsia="Times New Roman" w:hAnsiTheme="majorBidi" w:cstheme="majorBidi"/>
          <w:kern w:val="0"/>
          <w:sz w:val="24"/>
          <w:szCs w:val="24"/>
          <w:lang w:eastAsia="et-EE"/>
          <w14:ligatures w14:val="none"/>
        </w:rPr>
        <w:t xml:space="preserve">ajandusaasta aruande kinnitamise järgselt saab aktsiaemitent määrata, kas kuulub seaduse kohaldamisalasse ning kui </w:t>
      </w:r>
      <w:r w:rsidR="004570F5">
        <w:rPr>
          <w:rFonts w:asciiTheme="majorBidi" w:eastAsia="Times New Roman" w:hAnsiTheme="majorBidi" w:cstheme="majorBidi"/>
          <w:kern w:val="0"/>
          <w:sz w:val="24"/>
          <w:szCs w:val="24"/>
          <w:lang w:eastAsia="et-EE"/>
          <w14:ligatures w14:val="none"/>
        </w:rPr>
        <w:t>kuulub</w:t>
      </w:r>
      <w:r w:rsidR="000672B6" w:rsidRPr="004C2E64">
        <w:rPr>
          <w:rFonts w:asciiTheme="majorBidi" w:eastAsia="Times New Roman" w:hAnsiTheme="majorBidi" w:cstheme="majorBidi"/>
          <w:kern w:val="0"/>
          <w:sz w:val="24"/>
          <w:szCs w:val="24"/>
          <w:lang w:eastAsia="et-EE"/>
          <w14:ligatures w14:val="none"/>
        </w:rPr>
        <w:t xml:space="preserve">, siis </w:t>
      </w:r>
      <w:r w:rsidR="00E47A06" w:rsidRPr="004C2E64">
        <w:rPr>
          <w:rFonts w:asciiTheme="majorBidi" w:eastAsia="Times New Roman" w:hAnsiTheme="majorBidi" w:cstheme="majorBidi"/>
          <w:kern w:val="0"/>
          <w:sz w:val="24"/>
          <w:szCs w:val="24"/>
          <w:lang w:eastAsia="et-EE"/>
          <w14:ligatures w14:val="none"/>
        </w:rPr>
        <w:t>saab üldkoosolek</w:t>
      </w:r>
      <w:r w:rsidR="000672B6" w:rsidRPr="004C2E64">
        <w:rPr>
          <w:rFonts w:asciiTheme="majorBidi" w:eastAsia="Times New Roman" w:hAnsiTheme="majorBidi" w:cstheme="majorBidi"/>
          <w:kern w:val="0"/>
          <w:sz w:val="24"/>
          <w:szCs w:val="24"/>
          <w:lang w:eastAsia="et-EE"/>
          <w14:ligatures w14:val="none"/>
        </w:rPr>
        <w:t xml:space="preserve"> valida ka VPTS § 135</w:t>
      </w:r>
      <w:r w:rsidR="000672B6" w:rsidRPr="004C2E64">
        <w:rPr>
          <w:rFonts w:asciiTheme="majorBidi" w:eastAsia="Times New Roman" w:hAnsiTheme="majorBidi" w:cstheme="majorBidi"/>
          <w:kern w:val="0"/>
          <w:sz w:val="24"/>
          <w:szCs w:val="24"/>
          <w:vertAlign w:val="superscript"/>
          <w:lang w:eastAsia="et-EE"/>
          <w14:ligatures w14:val="none"/>
        </w:rPr>
        <w:t>6</w:t>
      </w:r>
      <w:r w:rsidR="000672B6" w:rsidRPr="004C2E64">
        <w:rPr>
          <w:rFonts w:asciiTheme="majorBidi" w:eastAsia="Times New Roman" w:hAnsiTheme="majorBidi" w:cstheme="majorBidi"/>
          <w:kern w:val="0"/>
          <w:sz w:val="24"/>
          <w:szCs w:val="24"/>
          <w:lang w:eastAsia="et-EE"/>
          <w14:ligatures w14:val="none"/>
        </w:rPr>
        <w:t xml:space="preserve"> lõike kohase eesmärgi.</w:t>
      </w:r>
    </w:p>
    <w:p w14:paraId="2287665B" w14:textId="77777777" w:rsidR="009C3083" w:rsidRPr="00CC6CE5" w:rsidRDefault="009C3083"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2B7803F8" w14:textId="42A19ED7" w:rsidR="009C3083" w:rsidRPr="00CC6CE5" w:rsidRDefault="009C3083" w:rsidP="00CD4399">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Lisaks lõikes 1 määratletud aruandluskohustusele, täpsustab lõige 2 aruandlust juhul kui aktsiaemitent ei saavuta käesoleva seaduse § 135</w:t>
      </w:r>
      <w:r w:rsidRPr="00CC6CE5">
        <w:rPr>
          <w:rFonts w:asciiTheme="majorBidi" w:eastAsia="Times New Roman" w:hAnsiTheme="majorBidi" w:cstheme="majorBidi"/>
          <w:kern w:val="0"/>
          <w:sz w:val="24"/>
          <w:szCs w:val="24"/>
          <w:vertAlign w:val="superscript"/>
          <w:lang w:eastAsia="et-EE"/>
          <w14:ligatures w14:val="none"/>
        </w:rPr>
        <w:t>6</w:t>
      </w:r>
      <w:r w:rsidRPr="00CC6CE5">
        <w:rPr>
          <w:rFonts w:asciiTheme="majorBidi" w:eastAsia="Times New Roman" w:hAnsiTheme="majorBidi" w:cstheme="majorBidi"/>
          <w:kern w:val="0"/>
          <w:sz w:val="24"/>
          <w:szCs w:val="24"/>
          <w:lang w:eastAsia="et-EE"/>
          <w14:ligatures w14:val="none"/>
        </w:rPr>
        <w:t xml:space="preserve"> lõikes 1 ega asjakohasel juhul § 135</w:t>
      </w:r>
      <w:r w:rsidRPr="00CC6CE5">
        <w:rPr>
          <w:rFonts w:asciiTheme="majorBidi" w:eastAsia="Times New Roman" w:hAnsiTheme="majorBidi" w:cstheme="majorBidi"/>
          <w:kern w:val="0"/>
          <w:sz w:val="24"/>
          <w:szCs w:val="24"/>
          <w:vertAlign w:val="superscript"/>
          <w:lang w:eastAsia="et-EE"/>
          <w14:ligatures w14:val="none"/>
        </w:rPr>
        <w:t>6</w:t>
      </w:r>
      <w:r w:rsidRPr="00CC6CE5">
        <w:rPr>
          <w:rFonts w:asciiTheme="majorBidi" w:eastAsia="Times New Roman" w:hAnsiTheme="majorBidi" w:cstheme="majorBidi"/>
          <w:kern w:val="0"/>
          <w:sz w:val="24"/>
          <w:szCs w:val="24"/>
          <w:lang w:eastAsia="et-EE"/>
          <w14:ligatures w14:val="none"/>
        </w:rPr>
        <w:t xml:space="preserve"> lõikes 2 seatud eesmärke</w:t>
      </w:r>
      <w:r w:rsidR="00466781" w:rsidRPr="00CC6CE5">
        <w:rPr>
          <w:rFonts w:asciiTheme="majorBidi" w:eastAsia="Times New Roman" w:hAnsiTheme="majorBidi" w:cstheme="majorBidi"/>
          <w:kern w:val="0"/>
          <w:sz w:val="24"/>
          <w:szCs w:val="24"/>
          <w:lang w:eastAsia="et-EE"/>
          <w14:ligatures w14:val="none"/>
        </w:rPr>
        <w:t xml:space="preserve"> tähtaegselt</w:t>
      </w:r>
      <w:r w:rsidRPr="00CC6CE5">
        <w:rPr>
          <w:rFonts w:asciiTheme="majorBidi" w:eastAsia="Times New Roman" w:hAnsiTheme="majorBidi" w:cstheme="majorBidi"/>
          <w:kern w:val="0"/>
          <w:sz w:val="24"/>
          <w:szCs w:val="24"/>
          <w:lang w:eastAsia="et-EE"/>
          <w14:ligatures w14:val="none"/>
        </w:rPr>
        <w:t>.</w:t>
      </w:r>
      <w:r w:rsidR="00466781" w:rsidRPr="00CC6CE5">
        <w:rPr>
          <w:rFonts w:asciiTheme="majorBidi" w:eastAsia="Times New Roman" w:hAnsiTheme="majorBidi" w:cstheme="majorBidi"/>
          <w:kern w:val="0"/>
          <w:sz w:val="24"/>
          <w:szCs w:val="24"/>
          <w:lang w:eastAsia="et-EE"/>
          <w14:ligatures w14:val="none"/>
        </w:rPr>
        <w:t xml:space="preserve"> </w:t>
      </w:r>
      <w:r w:rsidR="00BC37F3">
        <w:rPr>
          <w:rFonts w:asciiTheme="majorBidi" w:eastAsia="Times New Roman" w:hAnsiTheme="majorBidi" w:cstheme="majorBidi"/>
          <w:kern w:val="0"/>
          <w:sz w:val="24"/>
          <w:szCs w:val="24"/>
          <w:lang w:eastAsia="et-EE"/>
          <w14:ligatures w14:val="none"/>
        </w:rPr>
        <w:t>Seega k</w:t>
      </w:r>
      <w:r w:rsidR="00466781" w:rsidRPr="00CC6CE5">
        <w:rPr>
          <w:rFonts w:asciiTheme="majorBidi" w:eastAsia="Times New Roman" w:hAnsiTheme="majorBidi" w:cstheme="majorBidi"/>
          <w:kern w:val="0"/>
          <w:sz w:val="24"/>
          <w:szCs w:val="24"/>
          <w:lang w:eastAsia="et-EE"/>
          <w14:ligatures w14:val="none"/>
        </w:rPr>
        <w:t>äesolev lõige kohaldub alles pärast 2026. aasta 30. juunit.</w:t>
      </w:r>
      <w:r w:rsidRPr="00CC6CE5">
        <w:rPr>
          <w:rFonts w:asciiTheme="majorBidi" w:eastAsia="Times New Roman" w:hAnsiTheme="majorBidi" w:cstheme="majorBidi"/>
          <w:kern w:val="0"/>
          <w:sz w:val="24"/>
          <w:szCs w:val="24"/>
          <w:lang w:eastAsia="et-EE"/>
          <w14:ligatures w14:val="none"/>
        </w:rPr>
        <w:t xml:space="preserve"> </w:t>
      </w:r>
      <w:r w:rsidR="00466781" w:rsidRPr="00CC6CE5">
        <w:rPr>
          <w:rFonts w:asciiTheme="majorBidi" w:eastAsia="Times New Roman" w:hAnsiTheme="majorBidi" w:cstheme="majorBidi"/>
          <w:kern w:val="0"/>
          <w:sz w:val="24"/>
          <w:szCs w:val="24"/>
          <w:lang w:eastAsia="et-EE"/>
          <w14:ligatures w14:val="none"/>
        </w:rPr>
        <w:t>Kui aktsiaemitent ei täida VPTS § 135</w:t>
      </w:r>
      <w:r w:rsidR="00466781" w:rsidRPr="00CC6CE5">
        <w:rPr>
          <w:rFonts w:asciiTheme="majorBidi" w:eastAsia="Times New Roman" w:hAnsiTheme="majorBidi" w:cstheme="majorBidi"/>
          <w:kern w:val="0"/>
          <w:sz w:val="24"/>
          <w:szCs w:val="24"/>
          <w:vertAlign w:val="superscript"/>
          <w:lang w:eastAsia="et-EE"/>
          <w14:ligatures w14:val="none"/>
        </w:rPr>
        <w:t>6</w:t>
      </w:r>
      <w:r w:rsidR="00466781" w:rsidRPr="00CC6CE5">
        <w:rPr>
          <w:rFonts w:asciiTheme="majorBidi" w:eastAsia="Times New Roman" w:hAnsiTheme="majorBidi" w:cstheme="majorBidi"/>
          <w:kern w:val="0"/>
          <w:sz w:val="24"/>
          <w:szCs w:val="24"/>
          <w:lang w:eastAsia="et-EE"/>
          <w14:ligatures w14:val="none"/>
        </w:rPr>
        <w:t xml:space="preserve"> lõike 1 kohaselt seatud eesmärke, siis </w:t>
      </w:r>
      <w:r w:rsidRPr="00CC6CE5">
        <w:rPr>
          <w:rFonts w:asciiTheme="majorBidi" w:eastAsia="Times New Roman" w:hAnsiTheme="majorBidi" w:cstheme="majorBidi"/>
          <w:kern w:val="0"/>
          <w:sz w:val="24"/>
          <w:szCs w:val="24"/>
          <w:lang w:eastAsia="et-EE"/>
          <w14:ligatures w14:val="none"/>
        </w:rPr>
        <w:t xml:space="preserve">tuleb lisaks </w:t>
      </w:r>
      <w:r w:rsidR="00466781" w:rsidRPr="00CC6CE5">
        <w:rPr>
          <w:rFonts w:asciiTheme="majorBidi" w:eastAsia="Times New Roman" w:hAnsiTheme="majorBidi" w:cstheme="majorBidi"/>
          <w:kern w:val="0"/>
          <w:sz w:val="24"/>
          <w:szCs w:val="24"/>
          <w:lang w:eastAsia="et-EE"/>
          <w14:ligatures w14:val="none"/>
        </w:rPr>
        <w:t xml:space="preserve">käesoleva paragrahvi </w:t>
      </w:r>
      <w:r w:rsidRPr="00CC6CE5">
        <w:rPr>
          <w:rFonts w:asciiTheme="majorBidi" w:eastAsia="Times New Roman" w:hAnsiTheme="majorBidi" w:cstheme="majorBidi"/>
          <w:kern w:val="0"/>
          <w:sz w:val="24"/>
          <w:szCs w:val="24"/>
          <w:lang w:eastAsia="et-EE"/>
          <w14:ligatures w14:val="none"/>
        </w:rPr>
        <w:t>lõikes 1 nimetatud teabele lisada ka põhjendus eesmärkide saavutamata jätmise kohta ja põhjalikult kirjeldama meetmeid, mida aktsiaemitent on enda seatud eesmärkide saavutamiseks juba võtnud või kavatseb võtta.</w:t>
      </w:r>
      <w:r w:rsidR="00466781" w:rsidRPr="00CC6CE5">
        <w:rPr>
          <w:rFonts w:asciiTheme="majorBidi" w:eastAsia="Times New Roman" w:hAnsiTheme="majorBidi" w:cstheme="majorBidi"/>
          <w:kern w:val="0"/>
          <w:sz w:val="24"/>
          <w:szCs w:val="24"/>
          <w:lang w:eastAsia="et-EE"/>
          <w14:ligatures w14:val="none"/>
        </w:rPr>
        <w:t xml:space="preserve"> </w:t>
      </w:r>
    </w:p>
    <w:p w14:paraId="452F329E" w14:textId="1A0EB1E0" w:rsidR="009C3083" w:rsidRPr="00CC6CE5" w:rsidRDefault="009C3083"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639B00AF" w14:textId="50547A82" w:rsidR="009C3083" w:rsidRPr="00CC6CE5" w:rsidRDefault="009C3083" w:rsidP="00CD4399">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 xml:space="preserve">Lõige 3 täpsustab aruandeperioodi ja sarnaneb teiste finantssektori aruandlusperioodi käsitlevatele sätetele. Teabe aruandeperiood on aasta. </w:t>
      </w:r>
      <w:bookmarkStart w:id="7" w:name="_Hlk144209959"/>
      <w:r w:rsidRPr="00CC6CE5">
        <w:rPr>
          <w:rFonts w:asciiTheme="majorBidi" w:eastAsia="Times New Roman" w:hAnsiTheme="majorBidi" w:cstheme="majorBidi"/>
          <w:kern w:val="0"/>
          <w:sz w:val="24"/>
          <w:szCs w:val="24"/>
          <w:lang w:eastAsia="et-EE"/>
          <w14:ligatures w14:val="none"/>
        </w:rPr>
        <w:t xml:space="preserve">Teave esitatakse </w:t>
      </w:r>
      <w:r w:rsidR="00467F63">
        <w:rPr>
          <w:rFonts w:asciiTheme="majorBidi" w:eastAsia="Times New Roman" w:hAnsiTheme="majorBidi" w:cstheme="majorBidi"/>
          <w:kern w:val="0"/>
          <w:sz w:val="24"/>
          <w:szCs w:val="24"/>
          <w:lang w:eastAsia="et-EE"/>
          <w14:ligatures w14:val="none"/>
        </w:rPr>
        <w:t xml:space="preserve">Finantsinspektsioonile </w:t>
      </w:r>
      <w:r w:rsidR="00844655">
        <w:rPr>
          <w:rFonts w:asciiTheme="majorBidi" w:eastAsia="Times New Roman" w:hAnsiTheme="majorBidi" w:cstheme="majorBidi"/>
          <w:kern w:val="0"/>
          <w:sz w:val="24"/>
          <w:szCs w:val="24"/>
          <w:lang w:eastAsia="et-EE"/>
          <w14:ligatures w14:val="none"/>
        </w:rPr>
        <w:t>kuue</w:t>
      </w:r>
      <w:r w:rsidR="00844655" w:rsidRPr="00CC6CE5">
        <w:rPr>
          <w:rFonts w:asciiTheme="majorBidi" w:eastAsia="Times New Roman" w:hAnsiTheme="majorBidi" w:cstheme="majorBidi"/>
          <w:kern w:val="0"/>
          <w:sz w:val="24"/>
          <w:szCs w:val="24"/>
          <w:lang w:eastAsia="et-EE"/>
          <w14:ligatures w14:val="none"/>
        </w:rPr>
        <w:t xml:space="preserve"> </w:t>
      </w:r>
      <w:r w:rsidRPr="00CC6CE5">
        <w:rPr>
          <w:rFonts w:asciiTheme="majorBidi" w:eastAsia="Times New Roman" w:hAnsiTheme="majorBidi" w:cstheme="majorBidi"/>
          <w:kern w:val="0"/>
          <w:sz w:val="24"/>
          <w:szCs w:val="24"/>
          <w:lang w:eastAsia="et-EE"/>
          <w14:ligatures w14:val="none"/>
        </w:rPr>
        <w:t xml:space="preserve">kuu jooksul pärast aruandeperioodi lõppu. </w:t>
      </w:r>
      <w:bookmarkEnd w:id="7"/>
      <w:r w:rsidR="00844655">
        <w:rPr>
          <w:rFonts w:asciiTheme="majorBidi" w:eastAsia="Times New Roman" w:hAnsiTheme="majorBidi" w:cstheme="majorBidi"/>
          <w:kern w:val="0"/>
          <w:sz w:val="24"/>
          <w:szCs w:val="24"/>
          <w:lang w:eastAsia="et-EE"/>
          <w14:ligatures w14:val="none"/>
        </w:rPr>
        <w:t>L</w:t>
      </w:r>
      <w:r w:rsidRPr="00CC6CE5">
        <w:rPr>
          <w:rFonts w:asciiTheme="majorBidi" w:eastAsia="Times New Roman" w:hAnsiTheme="majorBidi" w:cstheme="majorBidi"/>
          <w:kern w:val="0"/>
          <w:sz w:val="24"/>
          <w:szCs w:val="24"/>
          <w:lang w:eastAsia="et-EE"/>
          <w14:ligatures w14:val="none"/>
        </w:rPr>
        <w:t xml:space="preserve">õikes 1 ja 2 nimetatud teave </w:t>
      </w:r>
      <w:r w:rsidR="00844655">
        <w:rPr>
          <w:rFonts w:asciiTheme="majorBidi" w:eastAsia="Times New Roman" w:hAnsiTheme="majorBidi" w:cstheme="majorBidi"/>
          <w:kern w:val="0"/>
          <w:sz w:val="24"/>
          <w:szCs w:val="24"/>
          <w:lang w:eastAsia="et-EE"/>
          <w14:ligatures w14:val="none"/>
        </w:rPr>
        <w:t xml:space="preserve">lisatakse </w:t>
      </w:r>
      <w:r w:rsidRPr="00CC6CE5">
        <w:rPr>
          <w:rFonts w:asciiTheme="majorBidi" w:eastAsia="Times New Roman" w:hAnsiTheme="majorBidi" w:cstheme="majorBidi"/>
          <w:kern w:val="0"/>
          <w:sz w:val="24"/>
          <w:szCs w:val="24"/>
          <w:lang w:eastAsia="et-EE"/>
          <w14:ligatures w14:val="none"/>
        </w:rPr>
        <w:t>ka ühingujuhtimise aruandesse kooskõlas direktiiviga 2013/34/EL.</w:t>
      </w:r>
      <w:r w:rsidR="00467F63">
        <w:rPr>
          <w:rFonts w:asciiTheme="majorBidi" w:eastAsia="Times New Roman" w:hAnsiTheme="majorBidi" w:cstheme="majorBidi"/>
          <w:kern w:val="0"/>
          <w:sz w:val="24"/>
          <w:szCs w:val="24"/>
          <w:lang w:eastAsia="et-EE"/>
          <w14:ligatures w14:val="none"/>
        </w:rPr>
        <w:t xml:space="preserve"> Finantsinspektsioon avaldab aktsiaemitentide loetelu ja märke, kas aktsiaemitent täidab või ei täida valitud eesmärki, esmakordselt pärast esmakordset teabe saamist aktsiaemitentidelt.</w:t>
      </w:r>
    </w:p>
    <w:p w14:paraId="7F1DE9E9" w14:textId="77777777" w:rsidR="009C3083" w:rsidRDefault="009C3083"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6875C161" w14:textId="70ECC106" w:rsidR="00844655" w:rsidRDefault="00844655" w:rsidP="00CD4399">
      <w:pPr>
        <w:spacing w:after="0" w:line="276" w:lineRule="auto"/>
        <w:jc w:val="lowKashida"/>
        <w:rPr>
          <w:rFonts w:asciiTheme="majorBidi" w:eastAsia="Times New Roman" w:hAnsiTheme="majorBidi" w:cstheme="majorBidi"/>
          <w:kern w:val="0"/>
          <w:sz w:val="24"/>
          <w:szCs w:val="24"/>
          <w:lang w:eastAsia="et-EE"/>
          <w14:ligatures w14:val="none"/>
        </w:rPr>
      </w:pPr>
      <w:r>
        <w:rPr>
          <w:rFonts w:asciiTheme="majorBidi" w:eastAsia="Times New Roman" w:hAnsiTheme="majorBidi" w:cstheme="majorBidi"/>
          <w:kern w:val="0"/>
          <w:sz w:val="24"/>
          <w:szCs w:val="24"/>
          <w:lang w:eastAsia="et-EE"/>
          <w14:ligatures w14:val="none"/>
        </w:rPr>
        <w:t xml:space="preserve">Eelnõu teises versioonis on käesolevasse paragrahvi lisatud uus lõige 4, millega täpsustatakse, et kui aktsiaemitendi juhtkonna ja nõukogu sooline koosseis muutub, siis teavitab aktsiaemitent sellest esimesel võimalusel Finantsinspektsiooni, kes selle ka omal veebilehel avalikustab. Lisaks ajakohastab aktsiaemitent oma veebilehel avaldatavat juhtkonna ja nõukogu soolise koosseisu teavet. Lõike aluseks on turuosaliste tagasiside, kes soovisid, et nii Finantsinspektsiooni kui ka nende endi veebilehel oleks alati täpne info juhtkonna ja nõukogu </w:t>
      </w:r>
      <w:r w:rsidR="00645274">
        <w:rPr>
          <w:rFonts w:asciiTheme="majorBidi" w:eastAsia="Times New Roman" w:hAnsiTheme="majorBidi" w:cstheme="majorBidi"/>
          <w:kern w:val="0"/>
          <w:sz w:val="24"/>
          <w:szCs w:val="24"/>
          <w:lang w:eastAsia="et-EE"/>
          <w14:ligatures w14:val="none"/>
        </w:rPr>
        <w:t xml:space="preserve">soolise </w:t>
      </w:r>
      <w:r>
        <w:rPr>
          <w:rFonts w:asciiTheme="majorBidi" w:eastAsia="Times New Roman" w:hAnsiTheme="majorBidi" w:cstheme="majorBidi"/>
          <w:kern w:val="0"/>
          <w:sz w:val="24"/>
          <w:szCs w:val="24"/>
          <w:lang w:eastAsia="et-EE"/>
          <w14:ligatures w14:val="none"/>
        </w:rPr>
        <w:t>koosseisu kohta.</w:t>
      </w:r>
    </w:p>
    <w:p w14:paraId="322BD3C7" w14:textId="77777777" w:rsidR="00844655" w:rsidRPr="00CC6CE5" w:rsidRDefault="00844655"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61003D14" w14:textId="53ECB873" w:rsidR="009C3083" w:rsidRPr="006276B2" w:rsidRDefault="009C3083" w:rsidP="00CD4399">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 xml:space="preserve">Lõige </w:t>
      </w:r>
      <w:r w:rsidR="00844655">
        <w:rPr>
          <w:rFonts w:asciiTheme="majorBidi" w:eastAsia="Times New Roman" w:hAnsiTheme="majorBidi" w:cstheme="majorBidi"/>
          <w:kern w:val="0"/>
          <w:sz w:val="24"/>
          <w:szCs w:val="24"/>
          <w:lang w:eastAsia="et-EE"/>
          <w14:ligatures w14:val="none"/>
        </w:rPr>
        <w:t>5</w:t>
      </w:r>
      <w:r w:rsidRPr="00CC6CE5">
        <w:rPr>
          <w:rFonts w:asciiTheme="majorBidi" w:eastAsia="Times New Roman" w:hAnsiTheme="majorBidi" w:cstheme="majorBidi"/>
          <w:kern w:val="0"/>
          <w:sz w:val="24"/>
          <w:szCs w:val="24"/>
          <w:lang w:eastAsia="et-EE"/>
          <w14:ligatures w14:val="none"/>
        </w:rPr>
        <w:t xml:space="preserve"> määratleb andmed, mida avaldatakse Finantsinspektsiooni kodulehel aktsiaemitentide soolise tasakaalu näitajate kohta. Selle kohaselt</w:t>
      </w:r>
      <w:r w:rsidR="00175E50" w:rsidRPr="00CC6CE5">
        <w:rPr>
          <w:rFonts w:asciiTheme="majorBidi" w:eastAsia="Times New Roman" w:hAnsiTheme="majorBidi" w:cstheme="majorBidi"/>
          <w:kern w:val="0"/>
          <w:sz w:val="24"/>
          <w:szCs w:val="24"/>
          <w:lang w:eastAsia="et-EE"/>
          <w14:ligatures w14:val="none"/>
        </w:rPr>
        <w:t xml:space="preserve"> kantakse kõik</w:t>
      </w:r>
      <w:r w:rsidRPr="00CC6CE5">
        <w:rPr>
          <w:rFonts w:asciiTheme="majorBidi" w:eastAsia="Times New Roman" w:hAnsiTheme="majorBidi" w:cstheme="majorBidi"/>
          <w:kern w:val="0"/>
          <w:sz w:val="24"/>
          <w:szCs w:val="24"/>
          <w:lang w:eastAsia="et-EE"/>
          <w14:ligatures w14:val="none"/>
        </w:rPr>
        <w:t xml:space="preserve"> aktsiaemitendid Finantsinspektsiooni seaduse § 53 lõike </w:t>
      </w:r>
      <w:r w:rsidR="001B4702">
        <w:rPr>
          <w:rFonts w:asciiTheme="majorBidi" w:eastAsia="Times New Roman" w:hAnsiTheme="majorBidi" w:cstheme="majorBidi"/>
          <w:kern w:val="0"/>
          <w:sz w:val="24"/>
          <w:szCs w:val="24"/>
          <w:lang w:eastAsia="et-EE"/>
          <w14:ligatures w14:val="none"/>
        </w:rPr>
        <w:t>5</w:t>
      </w:r>
      <w:r w:rsidRPr="00CC6CE5">
        <w:rPr>
          <w:rFonts w:asciiTheme="majorBidi" w:eastAsia="Times New Roman" w:hAnsiTheme="majorBidi" w:cstheme="majorBidi"/>
          <w:kern w:val="0"/>
          <w:sz w:val="24"/>
          <w:szCs w:val="24"/>
          <w:lang w:eastAsia="et-EE"/>
          <w14:ligatures w14:val="none"/>
        </w:rPr>
        <w:t xml:space="preserve"> alusel Finantsinspektsiooni </w:t>
      </w:r>
      <w:r w:rsidR="006A28B6" w:rsidRPr="00CC6CE5">
        <w:rPr>
          <w:rFonts w:asciiTheme="majorBidi" w:eastAsia="Times New Roman" w:hAnsiTheme="majorBidi" w:cstheme="majorBidi"/>
          <w:kern w:val="0"/>
          <w:sz w:val="24"/>
          <w:szCs w:val="24"/>
          <w:lang w:eastAsia="et-EE"/>
          <w14:ligatures w14:val="none"/>
        </w:rPr>
        <w:t>veebilehel asuvasse aktsiaemitentide soolise tasakaalu nimekirja, millele lisatakse märge, kas aktsiaemitent täidab VPTS § 135</w:t>
      </w:r>
      <w:r w:rsidR="006A28B6" w:rsidRPr="00CC6CE5">
        <w:rPr>
          <w:rFonts w:asciiTheme="majorBidi" w:eastAsia="Times New Roman" w:hAnsiTheme="majorBidi" w:cstheme="majorBidi"/>
          <w:kern w:val="0"/>
          <w:sz w:val="24"/>
          <w:szCs w:val="24"/>
          <w:vertAlign w:val="superscript"/>
          <w:lang w:eastAsia="et-EE"/>
          <w14:ligatures w14:val="none"/>
        </w:rPr>
        <w:t>6</w:t>
      </w:r>
      <w:r w:rsidR="006A28B6" w:rsidRPr="00CC6CE5">
        <w:rPr>
          <w:rFonts w:asciiTheme="majorBidi" w:eastAsia="Times New Roman" w:hAnsiTheme="majorBidi" w:cstheme="majorBidi"/>
          <w:kern w:val="0"/>
          <w:sz w:val="24"/>
          <w:szCs w:val="24"/>
          <w:lang w:eastAsia="et-EE"/>
          <w14:ligatures w14:val="none"/>
        </w:rPr>
        <w:t xml:space="preserve"> lõikes 1 kohaselt seatud eesmärki või mitte. Käesoleva sätte aluseks on direktiivi artikl</w:t>
      </w:r>
      <w:r w:rsidR="00AF7B8E">
        <w:rPr>
          <w:rFonts w:asciiTheme="majorBidi" w:eastAsia="Times New Roman" w:hAnsiTheme="majorBidi" w:cstheme="majorBidi"/>
          <w:kern w:val="0"/>
          <w:sz w:val="24"/>
          <w:szCs w:val="24"/>
          <w:lang w:eastAsia="et-EE"/>
          <w14:ligatures w14:val="none"/>
        </w:rPr>
        <w:t>i</w:t>
      </w:r>
      <w:r w:rsidR="006A28B6" w:rsidRPr="00CC6CE5">
        <w:rPr>
          <w:rFonts w:asciiTheme="majorBidi" w:eastAsia="Times New Roman" w:hAnsiTheme="majorBidi" w:cstheme="majorBidi"/>
          <w:kern w:val="0"/>
          <w:sz w:val="24"/>
          <w:szCs w:val="24"/>
          <w:lang w:eastAsia="et-EE"/>
          <w14:ligatures w14:val="none"/>
        </w:rPr>
        <w:t xml:space="preserve"> 7</w:t>
      </w:r>
      <w:r w:rsidR="00AF7B8E">
        <w:rPr>
          <w:rFonts w:asciiTheme="majorBidi" w:eastAsia="Times New Roman" w:hAnsiTheme="majorBidi" w:cstheme="majorBidi"/>
          <w:kern w:val="0"/>
          <w:sz w:val="24"/>
          <w:szCs w:val="24"/>
          <w:lang w:eastAsia="et-EE"/>
          <w14:ligatures w14:val="none"/>
        </w:rPr>
        <w:t xml:space="preserve"> lõige </w:t>
      </w:r>
      <w:r w:rsidR="006A28B6" w:rsidRPr="00CC6CE5">
        <w:rPr>
          <w:rFonts w:asciiTheme="majorBidi" w:eastAsia="Times New Roman" w:hAnsiTheme="majorBidi" w:cstheme="majorBidi"/>
          <w:kern w:val="0"/>
          <w:sz w:val="24"/>
          <w:szCs w:val="24"/>
          <w:lang w:eastAsia="et-EE"/>
          <w14:ligatures w14:val="none"/>
        </w:rPr>
        <w:t xml:space="preserve">1, mille kohaselt tuleb järelevalve nimekirja kanda märge vaid nende kohta, kes täidavad endale seatud eesmärke. Direktiivi </w:t>
      </w:r>
      <w:r w:rsidR="00844655">
        <w:rPr>
          <w:rFonts w:asciiTheme="majorBidi" w:eastAsia="Times New Roman" w:hAnsiTheme="majorBidi" w:cstheme="majorBidi"/>
          <w:kern w:val="0"/>
          <w:sz w:val="24"/>
          <w:szCs w:val="24"/>
          <w:lang w:eastAsia="et-EE"/>
          <w14:ligatures w14:val="none"/>
        </w:rPr>
        <w:t xml:space="preserve">artikkel </w:t>
      </w:r>
      <w:r w:rsidR="006A28B6" w:rsidRPr="00CC6CE5">
        <w:rPr>
          <w:rFonts w:asciiTheme="majorBidi" w:eastAsia="Times New Roman" w:hAnsiTheme="majorBidi" w:cstheme="majorBidi"/>
          <w:kern w:val="0"/>
          <w:sz w:val="24"/>
          <w:szCs w:val="24"/>
          <w:lang w:eastAsia="et-EE"/>
          <w14:ligatures w14:val="none"/>
        </w:rPr>
        <w:t xml:space="preserve">9 kohaselt võivad liikmesriigid kehtestada direktiivi sätetest soodsamad sätted, et tagada naiste ja meeste tasakaalustatum esindatus, ehk tegemist on </w:t>
      </w:r>
      <w:r w:rsidR="00175E50" w:rsidRPr="00CC6CE5">
        <w:rPr>
          <w:rFonts w:asciiTheme="majorBidi" w:eastAsia="Times New Roman" w:hAnsiTheme="majorBidi" w:cstheme="majorBidi"/>
          <w:kern w:val="0"/>
          <w:sz w:val="24"/>
          <w:szCs w:val="24"/>
          <w:lang w:eastAsia="et-EE"/>
          <w14:ligatures w14:val="none"/>
        </w:rPr>
        <w:t xml:space="preserve">nn </w:t>
      </w:r>
      <w:r w:rsidR="006A28B6" w:rsidRPr="00CC6CE5">
        <w:rPr>
          <w:rFonts w:asciiTheme="majorBidi" w:eastAsia="Times New Roman" w:hAnsiTheme="majorBidi" w:cstheme="majorBidi"/>
          <w:kern w:val="0"/>
          <w:sz w:val="24"/>
          <w:szCs w:val="24"/>
          <w:lang w:eastAsia="et-EE"/>
          <w14:ligatures w14:val="none"/>
        </w:rPr>
        <w:t>miinimum</w:t>
      </w:r>
      <w:r w:rsidR="00175E50" w:rsidRPr="00CC6CE5">
        <w:rPr>
          <w:rFonts w:asciiTheme="majorBidi" w:eastAsia="Times New Roman" w:hAnsiTheme="majorBidi" w:cstheme="majorBidi"/>
          <w:kern w:val="0"/>
          <w:sz w:val="24"/>
          <w:szCs w:val="24"/>
          <w:lang w:eastAsia="et-EE"/>
          <w14:ligatures w14:val="none"/>
        </w:rPr>
        <w:t>-</w:t>
      </w:r>
      <w:r w:rsidR="006A28B6" w:rsidRPr="00CC6CE5">
        <w:rPr>
          <w:rFonts w:asciiTheme="majorBidi" w:eastAsia="Times New Roman" w:hAnsiTheme="majorBidi" w:cstheme="majorBidi"/>
          <w:kern w:val="0"/>
          <w:sz w:val="24"/>
          <w:szCs w:val="24"/>
          <w:lang w:eastAsia="et-EE"/>
          <w14:ligatures w14:val="none"/>
        </w:rPr>
        <w:t xml:space="preserve">harmoniseerivad direktiiviga. </w:t>
      </w:r>
      <w:r w:rsidR="00E6094F">
        <w:rPr>
          <w:rFonts w:asciiTheme="majorBidi" w:eastAsia="Times New Roman" w:hAnsiTheme="majorBidi" w:cstheme="majorBidi"/>
          <w:kern w:val="0"/>
          <w:sz w:val="24"/>
          <w:szCs w:val="24"/>
          <w:lang w:eastAsia="et-EE"/>
          <w14:ligatures w14:val="none"/>
        </w:rPr>
        <w:t>K</w:t>
      </w:r>
      <w:r w:rsidR="006A28B6" w:rsidRPr="00CC6CE5">
        <w:rPr>
          <w:rFonts w:asciiTheme="majorBidi" w:eastAsia="Times New Roman" w:hAnsiTheme="majorBidi" w:cstheme="majorBidi"/>
          <w:kern w:val="0"/>
          <w:sz w:val="24"/>
          <w:szCs w:val="24"/>
          <w:lang w:eastAsia="et-EE"/>
          <w14:ligatures w14:val="none"/>
        </w:rPr>
        <w:t xml:space="preserve">äesolevas lõikes </w:t>
      </w:r>
      <w:r w:rsidR="00E6094F">
        <w:rPr>
          <w:rFonts w:asciiTheme="majorBidi" w:eastAsia="Times New Roman" w:hAnsiTheme="majorBidi" w:cstheme="majorBidi"/>
          <w:kern w:val="0"/>
          <w:sz w:val="24"/>
          <w:szCs w:val="24"/>
          <w:lang w:eastAsia="et-EE"/>
          <w14:ligatures w14:val="none"/>
        </w:rPr>
        <w:t xml:space="preserve">on </w:t>
      </w:r>
      <w:r w:rsidR="006A28B6" w:rsidRPr="00CC6CE5">
        <w:rPr>
          <w:rFonts w:asciiTheme="majorBidi" w:eastAsia="Times New Roman" w:hAnsiTheme="majorBidi" w:cstheme="majorBidi"/>
          <w:kern w:val="0"/>
          <w:sz w:val="24"/>
          <w:szCs w:val="24"/>
          <w:lang w:eastAsia="et-EE"/>
          <w14:ligatures w14:val="none"/>
        </w:rPr>
        <w:t xml:space="preserve">kasutatud liikmesriigile jäetud </w:t>
      </w:r>
      <w:r w:rsidR="00175E50" w:rsidRPr="00CC6CE5">
        <w:rPr>
          <w:rFonts w:asciiTheme="majorBidi" w:eastAsia="Times New Roman" w:hAnsiTheme="majorBidi" w:cstheme="majorBidi"/>
          <w:kern w:val="0"/>
          <w:sz w:val="24"/>
          <w:szCs w:val="24"/>
          <w:lang w:eastAsia="et-EE"/>
          <w14:ligatures w14:val="none"/>
        </w:rPr>
        <w:t>võimalust</w:t>
      </w:r>
      <w:r w:rsidR="006A28B6" w:rsidRPr="00CC6CE5">
        <w:rPr>
          <w:rFonts w:asciiTheme="majorBidi" w:eastAsia="Times New Roman" w:hAnsiTheme="majorBidi" w:cstheme="majorBidi"/>
          <w:kern w:val="0"/>
          <w:sz w:val="24"/>
          <w:szCs w:val="24"/>
          <w:lang w:eastAsia="et-EE"/>
          <w14:ligatures w14:val="none"/>
        </w:rPr>
        <w:t xml:space="preserve"> kehtestada lisanõudeid soolise tasakaalu saavutamiseks. </w:t>
      </w:r>
      <w:r w:rsidR="00EF1574" w:rsidRPr="00CC6CE5">
        <w:rPr>
          <w:rFonts w:asciiTheme="majorBidi" w:eastAsia="Times New Roman" w:hAnsiTheme="majorBidi" w:cstheme="majorBidi"/>
          <w:kern w:val="0"/>
          <w:sz w:val="24"/>
          <w:szCs w:val="24"/>
          <w:lang w:eastAsia="et-EE"/>
          <w14:ligatures w14:val="none"/>
        </w:rPr>
        <w:t xml:space="preserve">Käesolevaga laiendatakse Finantsinspektsiooni lehel </w:t>
      </w:r>
      <w:r w:rsidR="000D6D17" w:rsidRPr="00CC6CE5">
        <w:rPr>
          <w:rFonts w:asciiTheme="majorBidi" w:eastAsia="Times New Roman" w:hAnsiTheme="majorBidi" w:cstheme="majorBidi"/>
          <w:kern w:val="0"/>
          <w:sz w:val="24"/>
          <w:szCs w:val="24"/>
          <w:lang w:eastAsia="et-EE"/>
          <w14:ligatures w14:val="none"/>
        </w:rPr>
        <w:t xml:space="preserve">avaldatavate aktsiaemitentide nimekirja </w:t>
      </w:r>
      <w:r w:rsidR="006A28B6" w:rsidRPr="00CC6CE5">
        <w:rPr>
          <w:rFonts w:asciiTheme="majorBidi" w:eastAsia="Times New Roman" w:hAnsiTheme="majorBidi" w:cstheme="majorBidi"/>
          <w:kern w:val="0"/>
          <w:sz w:val="24"/>
          <w:szCs w:val="24"/>
          <w:lang w:eastAsia="et-EE"/>
          <w14:ligatures w14:val="none"/>
        </w:rPr>
        <w:t>ja lisaks direktiivi kohaselt endale seatud eesmärke täitvatele aktsiaemitentidele peaks tulevikus Finantsinspektsioon avalikustama aktsiaemitentide loendi, kes nimetatud eesmärke veel ei täida.</w:t>
      </w:r>
      <w:r w:rsidR="000D6D17" w:rsidRPr="00CC6CE5">
        <w:rPr>
          <w:rFonts w:asciiTheme="majorBidi" w:eastAsia="Times New Roman" w:hAnsiTheme="majorBidi" w:cstheme="majorBidi"/>
          <w:kern w:val="0"/>
          <w:sz w:val="24"/>
          <w:szCs w:val="24"/>
          <w:lang w:eastAsia="et-EE"/>
          <w14:ligatures w14:val="none"/>
        </w:rPr>
        <w:t xml:space="preserve"> Sellega antakse huvitatud osapoolele (nt potentsiaalsetele investoritele) rohkem infot ja sel</w:t>
      </w:r>
      <w:r w:rsidR="00663BEF" w:rsidRPr="00CC6CE5">
        <w:rPr>
          <w:rFonts w:asciiTheme="majorBidi" w:eastAsia="Times New Roman" w:hAnsiTheme="majorBidi" w:cstheme="majorBidi"/>
          <w:kern w:val="0"/>
          <w:sz w:val="24"/>
          <w:szCs w:val="24"/>
          <w:lang w:eastAsia="et-EE"/>
          <w14:ligatures w14:val="none"/>
        </w:rPr>
        <w:t>ge ülevaade Eesti aktsiaemitentide juhtorganite soolisest tasakaalust.</w:t>
      </w:r>
      <w:r w:rsidR="000B5847" w:rsidRPr="00CC6CE5">
        <w:rPr>
          <w:rFonts w:asciiTheme="majorBidi" w:eastAsia="Times New Roman" w:hAnsiTheme="majorBidi" w:cstheme="majorBidi"/>
          <w:kern w:val="0"/>
          <w:sz w:val="24"/>
          <w:szCs w:val="24"/>
          <w:lang w:eastAsia="et-EE"/>
          <w14:ligatures w14:val="none"/>
        </w:rPr>
        <w:t xml:space="preserve"> </w:t>
      </w:r>
      <w:r w:rsidR="006276B2">
        <w:rPr>
          <w:rFonts w:asciiTheme="majorBidi" w:eastAsia="Times New Roman" w:hAnsiTheme="majorBidi" w:cstheme="majorBidi"/>
          <w:kern w:val="0"/>
          <w:sz w:val="24"/>
          <w:szCs w:val="24"/>
          <w:lang w:eastAsia="et-EE"/>
          <w14:ligatures w14:val="none"/>
        </w:rPr>
        <w:t>Finantsinspektsioon avaldab aktsiaemitentide loetelu esimest korda pärast esmakordselt teabe saamist aktsiaemitentidelt, ehk pärast VPTS § 272</w:t>
      </w:r>
      <w:r w:rsidR="006276B2">
        <w:rPr>
          <w:rFonts w:asciiTheme="majorBidi" w:eastAsia="Times New Roman" w:hAnsiTheme="majorBidi" w:cstheme="majorBidi"/>
          <w:kern w:val="0"/>
          <w:sz w:val="24"/>
          <w:szCs w:val="24"/>
          <w:vertAlign w:val="superscript"/>
          <w:lang w:eastAsia="et-EE"/>
          <w14:ligatures w14:val="none"/>
        </w:rPr>
        <w:t>10</w:t>
      </w:r>
      <w:r w:rsidR="006276B2">
        <w:rPr>
          <w:rFonts w:asciiTheme="majorBidi" w:eastAsia="Times New Roman" w:hAnsiTheme="majorBidi" w:cstheme="majorBidi"/>
          <w:kern w:val="0"/>
          <w:sz w:val="24"/>
          <w:szCs w:val="24"/>
          <w:lang w:eastAsia="et-EE"/>
          <w14:ligatures w14:val="none"/>
        </w:rPr>
        <w:t xml:space="preserve"> nimetatud kuupäeva (1. juuli 2025).</w:t>
      </w:r>
    </w:p>
    <w:p w14:paraId="0DE4D5F7" w14:textId="363D165D" w:rsidR="009C3083" w:rsidRDefault="009C3083" w:rsidP="00CD4399">
      <w:pPr>
        <w:spacing w:after="0" w:line="276" w:lineRule="auto"/>
        <w:jc w:val="lowKashida"/>
        <w:rPr>
          <w:rFonts w:asciiTheme="majorBidi" w:hAnsiTheme="majorBidi" w:cstheme="majorBidi"/>
          <w:sz w:val="24"/>
          <w:szCs w:val="24"/>
        </w:rPr>
      </w:pPr>
    </w:p>
    <w:p w14:paraId="1EFF9DE0" w14:textId="3AF09058" w:rsidR="00B0793B" w:rsidRPr="00FE561F" w:rsidRDefault="00B0793B" w:rsidP="00B0793B">
      <w:pPr>
        <w:spacing w:after="0" w:line="276" w:lineRule="auto"/>
        <w:jc w:val="lowKashida"/>
        <w:rPr>
          <w:rFonts w:asciiTheme="majorBidi" w:hAnsiTheme="majorBidi" w:cstheme="majorBidi"/>
          <w:sz w:val="24"/>
          <w:szCs w:val="24"/>
        </w:rPr>
      </w:pPr>
      <w:r w:rsidRPr="00FE561F">
        <w:rPr>
          <w:rFonts w:asciiTheme="majorBidi" w:eastAsia="Times New Roman" w:hAnsiTheme="majorBidi" w:cstheme="majorBidi"/>
          <w:b/>
          <w:bCs/>
          <w:kern w:val="0"/>
          <w:sz w:val="24"/>
          <w:szCs w:val="24"/>
          <w:lang w:eastAsia="et-EE"/>
          <w14:ligatures w14:val="none"/>
        </w:rPr>
        <w:t>Seaduse</w:t>
      </w:r>
      <w:r>
        <w:rPr>
          <w:rFonts w:asciiTheme="majorBidi" w:eastAsia="Times New Roman" w:hAnsiTheme="majorBidi" w:cstheme="majorBidi"/>
          <w:kern w:val="0"/>
          <w:sz w:val="24"/>
          <w:szCs w:val="24"/>
          <w:lang w:eastAsia="et-EE"/>
          <w14:ligatures w14:val="none"/>
        </w:rPr>
        <w:t xml:space="preserve"> </w:t>
      </w:r>
      <w:r w:rsidRPr="001D6E7C">
        <w:rPr>
          <w:rFonts w:asciiTheme="majorBidi" w:hAnsiTheme="majorBidi" w:cstheme="majorBidi"/>
          <w:sz w:val="24"/>
          <w:szCs w:val="24"/>
        </w:rPr>
        <w:t>16. peatük</w:t>
      </w:r>
      <w:r>
        <w:rPr>
          <w:rFonts w:asciiTheme="majorBidi" w:hAnsiTheme="majorBidi" w:cstheme="majorBidi"/>
          <w:sz w:val="24"/>
          <w:szCs w:val="24"/>
        </w:rPr>
        <w:t>i</w:t>
      </w:r>
      <w:r w:rsidRPr="001D6E7C">
        <w:rPr>
          <w:rFonts w:asciiTheme="majorBidi" w:hAnsiTheme="majorBidi" w:cstheme="majorBidi"/>
          <w:sz w:val="24"/>
          <w:szCs w:val="24"/>
        </w:rPr>
        <w:t xml:space="preserve"> 1</w:t>
      </w:r>
      <w:r w:rsidRPr="001D6E7C">
        <w:rPr>
          <w:rFonts w:asciiTheme="majorBidi" w:hAnsiTheme="majorBidi" w:cstheme="majorBidi"/>
          <w:sz w:val="24"/>
          <w:szCs w:val="24"/>
          <w:vertAlign w:val="superscript"/>
        </w:rPr>
        <w:t>1</w:t>
      </w:r>
      <w:r w:rsidRPr="001D6E7C">
        <w:rPr>
          <w:rFonts w:asciiTheme="majorBidi" w:hAnsiTheme="majorBidi" w:cstheme="majorBidi"/>
          <w:sz w:val="24"/>
          <w:szCs w:val="24"/>
        </w:rPr>
        <w:t>. ja</w:t>
      </w:r>
      <w:r>
        <w:rPr>
          <w:rFonts w:asciiTheme="majorBidi" w:hAnsiTheme="majorBidi" w:cstheme="majorBidi"/>
          <w:sz w:val="24"/>
          <w:szCs w:val="24"/>
        </w:rPr>
        <w:t xml:space="preserve">gu </w:t>
      </w:r>
      <w:r>
        <w:rPr>
          <w:rFonts w:asciiTheme="majorBidi" w:hAnsiTheme="majorBidi" w:cstheme="majorBidi"/>
          <w:sz w:val="24"/>
          <w:szCs w:val="24"/>
          <w:shd w:val="clear" w:color="auto" w:fill="FFFFFF"/>
        </w:rPr>
        <w:t xml:space="preserve">tunnistatakse kehtetuks. Säte tuleneb direktiivi artiklist 14, mille kohaselt kaotab direktiiv kehtivuse 31. detsembril 2038. Seetõttu lisatakse ka eelnõusse säte, mis jõustub nimetatud kuupäeval ning millega tunnistatakse kehtetuks VPTS-i </w:t>
      </w:r>
      <w:r w:rsidRPr="001D6E7C">
        <w:rPr>
          <w:rFonts w:asciiTheme="majorBidi" w:hAnsiTheme="majorBidi" w:cstheme="majorBidi"/>
          <w:sz w:val="24"/>
          <w:szCs w:val="24"/>
        </w:rPr>
        <w:t>16. peatük</w:t>
      </w:r>
      <w:r>
        <w:rPr>
          <w:rFonts w:asciiTheme="majorBidi" w:hAnsiTheme="majorBidi" w:cstheme="majorBidi"/>
          <w:sz w:val="24"/>
          <w:szCs w:val="24"/>
        </w:rPr>
        <w:t>i</w:t>
      </w:r>
      <w:r w:rsidRPr="001D6E7C">
        <w:rPr>
          <w:rFonts w:asciiTheme="majorBidi" w:hAnsiTheme="majorBidi" w:cstheme="majorBidi"/>
          <w:sz w:val="24"/>
          <w:szCs w:val="24"/>
        </w:rPr>
        <w:t xml:space="preserve"> 1</w:t>
      </w:r>
      <w:r w:rsidRPr="001D6E7C">
        <w:rPr>
          <w:rFonts w:asciiTheme="majorBidi" w:hAnsiTheme="majorBidi" w:cstheme="majorBidi"/>
          <w:sz w:val="24"/>
          <w:szCs w:val="24"/>
          <w:vertAlign w:val="superscript"/>
        </w:rPr>
        <w:t>1</w:t>
      </w:r>
      <w:r w:rsidRPr="001D6E7C">
        <w:rPr>
          <w:rFonts w:asciiTheme="majorBidi" w:hAnsiTheme="majorBidi" w:cstheme="majorBidi"/>
          <w:sz w:val="24"/>
          <w:szCs w:val="24"/>
        </w:rPr>
        <w:t>. ja</w:t>
      </w:r>
      <w:r>
        <w:rPr>
          <w:rFonts w:asciiTheme="majorBidi" w:hAnsiTheme="majorBidi" w:cstheme="majorBidi"/>
          <w:sz w:val="24"/>
          <w:szCs w:val="24"/>
        </w:rPr>
        <w:t>gu</w:t>
      </w:r>
      <w:r>
        <w:rPr>
          <w:rFonts w:asciiTheme="majorBidi" w:hAnsiTheme="majorBidi" w:cstheme="majorBidi"/>
          <w:sz w:val="24"/>
          <w:szCs w:val="24"/>
          <w:shd w:val="clear" w:color="auto" w:fill="FFFFFF"/>
        </w:rPr>
        <w:t>.</w:t>
      </w:r>
    </w:p>
    <w:p w14:paraId="32742A48" w14:textId="77777777" w:rsidR="004F3A9C" w:rsidRDefault="004F3A9C" w:rsidP="003A043F">
      <w:pPr>
        <w:spacing w:after="0" w:line="276" w:lineRule="auto"/>
        <w:jc w:val="lowKashida"/>
        <w:rPr>
          <w:rFonts w:asciiTheme="majorBidi" w:eastAsia="Times New Roman" w:hAnsiTheme="majorBidi" w:cstheme="majorBidi"/>
          <w:kern w:val="0"/>
          <w:sz w:val="24"/>
          <w:szCs w:val="24"/>
          <w:lang w:eastAsia="et-EE"/>
          <w14:ligatures w14:val="none"/>
        </w:rPr>
      </w:pPr>
    </w:p>
    <w:p w14:paraId="40D575CE" w14:textId="00756F13" w:rsidR="004F3A9C" w:rsidRDefault="004F3A9C" w:rsidP="003A043F">
      <w:pPr>
        <w:spacing w:after="0" w:line="276" w:lineRule="auto"/>
        <w:jc w:val="lowKashida"/>
        <w:rPr>
          <w:rFonts w:asciiTheme="majorBidi" w:hAnsiTheme="majorBidi" w:cstheme="majorBidi"/>
          <w:sz w:val="24"/>
          <w:szCs w:val="24"/>
        </w:rPr>
      </w:pPr>
      <w:r w:rsidRPr="00FE492E">
        <w:rPr>
          <w:rFonts w:asciiTheme="majorBidi" w:hAnsiTheme="majorBidi" w:cstheme="majorBidi"/>
          <w:b/>
          <w:bCs/>
          <w:sz w:val="24"/>
          <w:szCs w:val="24"/>
        </w:rPr>
        <w:t>Paragrahv 184</w:t>
      </w:r>
      <w:r w:rsidRPr="00FE492E">
        <w:rPr>
          <w:rFonts w:asciiTheme="majorBidi" w:hAnsiTheme="majorBidi" w:cstheme="majorBidi"/>
          <w:b/>
          <w:bCs/>
          <w:sz w:val="24"/>
          <w:szCs w:val="24"/>
          <w:vertAlign w:val="superscript"/>
        </w:rPr>
        <w:t>10</w:t>
      </w:r>
      <w:r w:rsidRPr="00FE492E">
        <w:rPr>
          <w:rFonts w:asciiTheme="majorBidi" w:hAnsiTheme="majorBidi" w:cstheme="majorBidi"/>
          <w:b/>
          <w:bCs/>
          <w:sz w:val="24"/>
          <w:szCs w:val="24"/>
        </w:rPr>
        <w:t xml:space="preserve"> lõikes 3 tekstiosa asendamine.</w:t>
      </w:r>
      <w:r>
        <w:rPr>
          <w:rFonts w:asciiTheme="majorBidi" w:hAnsiTheme="majorBidi" w:cstheme="majorBidi"/>
          <w:sz w:val="24"/>
          <w:szCs w:val="24"/>
        </w:rPr>
        <w:t xml:space="preserve"> Tegemist on tehnilise muudatusega, mis on vajalik kuna esmakordne täisviide vastavale Euroopa Parlamendi ja nõukogu direktiivile liigub VPTS § 135</w:t>
      </w:r>
      <w:r>
        <w:rPr>
          <w:rFonts w:asciiTheme="majorBidi" w:hAnsiTheme="majorBidi" w:cstheme="majorBidi"/>
          <w:sz w:val="24"/>
          <w:szCs w:val="24"/>
          <w:vertAlign w:val="superscript"/>
        </w:rPr>
        <w:t>9</w:t>
      </w:r>
      <w:r>
        <w:rPr>
          <w:rFonts w:asciiTheme="majorBidi" w:hAnsiTheme="majorBidi" w:cstheme="majorBidi"/>
          <w:sz w:val="24"/>
          <w:szCs w:val="24"/>
        </w:rPr>
        <w:t xml:space="preserve"> lõikesse 3.</w:t>
      </w:r>
    </w:p>
    <w:p w14:paraId="52CCCA1A" w14:textId="77777777" w:rsidR="007B2CD2" w:rsidRDefault="007B2CD2" w:rsidP="003A043F">
      <w:pPr>
        <w:spacing w:after="0" w:line="276" w:lineRule="auto"/>
        <w:jc w:val="lowKashida"/>
        <w:rPr>
          <w:rFonts w:asciiTheme="majorBidi" w:hAnsiTheme="majorBidi" w:cstheme="majorBidi"/>
          <w:sz w:val="24"/>
          <w:szCs w:val="24"/>
        </w:rPr>
      </w:pPr>
    </w:p>
    <w:p w14:paraId="68E438CF" w14:textId="2B2512B8" w:rsidR="007B2CD2" w:rsidRPr="007B2CD2" w:rsidRDefault="007B2CD2" w:rsidP="003A043F">
      <w:pPr>
        <w:spacing w:after="0" w:line="276" w:lineRule="auto"/>
        <w:jc w:val="lowKashida"/>
        <w:rPr>
          <w:rFonts w:asciiTheme="majorBidi" w:hAnsiTheme="majorBidi" w:cstheme="majorBidi"/>
          <w:sz w:val="24"/>
          <w:szCs w:val="24"/>
        </w:rPr>
      </w:pPr>
      <w:r w:rsidRPr="00B10418">
        <w:rPr>
          <w:rFonts w:asciiTheme="majorBidi" w:hAnsiTheme="majorBidi" w:cstheme="majorBidi"/>
          <w:b/>
          <w:bCs/>
          <w:sz w:val="24"/>
          <w:szCs w:val="24"/>
        </w:rPr>
        <w:t>Paragrahv 184</w:t>
      </w:r>
      <w:r w:rsidRPr="00B10418">
        <w:rPr>
          <w:rFonts w:asciiTheme="majorBidi" w:hAnsiTheme="majorBidi" w:cstheme="majorBidi"/>
          <w:b/>
          <w:bCs/>
          <w:sz w:val="24"/>
          <w:szCs w:val="24"/>
          <w:vertAlign w:val="superscript"/>
        </w:rPr>
        <w:t>10</w:t>
      </w:r>
      <w:r w:rsidRPr="00B10418">
        <w:rPr>
          <w:rFonts w:asciiTheme="majorBidi" w:hAnsiTheme="majorBidi" w:cstheme="majorBidi"/>
          <w:b/>
          <w:bCs/>
          <w:sz w:val="24"/>
          <w:szCs w:val="24"/>
        </w:rPr>
        <w:t xml:space="preserve"> lõikes 3 tekstiosa asendamine.</w:t>
      </w:r>
      <w:r>
        <w:rPr>
          <w:rFonts w:asciiTheme="majorBidi" w:hAnsiTheme="majorBidi" w:cstheme="majorBidi"/>
          <w:b/>
          <w:bCs/>
          <w:sz w:val="24"/>
          <w:szCs w:val="24"/>
        </w:rPr>
        <w:t xml:space="preserve"> </w:t>
      </w:r>
      <w:r w:rsidRPr="00FE492E">
        <w:rPr>
          <w:rFonts w:asciiTheme="majorBidi" w:hAnsiTheme="majorBidi" w:cstheme="majorBidi"/>
          <w:sz w:val="24"/>
          <w:szCs w:val="24"/>
        </w:rPr>
        <w:t>Tegemist on te</w:t>
      </w:r>
      <w:r>
        <w:rPr>
          <w:rFonts w:asciiTheme="majorBidi" w:hAnsiTheme="majorBidi" w:cstheme="majorBidi"/>
          <w:sz w:val="24"/>
          <w:szCs w:val="24"/>
        </w:rPr>
        <w:t>hnilise muudatusega. Kuna eelneva muutmiskäsuga muudeti § 184</w:t>
      </w:r>
      <w:r>
        <w:rPr>
          <w:rFonts w:asciiTheme="majorBidi" w:hAnsiTheme="majorBidi" w:cstheme="majorBidi"/>
          <w:sz w:val="24"/>
          <w:szCs w:val="24"/>
          <w:vertAlign w:val="superscript"/>
        </w:rPr>
        <w:t>10</w:t>
      </w:r>
      <w:r>
        <w:rPr>
          <w:rFonts w:asciiTheme="majorBidi" w:hAnsiTheme="majorBidi" w:cstheme="majorBidi"/>
          <w:sz w:val="24"/>
          <w:szCs w:val="24"/>
        </w:rPr>
        <w:t xml:space="preserve"> tekstiosa, kuid nimetatud muudatus kaotab kehtivuse 31. detsembril 2038</w:t>
      </w:r>
      <w:r w:rsidR="00E9634D">
        <w:rPr>
          <w:rFonts w:asciiTheme="majorBidi" w:hAnsiTheme="majorBidi" w:cstheme="majorBidi"/>
          <w:sz w:val="24"/>
          <w:szCs w:val="24"/>
        </w:rPr>
        <w:t xml:space="preserve"> (vt § 4 lõige 2 seaduse jõustumine)</w:t>
      </w:r>
      <w:r>
        <w:rPr>
          <w:rFonts w:asciiTheme="majorBidi" w:hAnsiTheme="majorBidi" w:cstheme="majorBidi"/>
          <w:sz w:val="24"/>
          <w:szCs w:val="24"/>
        </w:rPr>
        <w:t>,</w:t>
      </w:r>
      <w:r w:rsidR="00EC7A50">
        <w:rPr>
          <w:rFonts w:asciiTheme="majorBidi" w:hAnsiTheme="majorBidi" w:cstheme="majorBidi"/>
          <w:sz w:val="24"/>
          <w:szCs w:val="24"/>
        </w:rPr>
        <w:t xml:space="preserve"> siis</w:t>
      </w:r>
      <w:r>
        <w:rPr>
          <w:rFonts w:asciiTheme="majorBidi" w:hAnsiTheme="majorBidi" w:cstheme="majorBidi"/>
          <w:sz w:val="24"/>
          <w:szCs w:val="24"/>
        </w:rPr>
        <w:t xml:space="preserve"> on vaja ka taastada muudetud tekstiosa </w:t>
      </w:r>
      <w:r w:rsidR="00EC7A50">
        <w:rPr>
          <w:rFonts w:asciiTheme="majorBidi" w:hAnsiTheme="majorBidi" w:cstheme="majorBidi"/>
          <w:sz w:val="24"/>
          <w:szCs w:val="24"/>
        </w:rPr>
        <w:t>esialgne sõnastus</w:t>
      </w:r>
      <w:r>
        <w:rPr>
          <w:rFonts w:asciiTheme="majorBidi" w:hAnsiTheme="majorBidi" w:cstheme="majorBidi"/>
          <w:sz w:val="24"/>
          <w:szCs w:val="24"/>
        </w:rPr>
        <w:t>.</w:t>
      </w:r>
    </w:p>
    <w:p w14:paraId="29E395AB" w14:textId="77777777" w:rsidR="003A043F" w:rsidRDefault="003A043F" w:rsidP="00CD4399">
      <w:pPr>
        <w:spacing w:after="0" w:line="276" w:lineRule="auto"/>
        <w:jc w:val="lowKashida"/>
        <w:rPr>
          <w:rFonts w:asciiTheme="majorBidi" w:hAnsiTheme="majorBidi" w:cstheme="majorBidi"/>
          <w:sz w:val="24"/>
          <w:szCs w:val="24"/>
        </w:rPr>
      </w:pPr>
    </w:p>
    <w:p w14:paraId="3C8D76D8" w14:textId="59B018A1" w:rsidR="00FA16F3" w:rsidRDefault="00FA16F3" w:rsidP="00695F33">
      <w:pPr>
        <w:spacing w:after="0" w:line="276" w:lineRule="auto"/>
        <w:jc w:val="both"/>
        <w:rPr>
          <w:rFonts w:ascii="Times New Roman" w:hAnsi="Times New Roman" w:cs="Times New Roman"/>
          <w:sz w:val="24"/>
          <w:szCs w:val="24"/>
        </w:rPr>
      </w:pPr>
      <w:r w:rsidRPr="00CF6870">
        <w:rPr>
          <w:rFonts w:ascii="Times New Roman" w:hAnsi="Times New Roman" w:cs="Times New Roman"/>
          <w:b/>
          <w:bCs/>
          <w:sz w:val="24"/>
          <w:szCs w:val="24"/>
        </w:rPr>
        <w:t>Paragrahvi 237</w:t>
      </w:r>
      <w:r w:rsidRPr="00CF6870">
        <w:rPr>
          <w:rFonts w:ascii="Times New Roman" w:hAnsi="Times New Roman" w:cs="Times New Roman"/>
          <w:b/>
          <w:bCs/>
          <w:sz w:val="24"/>
          <w:szCs w:val="24"/>
          <w:vertAlign w:val="superscript"/>
        </w:rPr>
        <w:t>89</w:t>
      </w:r>
      <w:r w:rsidRPr="00CF6870">
        <w:rPr>
          <w:rFonts w:ascii="Times New Roman" w:hAnsi="Times New Roman" w:cs="Times New Roman"/>
          <w:b/>
          <w:bCs/>
          <w:sz w:val="24"/>
          <w:szCs w:val="24"/>
        </w:rPr>
        <w:t xml:space="preserve"> </w:t>
      </w:r>
      <w:r w:rsidRPr="00C63FE8">
        <w:rPr>
          <w:rFonts w:ascii="Times New Roman" w:hAnsi="Times New Roman" w:cs="Times New Roman"/>
          <w:b/>
          <w:bCs/>
          <w:sz w:val="24"/>
          <w:szCs w:val="24"/>
        </w:rPr>
        <w:t>kehtetuks tunnistamine.</w:t>
      </w:r>
      <w:r w:rsidRPr="00C63FE8">
        <w:rPr>
          <w:rFonts w:ascii="Times New Roman" w:hAnsi="Times New Roman" w:cs="Times New Roman"/>
          <w:sz w:val="24"/>
          <w:szCs w:val="24"/>
        </w:rPr>
        <w:t xml:space="preserve"> Tegemist on tehnilise muudatusega, mis on tingitud uu</w:t>
      </w:r>
      <w:r w:rsidR="00E77A9D">
        <w:rPr>
          <w:rFonts w:ascii="Times New Roman" w:hAnsi="Times New Roman" w:cs="Times New Roman"/>
          <w:sz w:val="24"/>
          <w:szCs w:val="24"/>
        </w:rPr>
        <w:t>t</w:t>
      </w:r>
      <w:r w:rsidRPr="00C63FE8">
        <w:rPr>
          <w:rFonts w:ascii="Times New Roman" w:hAnsi="Times New Roman" w:cs="Times New Roman"/>
          <w:sz w:val="24"/>
          <w:szCs w:val="24"/>
        </w:rPr>
        <w:t>e väärteokoosseisu</w:t>
      </w:r>
      <w:r w:rsidR="00E77A9D">
        <w:rPr>
          <w:rFonts w:ascii="Times New Roman" w:hAnsi="Times New Roman" w:cs="Times New Roman"/>
          <w:sz w:val="24"/>
          <w:szCs w:val="24"/>
        </w:rPr>
        <w:t>de</w:t>
      </w:r>
      <w:r w:rsidRPr="00C63FE8">
        <w:rPr>
          <w:rFonts w:ascii="Times New Roman" w:hAnsi="Times New Roman" w:cs="Times New Roman"/>
          <w:sz w:val="24"/>
          <w:szCs w:val="24"/>
        </w:rPr>
        <w:t xml:space="preserve"> lisamisest §</w:t>
      </w:r>
      <w:r w:rsidR="006865A2">
        <w:rPr>
          <w:rFonts w:ascii="Times New Roman" w:hAnsi="Times New Roman" w:cs="Times New Roman"/>
          <w:sz w:val="24"/>
          <w:szCs w:val="24"/>
        </w:rPr>
        <w:t>-</w:t>
      </w:r>
      <w:r w:rsidR="00E77A9D">
        <w:rPr>
          <w:rFonts w:ascii="Times New Roman" w:hAnsi="Times New Roman" w:cs="Times New Roman"/>
          <w:sz w:val="24"/>
          <w:szCs w:val="24"/>
        </w:rPr>
        <w:t>i</w:t>
      </w:r>
      <w:r w:rsidRPr="00C63FE8">
        <w:rPr>
          <w:rFonts w:ascii="Times New Roman" w:hAnsi="Times New Roman" w:cs="Times New Roman"/>
          <w:sz w:val="24"/>
          <w:szCs w:val="24"/>
        </w:rPr>
        <w:t xml:space="preserve"> 237</w:t>
      </w:r>
      <w:r w:rsidRPr="00C63FE8">
        <w:rPr>
          <w:rFonts w:ascii="Times New Roman" w:hAnsi="Times New Roman" w:cs="Times New Roman"/>
          <w:sz w:val="24"/>
          <w:szCs w:val="24"/>
          <w:vertAlign w:val="superscript"/>
        </w:rPr>
        <w:t>90</w:t>
      </w:r>
      <w:r w:rsidR="006865A2">
        <w:rPr>
          <w:rFonts w:ascii="Times New Roman" w:hAnsi="Times New Roman" w:cs="Times New Roman"/>
          <w:sz w:val="24"/>
          <w:szCs w:val="24"/>
          <w:vertAlign w:val="superscript"/>
        </w:rPr>
        <w:t xml:space="preserve"> </w:t>
      </w:r>
      <w:r w:rsidR="006865A2">
        <w:rPr>
          <w:rFonts w:ascii="Times New Roman" w:hAnsi="Times New Roman" w:cs="Times New Roman"/>
          <w:sz w:val="24"/>
          <w:szCs w:val="24"/>
        </w:rPr>
        <w:t xml:space="preserve"> ja </w:t>
      </w:r>
      <w:r w:rsidR="00E77A9D">
        <w:rPr>
          <w:rFonts w:ascii="Times New Roman" w:hAnsi="Times New Roman" w:cs="Times New Roman"/>
          <w:sz w:val="24"/>
          <w:szCs w:val="24"/>
        </w:rPr>
        <w:t xml:space="preserve">§ </w:t>
      </w:r>
      <w:r w:rsidR="006865A2">
        <w:rPr>
          <w:rFonts w:ascii="Times New Roman" w:hAnsi="Times New Roman" w:cs="Times New Roman"/>
          <w:sz w:val="24"/>
          <w:szCs w:val="24"/>
        </w:rPr>
        <w:t>237</w:t>
      </w:r>
      <w:r w:rsidR="006865A2">
        <w:rPr>
          <w:rFonts w:ascii="Times New Roman" w:hAnsi="Times New Roman" w:cs="Times New Roman"/>
          <w:sz w:val="24"/>
          <w:szCs w:val="24"/>
          <w:vertAlign w:val="superscript"/>
        </w:rPr>
        <w:t>91</w:t>
      </w:r>
      <w:r w:rsidRPr="00C63FE8">
        <w:rPr>
          <w:rFonts w:ascii="Times New Roman" w:hAnsi="Times New Roman" w:cs="Times New Roman"/>
          <w:sz w:val="24"/>
          <w:szCs w:val="24"/>
        </w:rPr>
        <w:t>. Kehtivas §-s 237</w:t>
      </w:r>
      <w:r w:rsidRPr="00C63FE8">
        <w:rPr>
          <w:rFonts w:ascii="Times New Roman" w:hAnsi="Times New Roman" w:cs="Times New Roman"/>
          <w:sz w:val="24"/>
          <w:szCs w:val="24"/>
          <w:vertAlign w:val="superscript"/>
        </w:rPr>
        <w:t>89</w:t>
      </w:r>
      <w:r w:rsidRPr="00C63FE8">
        <w:rPr>
          <w:rFonts w:ascii="Times New Roman" w:hAnsi="Times New Roman" w:cs="Times New Roman"/>
          <w:sz w:val="24"/>
          <w:szCs w:val="24"/>
        </w:rPr>
        <w:t xml:space="preserve"> sätestatakse, et antud peatükis nimetatud väärtegude kohtuväline </w:t>
      </w:r>
      <w:proofErr w:type="spellStart"/>
      <w:r w:rsidRPr="00C63FE8">
        <w:rPr>
          <w:rFonts w:ascii="Times New Roman" w:hAnsi="Times New Roman" w:cs="Times New Roman"/>
          <w:sz w:val="24"/>
          <w:szCs w:val="24"/>
        </w:rPr>
        <w:t>menetleja</w:t>
      </w:r>
      <w:proofErr w:type="spellEnd"/>
      <w:r w:rsidRPr="00C63FE8">
        <w:rPr>
          <w:rFonts w:ascii="Times New Roman" w:hAnsi="Times New Roman" w:cs="Times New Roman"/>
          <w:sz w:val="24"/>
          <w:szCs w:val="24"/>
        </w:rPr>
        <w:t xml:space="preserve"> on Finantsinspektsioon. See menetluse säte sobib oma sisult peatüki lõppu, mistõttu on uu</w:t>
      </w:r>
      <w:r w:rsidR="006865A2">
        <w:rPr>
          <w:rFonts w:ascii="Times New Roman" w:hAnsi="Times New Roman" w:cs="Times New Roman"/>
          <w:sz w:val="24"/>
          <w:szCs w:val="24"/>
        </w:rPr>
        <w:t>t</w:t>
      </w:r>
      <w:r w:rsidRPr="00C63FE8">
        <w:rPr>
          <w:rFonts w:ascii="Times New Roman" w:hAnsi="Times New Roman" w:cs="Times New Roman"/>
          <w:sz w:val="24"/>
          <w:szCs w:val="24"/>
        </w:rPr>
        <w:t>e väärteokoosseisu</w:t>
      </w:r>
      <w:r w:rsidR="006865A2">
        <w:rPr>
          <w:rFonts w:ascii="Times New Roman" w:hAnsi="Times New Roman" w:cs="Times New Roman"/>
          <w:sz w:val="24"/>
          <w:szCs w:val="24"/>
        </w:rPr>
        <w:t>de</w:t>
      </w:r>
      <w:r w:rsidRPr="00C63FE8">
        <w:rPr>
          <w:rFonts w:ascii="Times New Roman" w:hAnsi="Times New Roman" w:cs="Times New Roman"/>
          <w:sz w:val="24"/>
          <w:szCs w:val="24"/>
        </w:rPr>
        <w:t xml:space="preserve"> lisamisega vajalik ka vastavat </w:t>
      </w:r>
      <w:r w:rsidRPr="00695F33">
        <w:rPr>
          <w:rFonts w:asciiTheme="majorBidi" w:hAnsiTheme="majorBidi" w:cstheme="majorBidi"/>
          <w:sz w:val="24"/>
          <w:szCs w:val="24"/>
        </w:rPr>
        <w:t xml:space="preserve">menetluse paragrahvi asukohta tahapoole nihutada. </w:t>
      </w:r>
      <w:r w:rsidR="00E77A9D" w:rsidRPr="00695F33">
        <w:rPr>
          <w:rFonts w:asciiTheme="majorBidi" w:hAnsiTheme="majorBidi" w:cstheme="majorBidi"/>
          <w:color w:val="202020"/>
          <w:sz w:val="24"/>
          <w:szCs w:val="24"/>
          <w:shd w:val="clear" w:color="auto" w:fill="FFFFFF"/>
        </w:rPr>
        <w:t xml:space="preserve">Kohtuvälise </w:t>
      </w:r>
      <w:proofErr w:type="spellStart"/>
      <w:r w:rsidR="00E77A9D" w:rsidRPr="00695F33">
        <w:rPr>
          <w:rFonts w:asciiTheme="majorBidi" w:hAnsiTheme="majorBidi" w:cstheme="majorBidi"/>
          <w:color w:val="202020"/>
          <w:sz w:val="24"/>
          <w:szCs w:val="24"/>
          <w:shd w:val="clear" w:color="auto" w:fill="FFFFFF"/>
        </w:rPr>
        <w:t>menetleja</w:t>
      </w:r>
      <w:proofErr w:type="spellEnd"/>
      <w:r w:rsidRPr="00695F33">
        <w:rPr>
          <w:rFonts w:asciiTheme="majorBidi" w:hAnsiTheme="majorBidi" w:cstheme="majorBidi"/>
          <w:sz w:val="24"/>
          <w:szCs w:val="24"/>
        </w:rPr>
        <w:t xml:space="preserve"> </w:t>
      </w:r>
      <w:r w:rsidR="006865A2" w:rsidRPr="00695F33">
        <w:rPr>
          <w:rFonts w:asciiTheme="majorBidi" w:hAnsiTheme="majorBidi" w:cstheme="majorBidi"/>
          <w:sz w:val="24"/>
          <w:szCs w:val="24"/>
        </w:rPr>
        <w:t>põhimõte</w:t>
      </w:r>
      <w:r w:rsidRPr="00695F33">
        <w:rPr>
          <w:rFonts w:asciiTheme="majorBidi" w:hAnsiTheme="majorBidi" w:cstheme="majorBidi"/>
          <w:sz w:val="24"/>
          <w:szCs w:val="24"/>
        </w:rPr>
        <w:t xml:space="preserve"> kehtestatakse nüüd §-s 262</w:t>
      </w:r>
      <w:r w:rsidRPr="00695F33">
        <w:rPr>
          <w:rFonts w:asciiTheme="majorBidi" w:hAnsiTheme="majorBidi" w:cstheme="majorBidi"/>
          <w:sz w:val="24"/>
          <w:szCs w:val="24"/>
          <w:vertAlign w:val="superscript"/>
        </w:rPr>
        <w:t>2</w:t>
      </w:r>
      <w:r w:rsidRPr="00695F33">
        <w:rPr>
          <w:rFonts w:asciiTheme="majorBidi" w:hAnsiTheme="majorBidi" w:cstheme="majorBidi"/>
          <w:sz w:val="24"/>
          <w:szCs w:val="24"/>
        </w:rPr>
        <w:t>.</w:t>
      </w:r>
      <w:r w:rsidRPr="00CF6870">
        <w:rPr>
          <w:rFonts w:ascii="Times New Roman" w:hAnsi="Times New Roman" w:cs="Times New Roman"/>
          <w:sz w:val="24"/>
          <w:szCs w:val="24"/>
        </w:rPr>
        <w:t xml:space="preserve"> </w:t>
      </w:r>
    </w:p>
    <w:p w14:paraId="04B30F22" w14:textId="77777777" w:rsidR="00FA16F3" w:rsidRDefault="00FA16F3" w:rsidP="00CD4399">
      <w:pPr>
        <w:spacing w:after="0" w:line="276" w:lineRule="auto"/>
        <w:jc w:val="lowKashida"/>
        <w:rPr>
          <w:rFonts w:asciiTheme="majorBidi" w:hAnsiTheme="majorBidi" w:cstheme="majorBidi"/>
          <w:sz w:val="24"/>
          <w:szCs w:val="24"/>
        </w:rPr>
      </w:pPr>
    </w:p>
    <w:p w14:paraId="4465EAA8" w14:textId="6D360C63" w:rsidR="00FA16F3" w:rsidRPr="00695F33" w:rsidRDefault="00FA16F3" w:rsidP="00FA16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Pr="00695F33">
        <w:rPr>
          <w:rFonts w:ascii="Times New Roman" w:hAnsi="Times New Roman" w:cs="Times New Roman"/>
          <w:sz w:val="24"/>
          <w:szCs w:val="24"/>
        </w:rPr>
        <w:t>aralleelselt käesoleva eelnõu kooskõlastusega on Riigikogus menetluses seaduseelnõu 422 SE,</w:t>
      </w:r>
      <w:r w:rsidRPr="00695F33">
        <w:rPr>
          <w:rStyle w:val="Allmrkuseviide"/>
          <w:rFonts w:ascii="Times New Roman" w:hAnsi="Times New Roman" w:cs="Times New Roman"/>
          <w:sz w:val="24"/>
          <w:szCs w:val="24"/>
        </w:rPr>
        <w:footnoteReference w:id="25"/>
      </w:r>
      <w:r w:rsidRPr="00695F33">
        <w:rPr>
          <w:rFonts w:ascii="Times New Roman" w:hAnsi="Times New Roman" w:cs="Times New Roman"/>
          <w:sz w:val="24"/>
          <w:szCs w:val="24"/>
        </w:rPr>
        <w:t xml:space="preserve"> millega tõstetakse samuti VPTS-s nimetatud menetluse sätet ümber. Jälgime aktiivselt selle eelnõu menetluse edenemist ning korrigeerime vajadusel vastavalt ka käesolevat eelnõu.  </w:t>
      </w:r>
    </w:p>
    <w:p w14:paraId="1B954985" w14:textId="77777777" w:rsidR="00FA16F3" w:rsidRPr="00CC6CE5" w:rsidRDefault="00FA16F3" w:rsidP="00CD4399">
      <w:pPr>
        <w:spacing w:after="0" w:line="276" w:lineRule="auto"/>
        <w:jc w:val="lowKashida"/>
        <w:rPr>
          <w:rFonts w:asciiTheme="majorBidi" w:hAnsiTheme="majorBidi" w:cstheme="majorBidi"/>
          <w:sz w:val="24"/>
          <w:szCs w:val="24"/>
        </w:rPr>
      </w:pPr>
    </w:p>
    <w:p w14:paraId="3D762DF0" w14:textId="3B6CEAD8" w:rsidR="004619FF" w:rsidRPr="00DE6E10" w:rsidRDefault="00366115" w:rsidP="006934E6">
      <w:pPr>
        <w:spacing w:after="0" w:line="276" w:lineRule="auto"/>
        <w:jc w:val="lowKashida"/>
        <w:rPr>
          <w:rFonts w:asciiTheme="majorBidi" w:hAnsiTheme="majorBidi" w:cstheme="majorBidi"/>
          <w:sz w:val="24"/>
          <w:szCs w:val="24"/>
          <w:shd w:val="clear" w:color="auto" w:fill="FFFFFF"/>
        </w:rPr>
      </w:pPr>
      <w:r w:rsidRPr="00CC6CE5">
        <w:rPr>
          <w:rFonts w:asciiTheme="majorBidi" w:hAnsiTheme="majorBidi" w:cstheme="majorBidi"/>
          <w:b/>
          <w:bCs/>
          <w:sz w:val="24"/>
          <w:szCs w:val="24"/>
        </w:rPr>
        <w:t>Seaduse täiendamine §-ga</w:t>
      </w:r>
      <w:r w:rsidR="0037178D" w:rsidRPr="00CC6CE5">
        <w:rPr>
          <w:rFonts w:asciiTheme="majorBidi" w:hAnsiTheme="majorBidi" w:cstheme="majorBidi"/>
          <w:b/>
          <w:bCs/>
          <w:sz w:val="24"/>
          <w:szCs w:val="24"/>
        </w:rPr>
        <w:t xml:space="preserve"> </w:t>
      </w:r>
      <w:r w:rsidR="0037178D" w:rsidRPr="00CC6CE5">
        <w:rPr>
          <w:rFonts w:asciiTheme="majorBidi" w:eastAsia="Times New Roman" w:hAnsiTheme="majorBidi" w:cstheme="majorBidi"/>
          <w:b/>
          <w:bCs/>
          <w:kern w:val="0"/>
          <w:sz w:val="24"/>
          <w:szCs w:val="24"/>
          <w:lang w:eastAsia="et-EE"/>
          <w14:ligatures w14:val="none"/>
        </w:rPr>
        <w:t>237</w:t>
      </w:r>
      <w:r w:rsidR="0037178D" w:rsidRPr="00CC6CE5">
        <w:rPr>
          <w:rFonts w:asciiTheme="majorBidi" w:eastAsia="Times New Roman" w:hAnsiTheme="majorBidi" w:cstheme="majorBidi"/>
          <w:b/>
          <w:bCs/>
          <w:kern w:val="0"/>
          <w:sz w:val="24"/>
          <w:szCs w:val="24"/>
          <w:vertAlign w:val="superscript"/>
          <w:lang w:eastAsia="et-EE"/>
          <w14:ligatures w14:val="none"/>
        </w:rPr>
        <w:t>9</w:t>
      </w:r>
      <w:r w:rsidR="000C037C">
        <w:rPr>
          <w:rFonts w:asciiTheme="majorBidi" w:eastAsia="Times New Roman" w:hAnsiTheme="majorBidi" w:cstheme="majorBidi"/>
          <w:b/>
          <w:bCs/>
          <w:kern w:val="0"/>
          <w:sz w:val="24"/>
          <w:szCs w:val="24"/>
          <w:vertAlign w:val="superscript"/>
          <w:lang w:eastAsia="et-EE"/>
          <w14:ligatures w14:val="none"/>
        </w:rPr>
        <w:t>0</w:t>
      </w:r>
      <w:r w:rsidR="0037178D" w:rsidRPr="00CC6CE5">
        <w:rPr>
          <w:rFonts w:asciiTheme="majorBidi" w:eastAsia="Times New Roman" w:hAnsiTheme="majorBidi" w:cstheme="majorBidi"/>
          <w:b/>
          <w:bCs/>
          <w:kern w:val="0"/>
          <w:sz w:val="24"/>
          <w:szCs w:val="24"/>
          <w:lang w:eastAsia="et-EE"/>
          <w14:ligatures w14:val="none"/>
        </w:rPr>
        <w:t xml:space="preserve">. </w:t>
      </w:r>
      <w:r w:rsidR="006934E6">
        <w:rPr>
          <w:rFonts w:asciiTheme="majorBidi" w:hAnsiTheme="majorBidi" w:cstheme="majorBidi"/>
          <w:sz w:val="24"/>
          <w:szCs w:val="24"/>
          <w:shd w:val="clear" w:color="auto" w:fill="FFFFFF"/>
        </w:rPr>
        <w:t>Direktiivi sõnastus näeb ette kohustuse siseriiklikus õiguses kehtestada teatud kohustuste (artikkel 5 lõike 2, artikkel 6 ja artikkel 7) rikkumise puhuks karistused (</w:t>
      </w:r>
      <w:proofErr w:type="spellStart"/>
      <w:r w:rsidR="006934E6" w:rsidRPr="00FE492E">
        <w:rPr>
          <w:rFonts w:asciiTheme="majorBidi" w:hAnsiTheme="majorBidi" w:cstheme="majorBidi"/>
          <w:i/>
          <w:iCs/>
          <w:sz w:val="24"/>
          <w:szCs w:val="24"/>
          <w:shd w:val="clear" w:color="auto" w:fill="FFFFFF"/>
        </w:rPr>
        <w:t>penalties</w:t>
      </w:r>
      <w:proofErr w:type="spellEnd"/>
      <w:r w:rsidR="006934E6">
        <w:rPr>
          <w:rFonts w:asciiTheme="majorBidi" w:hAnsiTheme="majorBidi" w:cstheme="majorBidi"/>
          <w:sz w:val="24"/>
          <w:szCs w:val="24"/>
          <w:shd w:val="clear" w:color="auto" w:fill="FFFFFF"/>
        </w:rPr>
        <w:t xml:space="preserve">). </w:t>
      </w:r>
      <w:r w:rsidR="004619FF">
        <w:rPr>
          <w:rFonts w:asciiTheme="majorBidi" w:hAnsiTheme="majorBidi" w:cstheme="majorBidi"/>
          <w:sz w:val="24"/>
          <w:szCs w:val="24"/>
          <w:shd w:val="clear" w:color="auto" w:fill="FFFFFF"/>
        </w:rPr>
        <w:t>Direktiiv ei sea täpseid ka</w:t>
      </w:r>
      <w:r w:rsidR="00AF7B8E">
        <w:rPr>
          <w:rFonts w:asciiTheme="majorBidi" w:hAnsiTheme="majorBidi" w:cstheme="majorBidi"/>
          <w:sz w:val="24"/>
          <w:szCs w:val="24"/>
          <w:shd w:val="clear" w:color="auto" w:fill="FFFFFF"/>
        </w:rPr>
        <w:t>ristus</w:t>
      </w:r>
      <w:r w:rsidR="004619FF">
        <w:rPr>
          <w:rFonts w:asciiTheme="majorBidi" w:hAnsiTheme="majorBidi" w:cstheme="majorBidi"/>
          <w:sz w:val="24"/>
          <w:szCs w:val="24"/>
          <w:shd w:val="clear" w:color="auto" w:fill="FFFFFF"/>
        </w:rPr>
        <w:t xml:space="preserve">määrasid, vaid näeb ette, et </w:t>
      </w:r>
      <w:r w:rsidR="004619FF" w:rsidRPr="00DE6E10">
        <w:rPr>
          <w:rFonts w:asciiTheme="majorBidi" w:hAnsiTheme="majorBidi" w:cstheme="majorBidi"/>
          <w:sz w:val="24"/>
          <w:szCs w:val="24"/>
          <w:shd w:val="clear" w:color="auto" w:fill="FFFFFF"/>
        </w:rPr>
        <w:t>karistused peavad olema tõhusad, proportsionaalsed ja hoiatavad.</w:t>
      </w:r>
      <w:r w:rsidR="004619FF">
        <w:rPr>
          <w:rFonts w:asciiTheme="majorBidi" w:hAnsiTheme="majorBidi" w:cstheme="majorBidi"/>
          <w:sz w:val="24"/>
          <w:szCs w:val="24"/>
          <w:shd w:val="clear" w:color="auto" w:fill="FFFFFF"/>
        </w:rPr>
        <w:t xml:space="preserve"> </w:t>
      </w:r>
      <w:r w:rsidR="00A11431" w:rsidRPr="00FE492E">
        <w:rPr>
          <w:rFonts w:asciiTheme="majorBidi" w:hAnsiTheme="majorBidi" w:cstheme="majorBidi"/>
          <w:sz w:val="24"/>
          <w:szCs w:val="24"/>
          <w:shd w:val="clear" w:color="auto" w:fill="FFFFFF"/>
        </w:rPr>
        <w:t xml:space="preserve">VPTS </w:t>
      </w:r>
      <w:r w:rsidR="00C434C6">
        <w:rPr>
          <w:rFonts w:asciiTheme="majorBidi" w:hAnsiTheme="majorBidi" w:cstheme="majorBidi"/>
          <w:sz w:val="24"/>
          <w:szCs w:val="24"/>
          <w:shd w:val="clear" w:color="auto" w:fill="FFFFFF"/>
        </w:rPr>
        <w:t xml:space="preserve">on kehtestatud </w:t>
      </w:r>
      <w:r w:rsidR="00A11431" w:rsidRPr="00FE492E">
        <w:rPr>
          <w:rFonts w:asciiTheme="majorBidi" w:hAnsiTheme="majorBidi" w:cstheme="majorBidi"/>
          <w:sz w:val="24"/>
          <w:szCs w:val="24"/>
          <w:shd w:val="clear" w:color="auto" w:fill="FFFFFF"/>
        </w:rPr>
        <w:t>umbes 65 karistussätet, millest kaheksal juhul on kehtestatud juriidilise isiku karistusmääraks 400 000 eurot. Näiteks on nimetatud trahvimäär ette nähtud emitendi osanike koosoleku või aktsionäride üldkoosoleku kokkukutsumise, selle läbiviimise, seal hääletamise ja hääleõiguse piiramise nõuete rikkumise eest (vt VPTS § 237</w:t>
      </w:r>
      <w:r w:rsidR="00A11431">
        <w:rPr>
          <w:rFonts w:asciiTheme="majorBidi" w:hAnsiTheme="majorBidi" w:cstheme="majorBidi"/>
          <w:sz w:val="24"/>
          <w:szCs w:val="24"/>
          <w:shd w:val="clear" w:color="auto" w:fill="FFFFFF"/>
          <w:vertAlign w:val="superscript"/>
        </w:rPr>
        <w:t>29</w:t>
      </w:r>
      <w:r w:rsidR="00A11431" w:rsidRPr="00FE492E">
        <w:rPr>
          <w:rFonts w:asciiTheme="majorBidi" w:hAnsiTheme="majorBidi" w:cstheme="majorBidi"/>
          <w:sz w:val="24"/>
          <w:szCs w:val="24"/>
          <w:shd w:val="clear" w:color="auto" w:fill="FFFFFF"/>
        </w:rPr>
        <w:t>). Sama määr kehtib emitendile ka võrdse kohtlemise nõuete rikkumisel (vt VPTS § 237</w:t>
      </w:r>
      <w:r w:rsidR="00A11431">
        <w:rPr>
          <w:rFonts w:asciiTheme="majorBidi" w:hAnsiTheme="majorBidi" w:cstheme="majorBidi"/>
          <w:sz w:val="24"/>
          <w:szCs w:val="24"/>
          <w:shd w:val="clear" w:color="auto" w:fill="FFFFFF"/>
          <w:vertAlign w:val="superscript"/>
        </w:rPr>
        <w:t>35</w:t>
      </w:r>
      <w:r w:rsidR="00A11431" w:rsidRPr="00FE492E">
        <w:rPr>
          <w:rFonts w:asciiTheme="majorBidi" w:hAnsiTheme="majorBidi" w:cstheme="majorBidi"/>
          <w:sz w:val="24"/>
          <w:szCs w:val="24"/>
          <w:shd w:val="clear" w:color="auto" w:fill="FFFFFF"/>
        </w:rPr>
        <w:t>). Ehk 400 000 euro suurused karistused on ette nähtud rikkumiste puhul, mis ei too kaasa niivõrd rakseid tagajärgi investoritele (vrd nt kliendi vara hoidmise ja kaitse nõuete rikkumine) ega kujuta endast süsteemset riski. Käesoleva eelnõu aluseks olev direktiiv näeb karistused ette mh andmete esitamise ja avalikustamise kohustuse rikkumise puhuks. Iseloomult on need väärteokoosseisud pigem sarnased eelpool mainitud ühingu juhtimise nõuete rikkumisega, samuti ei kahjusta eelnõuga lisatavate kohustuste rikkumine otseselt investorit ja tema vara, ning ei too investori jaoks kaasa rahalist kahju. Seetõttu ei ole karistamine niivõrd kõrges määras kui teiste VPTS väärteokoosseisude puhul põhjendatud.</w:t>
      </w:r>
      <w:r w:rsidR="00A11431">
        <w:t xml:space="preserve"> </w:t>
      </w:r>
    </w:p>
    <w:p w14:paraId="5BD91DFB" w14:textId="5C7A3CDB" w:rsidR="00BE21A2" w:rsidRDefault="00FA3A58" w:rsidP="00BE21A2">
      <w:pPr>
        <w:spacing w:after="0" w:line="276" w:lineRule="auto"/>
        <w:jc w:val="lowKashida"/>
        <w:rPr>
          <w:rFonts w:asciiTheme="majorBidi" w:hAnsiTheme="majorBidi" w:cstheme="majorBidi"/>
          <w:sz w:val="24"/>
          <w:szCs w:val="24"/>
          <w:shd w:val="clear" w:color="auto" w:fill="FFFFFF"/>
        </w:rPr>
      </w:pPr>
      <w:r>
        <w:rPr>
          <w:rFonts w:asciiTheme="majorBidi" w:eastAsia="Times New Roman" w:hAnsiTheme="majorBidi" w:cstheme="majorBidi"/>
          <w:kern w:val="0"/>
          <w:sz w:val="24"/>
          <w:szCs w:val="24"/>
          <w:lang w:eastAsia="et-EE"/>
          <w14:ligatures w14:val="none"/>
        </w:rPr>
        <w:t>Seega k</w:t>
      </w:r>
      <w:r w:rsidR="004619FF" w:rsidRPr="00C434C6">
        <w:rPr>
          <w:rFonts w:asciiTheme="majorBidi" w:eastAsia="Times New Roman" w:hAnsiTheme="majorBidi" w:cstheme="majorBidi"/>
          <w:kern w:val="0"/>
          <w:sz w:val="24"/>
          <w:szCs w:val="24"/>
          <w:lang w:eastAsia="et-EE"/>
          <w14:ligatures w14:val="none"/>
        </w:rPr>
        <w:t xml:space="preserve">äesolevaga </w:t>
      </w:r>
      <w:r w:rsidR="00A62ACD" w:rsidRPr="00C434C6">
        <w:rPr>
          <w:rFonts w:asciiTheme="majorBidi" w:eastAsia="Times New Roman" w:hAnsiTheme="majorBidi" w:cstheme="majorBidi"/>
          <w:kern w:val="0"/>
          <w:sz w:val="24"/>
          <w:szCs w:val="24"/>
          <w:lang w:eastAsia="et-EE"/>
          <w14:ligatures w14:val="none"/>
        </w:rPr>
        <w:t>lisatakse VPTS-i karistussät</w:t>
      </w:r>
      <w:r w:rsidR="004619FF" w:rsidRPr="00C434C6">
        <w:rPr>
          <w:rFonts w:asciiTheme="majorBidi" w:eastAsia="Times New Roman" w:hAnsiTheme="majorBidi" w:cstheme="majorBidi"/>
          <w:kern w:val="0"/>
          <w:sz w:val="24"/>
          <w:szCs w:val="24"/>
          <w:lang w:eastAsia="et-EE"/>
          <w14:ligatures w14:val="none"/>
        </w:rPr>
        <w:t xml:space="preserve">e </w:t>
      </w:r>
      <w:r w:rsidR="00A62ACD" w:rsidRPr="00C434C6">
        <w:rPr>
          <w:rFonts w:asciiTheme="majorBidi" w:hAnsiTheme="majorBidi" w:cstheme="majorBidi"/>
          <w:sz w:val="24"/>
          <w:szCs w:val="24"/>
          <w:shd w:val="clear" w:color="auto" w:fill="FFFFFF"/>
        </w:rPr>
        <w:t>§ 135</w:t>
      </w:r>
      <w:r w:rsidR="00A62ACD" w:rsidRPr="00C434C6">
        <w:rPr>
          <w:rFonts w:asciiTheme="majorBidi" w:hAnsiTheme="majorBidi" w:cstheme="majorBidi"/>
          <w:sz w:val="24"/>
          <w:szCs w:val="24"/>
          <w:shd w:val="clear" w:color="auto" w:fill="FFFFFF"/>
          <w:vertAlign w:val="superscript"/>
        </w:rPr>
        <w:t>6</w:t>
      </w:r>
      <w:r w:rsidR="00A62ACD" w:rsidRPr="00C434C6">
        <w:rPr>
          <w:rFonts w:asciiTheme="majorBidi" w:hAnsiTheme="majorBidi" w:cstheme="majorBidi"/>
          <w:sz w:val="24"/>
          <w:szCs w:val="24"/>
          <w:shd w:val="clear" w:color="auto" w:fill="FFFFFF"/>
        </w:rPr>
        <w:t xml:space="preserve"> lõike 2 kohase individuaalse kvantitatiivse eesmärgi seadmise kohustuse rikkumise eest</w:t>
      </w:r>
      <w:r w:rsidR="004619FF" w:rsidRPr="00C434C6">
        <w:rPr>
          <w:rFonts w:asciiTheme="majorBidi" w:hAnsiTheme="majorBidi" w:cstheme="majorBidi"/>
          <w:sz w:val="24"/>
          <w:szCs w:val="24"/>
          <w:shd w:val="clear" w:color="auto" w:fill="FFFFFF"/>
        </w:rPr>
        <w:t xml:space="preserve">, </w:t>
      </w:r>
      <w:r w:rsidR="0045595C" w:rsidRPr="00C434C6">
        <w:rPr>
          <w:rFonts w:asciiTheme="majorBidi" w:hAnsiTheme="majorBidi" w:cstheme="majorBidi"/>
          <w:sz w:val="24"/>
          <w:szCs w:val="24"/>
          <w:shd w:val="clear" w:color="auto" w:fill="FFFFFF"/>
        </w:rPr>
        <w:t xml:space="preserve">selle </w:t>
      </w:r>
      <w:r w:rsidR="004619FF" w:rsidRPr="00C434C6">
        <w:rPr>
          <w:rFonts w:asciiTheme="majorBidi" w:hAnsiTheme="majorBidi" w:cstheme="majorBidi"/>
          <w:sz w:val="24"/>
          <w:szCs w:val="24"/>
          <w:shd w:val="clear" w:color="auto" w:fill="FFFFFF"/>
        </w:rPr>
        <w:t xml:space="preserve">kohaselt </w:t>
      </w:r>
      <w:r w:rsidR="00965BF4" w:rsidRPr="00C434C6">
        <w:rPr>
          <w:rFonts w:asciiTheme="majorBidi" w:hAnsiTheme="majorBidi" w:cstheme="majorBidi"/>
          <w:sz w:val="24"/>
          <w:szCs w:val="24"/>
          <w:shd w:val="clear" w:color="auto" w:fill="FFFFFF"/>
        </w:rPr>
        <w:t>võib</w:t>
      </w:r>
      <w:r w:rsidR="00E26B1F" w:rsidRPr="00C434C6">
        <w:rPr>
          <w:rFonts w:asciiTheme="majorBidi" w:hAnsiTheme="majorBidi" w:cstheme="majorBidi"/>
          <w:sz w:val="24"/>
          <w:szCs w:val="24"/>
          <w:shd w:val="clear" w:color="auto" w:fill="FFFFFF"/>
        </w:rPr>
        <w:t xml:space="preserve">  juriidilist isikut</w:t>
      </w:r>
      <w:r w:rsidR="00965BF4" w:rsidRPr="00C434C6">
        <w:rPr>
          <w:rFonts w:asciiTheme="majorBidi" w:hAnsiTheme="majorBidi" w:cstheme="majorBidi"/>
          <w:sz w:val="24"/>
          <w:szCs w:val="24"/>
          <w:shd w:val="clear" w:color="auto" w:fill="FFFFFF"/>
        </w:rPr>
        <w:t xml:space="preserve"> karistada</w:t>
      </w:r>
      <w:r w:rsidR="00E26B1F" w:rsidRPr="00C434C6">
        <w:rPr>
          <w:rFonts w:asciiTheme="majorBidi" w:hAnsiTheme="majorBidi" w:cstheme="majorBidi"/>
          <w:sz w:val="24"/>
          <w:szCs w:val="24"/>
          <w:shd w:val="clear" w:color="auto" w:fill="FFFFFF"/>
        </w:rPr>
        <w:t xml:space="preserve"> kuni </w:t>
      </w:r>
      <w:r w:rsidR="00965BF4" w:rsidRPr="00C434C6">
        <w:rPr>
          <w:rFonts w:asciiTheme="majorBidi" w:hAnsiTheme="majorBidi" w:cstheme="majorBidi"/>
          <w:sz w:val="24"/>
          <w:szCs w:val="24"/>
          <w:shd w:val="clear" w:color="auto" w:fill="FFFFFF"/>
        </w:rPr>
        <w:t>4</w:t>
      </w:r>
      <w:r w:rsidR="00E26B1F" w:rsidRPr="00C434C6">
        <w:rPr>
          <w:rFonts w:asciiTheme="majorBidi" w:hAnsiTheme="majorBidi" w:cstheme="majorBidi"/>
          <w:sz w:val="24"/>
          <w:szCs w:val="24"/>
          <w:shd w:val="clear" w:color="auto" w:fill="FFFFFF"/>
        </w:rPr>
        <w:t xml:space="preserve">00 000 </w:t>
      </w:r>
      <w:proofErr w:type="spellStart"/>
      <w:r w:rsidR="008C6440" w:rsidRPr="00C434C6">
        <w:rPr>
          <w:rFonts w:asciiTheme="majorBidi" w:hAnsiTheme="majorBidi" w:cstheme="majorBidi"/>
          <w:sz w:val="24"/>
          <w:szCs w:val="24"/>
          <w:shd w:val="clear" w:color="auto" w:fill="FFFFFF"/>
        </w:rPr>
        <w:t>euro</w:t>
      </w:r>
      <w:r w:rsidR="000A77FC" w:rsidRPr="00C434C6">
        <w:rPr>
          <w:rFonts w:asciiTheme="majorBidi" w:hAnsiTheme="majorBidi" w:cstheme="majorBidi"/>
          <w:sz w:val="24"/>
          <w:szCs w:val="24"/>
          <w:shd w:val="clear" w:color="auto" w:fill="FFFFFF"/>
        </w:rPr>
        <w:t>se</w:t>
      </w:r>
      <w:proofErr w:type="spellEnd"/>
      <w:r w:rsidR="000A77FC" w:rsidRPr="00C434C6">
        <w:rPr>
          <w:rFonts w:asciiTheme="majorBidi" w:hAnsiTheme="majorBidi" w:cstheme="majorBidi"/>
          <w:sz w:val="24"/>
          <w:szCs w:val="24"/>
          <w:shd w:val="clear" w:color="auto" w:fill="FFFFFF"/>
        </w:rPr>
        <w:t xml:space="preserve"> rahatrahviga</w:t>
      </w:r>
      <w:r w:rsidR="008C6440" w:rsidRPr="00C434C6">
        <w:rPr>
          <w:rFonts w:asciiTheme="majorBidi" w:hAnsiTheme="majorBidi" w:cstheme="majorBidi"/>
          <w:sz w:val="24"/>
          <w:szCs w:val="24"/>
          <w:shd w:val="clear" w:color="auto" w:fill="FFFFFF"/>
        </w:rPr>
        <w:t>.</w:t>
      </w:r>
      <w:r w:rsidR="00965BF4" w:rsidRPr="00C434C6">
        <w:rPr>
          <w:rFonts w:asciiTheme="majorBidi" w:hAnsiTheme="majorBidi" w:cstheme="majorBidi"/>
          <w:sz w:val="24"/>
          <w:szCs w:val="24"/>
          <w:shd w:val="clear" w:color="auto" w:fill="FFFFFF"/>
        </w:rPr>
        <w:t xml:space="preserve"> </w:t>
      </w:r>
      <w:r w:rsidR="00BE21A2">
        <w:rPr>
          <w:rFonts w:asciiTheme="majorBidi" w:hAnsiTheme="majorBidi" w:cstheme="majorBidi"/>
          <w:sz w:val="24"/>
          <w:szCs w:val="24"/>
          <w:shd w:val="clear" w:color="auto" w:fill="FFFFFF"/>
        </w:rPr>
        <w:t>Direktiivi põhjenduspunkt 46 selgitab, et VPTS § 135</w:t>
      </w:r>
      <w:r w:rsidR="00BE21A2">
        <w:rPr>
          <w:rFonts w:asciiTheme="majorBidi" w:hAnsiTheme="majorBidi" w:cstheme="majorBidi"/>
          <w:sz w:val="24"/>
          <w:szCs w:val="24"/>
          <w:shd w:val="clear" w:color="auto" w:fill="FFFFFF"/>
          <w:vertAlign w:val="superscript"/>
        </w:rPr>
        <w:t>6</w:t>
      </w:r>
      <w:r w:rsidR="00BE21A2">
        <w:rPr>
          <w:rFonts w:asciiTheme="majorBidi" w:hAnsiTheme="majorBidi" w:cstheme="majorBidi"/>
          <w:sz w:val="24"/>
          <w:szCs w:val="24"/>
          <w:shd w:val="clear" w:color="auto" w:fill="FFFFFF"/>
        </w:rPr>
        <w:t xml:space="preserve"> lõike 2 kohane eesmärk peaks </w:t>
      </w:r>
      <w:r w:rsidR="00BE21A2" w:rsidRPr="00BE21A2">
        <w:rPr>
          <w:rFonts w:asciiTheme="majorBidi" w:hAnsiTheme="majorBidi" w:cstheme="majorBidi"/>
          <w:sz w:val="24"/>
          <w:szCs w:val="24"/>
          <w:shd w:val="clear" w:color="auto" w:fill="FFFFFF"/>
        </w:rPr>
        <w:t>aitama äriühingutel saavutada käegakatsutavat edu, võrreldes nende praeguse olukorraga</w:t>
      </w:r>
      <w:r w:rsidR="00BE21A2">
        <w:rPr>
          <w:rFonts w:asciiTheme="majorBidi" w:hAnsiTheme="majorBidi" w:cstheme="majorBidi"/>
          <w:sz w:val="24"/>
          <w:szCs w:val="24"/>
          <w:shd w:val="clear" w:color="auto" w:fill="FFFFFF"/>
        </w:rPr>
        <w:t xml:space="preserve">. Praeguseks olukorraks, ehk võrdlusmomendiks millega võrreldes sooline tasakaal peaks parandama, tuleks lugeda </w:t>
      </w:r>
      <w:r w:rsidR="00045EDA">
        <w:rPr>
          <w:rFonts w:asciiTheme="majorBidi" w:hAnsiTheme="majorBidi" w:cstheme="majorBidi"/>
          <w:sz w:val="24"/>
          <w:szCs w:val="24"/>
          <w:shd w:val="clear" w:color="auto" w:fill="FFFFFF"/>
        </w:rPr>
        <w:t>2024. aasta majandusaasta aruande kinnitamise aeg, millal saab ka teha otsustuse, kas aktsiaemitent kuulub seaduse kohaldamisalasse (ehk ületab VKE künnise)</w:t>
      </w:r>
      <w:r w:rsidR="00BE21A2">
        <w:rPr>
          <w:rFonts w:asciiTheme="majorBidi" w:hAnsiTheme="majorBidi" w:cstheme="majorBidi"/>
          <w:sz w:val="24"/>
          <w:szCs w:val="24"/>
          <w:shd w:val="clear" w:color="auto" w:fill="FFFFFF"/>
        </w:rPr>
        <w:t>.</w:t>
      </w:r>
      <w:r w:rsidR="00BE21A2" w:rsidRPr="00BE21A2">
        <w:rPr>
          <w:rFonts w:asciiTheme="majorBidi" w:hAnsiTheme="majorBidi" w:cstheme="majorBidi"/>
          <w:sz w:val="24"/>
          <w:szCs w:val="24"/>
          <w:shd w:val="clear" w:color="auto" w:fill="FFFFFF"/>
        </w:rPr>
        <w:t xml:space="preserve"> </w:t>
      </w:r>
    </w:p>
    <w:p w14:paraId="6D91E411" w14:textId="36CB6A58" w:rsidR="000A77FC" w:rsidRPr="00FE492E" w:rsidRDefault="00E4533E" w:rsidP="00032315">
      <w:pPr>
        <w:spacing w:after="0" w:line="276" w:lineRule="auto"/>
        <w:jc w:val="lowKashida"/>
        <w:rPr>
          <w:rFonts w:asciiTheme="majorBidi" w:hAnsiTheme="majorBidi" w:cstheme="majorBidi"/>
          <w:sz w:val="24"/>
          <w:szCs w:val="24"/>
          <w:highlight w:val="cyan"/>
          <w:shd w:val="clear" w:color="auto" w:fill="FFFFFF"/>
        </w:rPr>
      </w:pPr>
      <w:bookmarkStart w:id="8" w:name="_Hlk175741941"/>
      <w:r w:rsidRPr="00032315">
        <w:rPr>
          <w:rFonts w:asciiTheme="majorBidi" w:hAnsiTheme="majorBidi" w:cstheme="majorBidi"/>
          <w:sz w:val="24"/>
          <w:szCs w:val="24"/>
          <w:shd w:val="clear" w:color="auto" w:fill="FFFFFF"/>
        </w:rPr>
        <w:t>VPTS § 135</w:t>
      </w:r>
      <w:r w:rsidRPr="00032315">
        <w:rPr>
          <w:rFonts w:asciiTheme="majorBidi" w:hAnsiTheme="majorBidi" w:cstheme="majorBidi"/>
          <w:sz w:val="24"/>
          <w:szCs w:val="24"/>
          <w:shd w:val="clear" w:color="auto" w:fill="FFFFFF"/>
          <w:vertAlign w:val="superscript"/>
        </w:rPr>
        <w:t>6</w:t>
      </w:r>
      <w:r w:rsidRPr="00032315">
        <w:rPr>
          <w:rFonts w:asciiTheme="majorBidi" w:hAnsiTheme="majorBidi" w:cstheme="majorBidi"/>
          <w:sz w:val="24"/>
          <w:szCs w:val="24"/>
          <w:shd w:val="clear" w:color="auto" w:fill="FFFFFF"/>
        </w:rPr>
        <w:t xml:space="preserve"> lõike 2 kohase kohustuse rikkumiseks tuleb pidada eelkõige </w:t>
      </w:r>
      <w:r w:rsidR="00C434C6" w:rsidRPr="00FE492E">
        <w:rPr>
          <w:rFonts w:asciiTheme="majorBidi" w:hAnsiTheme="majorBidi" w:cstheme="majorBidi"/>
          <w:sz w:val="24"/>
          <w:szCs w:val="24"/>
          <w:shd w:val="clear" w:color="auto" w:fill="FFFFFF"/>
        </w:rPr>
        <w:t xml:space="preserve">olukorda </w:t>
      </w:r>
      <w:r w:rsidRPr="00032315">
        <w:rPr>
          <w:rFonts w:asciiTheme="majorBidi" w:hAnsiTheme="majorBidi" w:cstheme="majorBidi"/>
          <w:sz w:val="24"/>
          <w:szCs w:val="24"/>
          <w:shd w:val="clear" w:color="auto" w:fill="FFFFFF"/>
        </w:rPr>
        <w:t xml:space="preserve">kui aktsiaemitent ei sea üldse individuaalset kvantitatiivset eesmärki soolise tasakaalu parandamiseks juhatuses. Samuti tuleks </w:t>
      </w:r>
      <w:r w:rsidR="00512FC8" w:rsidRPr="00032315">
        <w:rPr>
          <w:rFonts w:asciiTheme="majorBidi" w:hAnsiTheme="majorBidi" w:cstheme="majorBidi"/>
          <w:sz w:val="24"/>
          <w:szCs w:val="24"/>
          <w:shd w:val="clear" w:color="auto" w:fill="FFFFFF"/>
        </w:rPr>
        <w:t>rikkumiseks pidada seda kui kvantitatiivne</w:t>
      </w:r>
      <w:r w:rsidR="00BE21A2" w:rsidRPr="00032315">
        <w:rPr>
          <w:rFonts w:asciiTheme="majorBidi" w:hAnsiTheme="majorBidi" w:cstheme="majorBidi"/>
          <w:sz w:val="24"/>
          <w:szCs w:val="24"/>
          <w:shd w:val="clear" w:color="auto" w:fill="FFFFFF"/>
        </w:rPr>
        <w:t xml:space="preserve"> eesmärk ei sea sisuliselt eesmärgiks parandada soolist tasakaalu juhatuses</w:t>
      </w:r>
      <w:r w:rsidR="00045EDA" w:rsidRPr="00032315">
        <w:rPr>
          <w:rFonts w:asciiTheme="majorBidi" w:hAnsiTheme="majorBidi" w:cstheme="majorBidi"/>
          <w:sz w:val="24"/>
          <w:szCs w:val="24"/>
          <w:shd w:val="clear" w:color="auto" w:fill="FFFFFF"/>
        </w:rPr>
        <w:t>, n</w:t>
      </w:r>
      <w:r w:rsidR="00BE21A2" w:rsidRPr="00032315">
        <w:rPr>
          <w:rFonts w:asciiTheme="majorBidi" w:hAnsiTheme="majorBidi" w:cstheme="majorBidi"/>
          <w:sz w:val="24"/>
          <w:szCs w:val="24"/>
          <w:shd w:val="clear" w:color="auto" w:fill="FFFFFF"/>
        </w:rPr>
        <w:t>äiteks kui eesmärgiks seatakse soolist tasakaalu mitte parandada. Muul juhul,</w:t>
      </w:r>
      <w:r w:rsidR="00FA57BF" w:rsidRPr="00032315">
        <w:rPr>
          <w:rFonts w:asciiTheme="majorBidi" w:hAnsiTheme="majorBidi" w:cstheme="majorBidi"/>
          <w:sz w:val="24"/>
          <w:szCs w:val="24"/>
          <w:shd w:val="clear" w:color="auto" w:fill="FFFFFF"/>
        </w:rPr>
        <w:t xml:space="preserve"> </w:t>
      </w:r>
      <w:r w:rsidR="00AB671B" w:rsidRPr="00FE492E">
        <w:rPr>
          <w:rFonts w:asciiTheme="majorBidi" w:hAnsiTheme="majorBidi" w:cstheme="majorBidi"/>
          <w:sz w:val="24"/>
          <w:szCs w:val="24"/>
          <w:shd w:val="clear" w:color="auto" w:fill="FFFFFF"/>
        </w:rPr>
        <w:t xml:space="preserve">kui eesmärgiks seatakse alaesindatud soost isikute suurem esindatud juhatuses, </w:t>
      </w:r>
      <w:r w:rsidR="00FA57BF" w:rsidRPr="00032315">
        <w:rPr>
          <w:rFonts w:asciiTheme="majorBidi" w:hAnsiTheme="majorBidi" w:cstheme="majorBidi"/>
          <w:sz w:val="24"/>
          <w:szCs w:val="24"/>
          <w:shd w:val="clear" w:color="auto" w:fill="FFFFFF"/>
        </w:rPr>
        <w:t>tuleks lugeda VPTS § 135</w:t>
      </w:r>
      <w:r w:rsidR="00FA57BF" w:rsidRPr="00032315">
        <w:rPr>
          <w:rFonts w:asciiTheme="majorBidi" w:hAnsiTheme="majorBidi" w:cstheme="majorBidi"/>
          <w:sz w:val="24"/>
          <w:szCs w:val="24"/>
          <w:shd w:val="clear" w:color="auto" w:fill="FFFFFF"/>
          <w:vertAlign w:val="superscript"/>
        </w:rPr>
        <w:t>6</w:t>
      </w:r>
      <w:r w:rsidR="00FA57BF" w:rsidRPr="00032315">
        <w:rPr>
          <w:rFonts w:asciiTheme="majorBidi" w:hAnsiTheme="majorBidi" w:cstheme="majorBidi"/>
          <w:sz w:val="24"/>
          <w:szCs w:val="24"/>
          <w:shd w:val="clear" w:color="auto" w:fill="FFFFFF"/>
        </w:rPr>
        <w:t xml:space="preserve"> lõike 2 kohane kohustus täidetuks</w:t>
      </w:r>
      <w:r w:rsidR="00AB671B" w:rsidRPr="00FE492E">
        <w:rPr>
          <w:rFonts w:asciiTheme="majorBidi" w:hAnsiTheme="majorBidi" w:cstheme="majorBidi"/>
          <w:sz w:val="24"/>
          <w:szCs w:val="24"/>
          <w:shd w:val="clear" w:color="auto" w:fill="FFFFFF"/>
        </w:rPr>
        <w:t>.</w:t>
      </w:r>
      <w:r w:rsidR="00FA57BF" w:rsidRPr="00032315">
        <w:rPr>
          <w:rFonts w:asciiTheme="majorBidi" w:hAnsiTheme="majorBidi" w:cstheme="majorBidi"/>
          <w:sz w:val="24"/>
          <w:szCs w:val="24"/>
          <w:shd w:val="clear" w:color="auto" w:fill="FFFFFF"/>
        </w:rPr>
        <w:t xml:space="preserve"> </w:t>
      </w:r>
      <w:r w:rsidR="00BE21A2" w:rsidRPr="00032315">
        <w:rPr>
          <w:rFonts w:asciiTheme="majorBidi" w:hAnsiTheme="majorBidi" w:cstheme="majorBidi"/>
          <w:sz w:val="24"/>
          <w:szCs w:val="24"/>
          <w:shd w:val="clear" w:color="auto" w:fill="FFFFFF"/>
        </w:rPr>
        <w:t>Lisaks juhatustes, kus juba on saavutatud sooline tasakaal (näiteks kaheliikmelises juhatuses</w:t>
      </w:r>
      <w:r w:rsidR="00491B2C">
        <w:rPr>
          <w:rFonts w:asciiTheme="majorBidi" w:hAnsiTheme="majorBidi" w:cstheme="majorBidi"/>
          <w:sz w:val="24"/>
          <w:szCs w:val="24"/>
          <w:shd w:val="clear" w:color="auto" w:fill="FFFFFF"/>
        </w:rPr>
        <w:t>, kus</w:t>
      </w:r>
      <w:r w:rsidR="00BE21A2" w:rsidRPr="00032315">
        <w:rPr>
          <w:rFonts w:asciiTheme="majorBidi" w:hAnsiTheme="majorBidi" w:cstheme="majorBidi"/>
          <w:sz w:val="24"/>
          <w:szCs w:val="24"/>
          <w:shd w:val="clear" w:color="auto" w:fill="FFFFFF"/>
        </w:rPr>
        <w:t xml:space="preserve"> on mõlema soo esindajad), saab soolise tasakaalu seadumise kohustuse täitmiseks formaliseerida hetkeolukord ka sellekohase eesmärgi seadmisega</w:t>
      </w:r>
      <w:r w:rsidR="00FA57BF" w:rsidRPr="00032315">
        <w:rPr>
          <w:rFonts w:asciiTheme="majorBidi" w:hAnsiTheme="majorBidi" w:cstheme="majorBidi"/>
          <w:sz w:val="24"/>
          <w:szCs w:val="24"/>
          <w:shd w:val="clear" w:color="auto" w:fill="FFFFFF"/>
        </w:rPr>
        <w:t xml:space="preserve"> (ehk seada eesmärgiks </w:t>
      </w:r>
      <w:r w:rsidR="00032315" w:rsidRPr="00FE492E">
        <w:rPr>
          <w:rFonts w:asciiTheme="majorBidi" w:hAnsiTheme="majorBidi" w:cstheme="majorBidi"/>
          <w:sz w:val="24"/>
          <w:szCs w:val="24"/>
          <w:shd w:val="clear" w:color="auto" w:fill="FFFFFF"/>
        </w:rPr>
        <w:t xml:space="preserve">jätkuvalt hoida </w:t>
      </w:r>
      <w:r w:rsidR="00FA57BF" w:rsidRPr="00032315">
        <w:rPr>
          <w:rFonts w:asciiTheme="majorBidi" w:hAnsiTheme="majorBidi" w:cstheme="majorBidi"/>
          <w:sz w:val="24"/>
          <w:szCs w:val="24"/>
          <w:shd w:val="clear" w:color="auto" w:fill="FFFFFF"/>
        </w:rPr>
        <w:t>juba saavutatud sooline tasakaal)</w:t>
      </w:r>
      <w:r w:rsidR="00BE21A2" w:rsidRPr="00032315">
        <w:rPr>
          <w:rFonts w:asciiTheme="majorBidi" w:hAnsiTheme="majorBidi" w:cstheme="majorBidi"/>
          <w:sz w:val="24"/>
          <w:szCs w:val="24"/>
          <w:shd w:val="clear" w:color="auto" w:fill="FFFFFF"/>
        </w:rPr>
        <w:t>.</w:t>
      </w:r>
      <w:bookmarkEnd w:id="8"/>
      <w:r w:rsidR="00BE21A2">
        <w:rPr>
          <w:rFonts w:asciiTheme="majorBidi" w:hAnsiTheme="majorBidi" w:cstheme="majorBidi"/>
          <w:sz w:val="24"/>
          <w:szCs w:val="24"/>
          <w:shd w:val="clear" w:color="auto" w:fill="FFFFFF"/>
        </w:rPr>
        <w:t xml:space="preserve"> </w:t>
      </w:r>
    </w:p>
    <w:p w14:paraId="4210B13B" w14:textId="77777777" w:rsidR="00BE21A2" w:rsidRPr="00CC6CE5" w:rsidRDefault="00BE21A2" w:rsidP="00CD4399">
      <w:pPr>
        <w:spacing w:after="0" w:line="276" w:lineRule="auto"/>
        <w:rPr>
          <w:rFonts w:asciiTheme="majorBidi" w:hAnsiTheme="majorBidi" w:cstheme="majorBidi"/>
          <w:sz w:val="24"/>
          <w:szCs w:val="24"/>
        </w:rPr>
      </w:pPr>
    </w:p>
    <w:p w14:paraId="7214E75D" w14:textId="5038684D" w:rsidR="00A55DCE" w:rsidRDefault="00E26B1F" w:rsidP="00CD4399">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hAnsiTheme="majorBidi" w:cstheme="majorBidi"/>
          <w:b/>
          <w:bCs/>
          <w:sz w:val="24"/>
          <w:szCs w:val="24"/>
        </w:rPr>
        <w:t xml:space="preserve">Seaduse täiendamine §-ga </w:t>
      </w:r>
      <w:r w:rsidRPr="00CC6CE5">
        <w:rPr>
          <w:rFonts w:asciiTheme="majorBidi" w:hAnsiTheme="majorBidi" w:cstheme="majorBidi"/>
          <w:b/>
          <w:bCs/>
          <w:sz w:val="24"/>
          <w:szCs w:val="24"/>
          <w:shd w:val="clear" w:color="auto" w:fill="FFFFFF"/>
        </w:rPr>
        <w:t>237</w:t>
      </w:r>
      <w:r w:rsidRPr="00CC6CE5">
        <w:rPr>
          <w:rFonts w:asciiTheme="majorBidi" w:hAnsiTheme="majorBidi" w:cstheme="majorBidi"/>
          <w:b/>
          <w:bCs/>
          <w:sz w:val="24"/>
          <w:szCs w:val="24"/>
          <w:shd w:val="clear" w:color="auto" w:fill="FFFFFF"/>
          <w:vertAlign w:val="superscript"/>
        </w:rPr>
        <w:t>9</w:t>
      </w:r>
      <w:r w:rsidR="000C037C">
        <w:rPr>
          <w:rFonts w:asciiTheme="majorBidi" w:hAnsiTheme="majorBidi" w:cstheme="majorBidi"/>
          <w:b/>
          <w:bCs/>
          <w:sz w:val="24"/>
          <w:szCs w:val="24"/>
          <w:shd w:val="clear" w:color="auto" w:fill="FFFFFF"/>
          <w:vertAlign w:val="superscript"/>
        </w:rPr>
        <w:t>1</w:t>
      </w:r>
      <w:r w:rsidRPr="00CC6CE5">
        <w:rPr>
          <w:rFonts w:asciiTheme="majorBidi" w:hAnsiTheme="majorBidi" w:cstheme="majorBidi"/>
          <w:sz w:val="24"/>
          <w:szCs w:val="24"/>
          <w:shd w:val="clear" w:color="auto" w:fill="FFFFFF"/>
        </w:rPr>
        <w:t>. Kehtestatakse rahatrahv juhuks</w:t>
      </w:r>
      <w:r w:rsidR="00AF7B8E">
        <w:rPr>
          <w:rFonts w:asciiTheme="majorBidi" w:hAnsiTheme="majorBidi" w:cstheme="majorBidi"/>
          <w:sz w:val="24"/>
          <w:szCs w:val="24"/>
          <w:shd w:val="clear" w:color="auto" w:fill="FFFFFF"/>
        </w:rPr>
        <w:t>,</w:t>
      </w:r>
      <w:r w:rsidRPr="00CC6CE5">
        <w:rPr>
          <w:rFonts w:asciiTheme="majorBidi" w:hAnsiTheme="majorBidi" w:cstheme="majorBidi"/>
          <w:sz w:val="24"/>
          <w:szCs w:val="24"/>
          <w:shd w:val="clear" w:color="auto" w:fill="FFFFFF"/>
        </w:rPr>
        <w:t xml:space="preserve"> kui juriidiline või füüsiline isik rikub VPTS § </w:t>
      </w:r>
      <w:r w:rsidRPr="00CC6CE5">
        <w:rPr>
          <w:rFonts w:asciiTheme="majorBidi" w:eastAsia="Times New Roman" w:hAnsiTheme="majorBidi" w:cstheme="majorBidi"/>
          <w:kern w:val="0"/>
          <w:sz w:val="24"/>
          <w:szCs w:val="24"/>
          <w:lang w:eastAsia="et-EE"/>
          <w14:ligatures w14:val="none"/>
        </w:rPr>
        <w:t>135</w:t>
      </w:r>
      <w:r w:rsidRPr="00CC6CE5">
        <w:rPr>
          <w:rFonts w:asciiTheme="majorBidi" w:eastAsia="Times New Roman" w:hAnsiTheme="majorBidi" w:cstheme="majorBidi"/>
          <w:kern w:val="0"/>
          <w:sz w:val="24"/>
          <w:szCs w:val="24"/>
          <w:vertAlign w:val="superscript"/>
          <w:lang w:eastAsia="et-EE"/>
          <w14:ligatures w14:val="none"/>
        </w:rPr>
        <w:t>7</w:t>
      </w:r>
      <w:r w:rsidRPr="00CC6CE5">
        <w:rPr>
          <w:rFonts w:asciiTheme="majorBidi" w:eastAsia="Times New Roman" w:hAnsiTheme="majorBidi" w:cstheme="majorBidi"/>
          <w:kern w:val="0"/>
          <w:sz w:val="24"/>
          <w:szCs w:val="24"/>
          <w:lang w:eastAsia="et-EE"/>
          <w14:ligatures w14:val="none"/>
        </w:rPr>
        <w:t xml:space="preserve"> lõigetes </w:t>
      </w:r>
      <w:r w:rsidR="00FD6EA8" w:rsidRPr="00CC6CE5">
        <w:rPr>
          <w:rFonts w:asciiTheme="majorBidi" w:eastAsia="Times New Roman" w:hAnsiTheme="majorBidi" w:cstheme="majorBidi"/>
          <w:kern w:val="0"/>
          <w:sz w:val="24"/>
          <w:szCs w:val="24"/>
          <w:lang w:eastAsia="et-EE"/>
          <w14:ligatures w14:val="none"/>
        </w:rPr>
        <w:t xml:space="preserve">1, 4 ja 5 </w:t>
      </w:r>
      <w:r w:rsidRPr="00CC6CE5">
        <w:rPr>
          <w:rFonts w:asciiTheme="majorBidi" w:eastAsia="Times New Roman" w:hAnsiTheme="majorBidi" w:cstheme="majorBidi"/>
          <w:kern w:val="0"/>
          <w:sz w:val="24"/>
          <w:szCs w:val="24"/>
          <w:lang w:eastAsia="et-EE"/>
          <w14:ligatures w14:val="none"/>
        </w:rPr>
        <w:t>või § 135</w:t>
      </w:r>
      <w:r w:rsidR="00FD6EA8" w:rsidRPr="00CC6CE5">
        <w:rPr>
          <w:rFonts w:asciiTheme="majorBidi" w:eastAsia="Times New Roman" w:hAnsiTheme="majorBidi" w:cstheme="majorBidi"/>
          <w:kern w:val="0"/>
          <w:sz w:val="24"/>
          <w:szCs w:val="24"/>
          <w:vertAlign w:val="superscript"/>
          <w:lang w:eastAsia="et-EE"/>
          <w14:ligatures w14:val="none"/>
        </w:rPr>
        <w:t>9</w:t>
      </w:r>
      <w:r w:rsidRPr="00CC6CE5">
        <w:rPr>
          <w:rFonts w:asciiTheme="majorBidi" w:eastAsia="Times New Roman" w:hAnsiTheme="majorBidi" w:cstheme="majorBidi"/>
          <w:kern w:val="0"/>
          <w:sz w:val="24"/>
          <w:szCs w:val="24"/>
          <w:lang w:eastAsia="et-EE"/>
          <w14:ligatures w14:val="none"/>
        </w:rPr>
        <w:t xml:space="preserve"> </w:t>
      </w:r>
      <w:r w:rsidR="00FD6EA8" w:rsidRPr="00CC6CE5">
        <w:rPr>
          <w:rFonts w:asciiTheme="majorBidi" w:eastAsia="Times New Roman" w:hAnsiTheme="majorBidi" w:cstheme="majorBidi"/>
          <w:kern w:val="0"/>
          <w:sz w:val="24"/>
          <w:szCs w:val="24"/>
          <w:lang w:eastAsia="et-EE"/>
          <w14:ligatures w14:val="none"/>
        </w:rPr>
        <w:t xml:space="preserve">lõigetes 1–3 </w:t>
      </w:r>
      <w:r w:rsidRPr="00CC6CE5">
        <w:rPr>
          <w:rFonts w:asciiTheme="majorBidi" w:eastAsia="Times New Roman" w:hAnsiTheme="majorBidi" w:cstheme="majorBidi"/>
          <w:kern w:val="0"/>
          <w:sz w:val="24"/>
          <w:szCs w:val="24"/>
          <w:lang w:eastAsia="et-EE"/>
          <w14:ligatures w14:val="none"/>
        </w:rPr>
        <w:t>sätestatud kohustust ehk soolise tasakaalu saavutamise vahendite või soolise tasakaalu aruandluse esitamisega seotud kohustust</w:t>
      </w:r>
      <w:r w:rsidR="00A93019" w:rsidRPr="00CC6CE5">
        <w:rPr>
          <w:rFonts w:asciiTheme="majorBidi" w:eastAsia="Times New Roman" w:hAnsiTheme="majorBidi" w:cstheme="majorBidi"/>
          <w:kern w:val="0"/>
          <w:sz w:val="24"/>
          <w:szCs w:val="24"/>
          <w:lang w:eastAsia="et-EE"/>
          <w14:ligatures w14:val="none"/>
        </w:rPr>
        <w:t xml:space="preserve">, selle </w:t>
      </w:r>
      <w:r w:rsidRPr="00CC6CE5">
        <w:rPr>
          <w:rFonts w:asciiTheme="majorBidi" w:eastAsia="Times New Roman" w:hAnsiTheme="majorBidi" w:cstheme="majorBidi"/>
          <w:kern w:val="0"/>
          <w:sz w:val="24"/>
          <w:szCs w:val="24"/>
          <w:lang w:eastAsia="et-EE"/>
          <w14:ligatures w14:val="none"/>
        </w:rPr>
        <w:t xml:space="preserve">eest võib füüsilist isikut karistada rahatrahviga kuni </w:t>
      </w:r>
      <w:r w:rsidR="00FD6EA8" w:rsidRPr="00CC6CE5">
        <w:rPr>
          <w:rFonts w:asciiTheme="majorBidi" w:eastAsia="Times New Roman" w:hAnsiTheme="majorBidi" w:cstheme="majorBidi"/>
          <w:kern w:val="0"/>
          <w:sz w:val="24"/>
          <w:szCs w:val="24"/>
          <w:lang w:eastAsia="et-EE"/>
          <w14:ligatures w14:val="none"/>
        </w:rPr>
        <w:t>300 trahviühikut</w:t>
      </w:r>
      <w:r w:rsidRPr="00CC6CE5">
        <w:rPr>
          <w:rFonts w:asciiTheme="majorBidi" w:eastAsia="Times New Roman" w:hAnsiTheme="majorBidi" w:cstheme="majorBidi"/>
          <w:kern w:val="0"/>
          <w:sz w:val="24"/>
          <w:szCs w:val="24"/>
          <w:lang w:eastAsia="et-EE"/>
          <w14:ligatures w14:val="none"/>
        </w:rPr>
        <w:t xml:space="preserve"> ja juriidilist isikut rahatrahviga kuni </w:t>
      </w:r>
      <w:r w:rsidR="000D1199">
        <w:rPr>
          <w:rFonts w:asciiTheme="majorBidi" w:eastAsia="Times New Roman" w:hAnsiTheme="majorBidi" w:cstheme="majorBidi"/>
          <w:kern w:val="0"/>
          <w:sz w:val="24"/>
          <w:szCs w:val="24"/>
          <w:lang w:eastAsia="et-EE"/>
          <w14:ligatures w14:val="none"/>
        </w:rPr>
        <w:t>4</w:t>
      </w:r>
      <w:r w:rsidRPr="00CC6CE5">
        <w:rPr>
          <w:rFonts w:asciiTheme="majorBidi" w:eastAsia="Times New Roman" w:hAnsiTheme="majorBidi" w:cstheme="majorBidi"/>
          <w:kern w:val="0"/>
          <w:sz w:val="24"/>
          <w:szCs w:val="24"/>
          <w:lang w:eastAsia="et-EE"/>
          <w14:ligatures w14:val="none"/>
        </w:rPr>
        <w:t>00 000 eurot.</w:t>
      </w:r>
    </w:p>
    <w:p w14:paraId="5FAA81A6" w14:textId="77777777" w:rsidR="00B0793B" w:rsidRDefault="00B0793B"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769B4D4D" w14:textId="5B0E277B" w:rsidR="007C4F31" w:rsidRPr="00FE561F" w:rsidRDefault="00B0793B" w:rsidP="007C4F31">
      <w:pPr>
        <w:spacing w:after="0" w:line="276" w:lineRule="auto"/>
        <w:jc w:val="lowKashida"/>
        <w:rPr>
          <w:rFonts w:asciiTheme="majorBidi" w:hAnsiTheme="majorBidi" w:cstheme="majorBidi"/>
          <w:sz w:val="24"/>
          <w:szCs w:val="24"/>
        </w:rPr>
      </w:pPr>
      <w:r w:rsidRPr="00FE492E">
        <w:rPr>
          <w:rFonts w:asciiTheme="majorBidi" w:eastAsia="Times New Roman" w:hAnsiTheme="majorBidi" w:cstheme="majorBidi"/>
          <w:b/>
          <w:bCs/>
          <w:kern w:val="0"/>
          <w:sz w:val="24"/>
          <w:szCs w:val="24"/>
          <w:lang w:eastAsia="et-EE"/>
          <w14:ligatures w14:val="none"/>
        </w:rPr>
        <w:t xml:space="preserve">Seaduse §-de </w:t>
      </w:r>
      <w:r w:rsidRPr="00FE492E">
        <w:rPr>
          <w:rFonts w:asciiTheme="majorBidi" w:hAnsiTheme="majorBidi"/>
          <w:b/>
          <w:bCs/>
          <w:kern w:val="0"/>
          <w:sz w:val="24"/>
          <w14:ligatures w14:val="none"/>
        </w:rPr>
        <w:t>237</w:t>
      </w:r>
      <w:r w:rsidRPr="00FE492E">
        <w:rPr>
          <w:rFonts w:asciiTheme="majorBidi" w:hAnsiTheme="majorBidi"/>
          <w:b/>
          <w:bCs/>
          <w:kern w:val="0"/>
          <w:sz w:val="24"/>
          <w:vertAlign w:val="superscript"/>
          <w14:ligatures w14:val="none"/>
        </w:rPr>
        <w:t>90</w:t>
      </w:r>
      <w:r w:rsidRPr="00FE492E">
        <w:rPr>
          <w:rFonts w:asciiTheme="majorBidi" w:hAnsiTheme="majorBidi"/>
          <w:b/>
          <w:bCs/>
          <w:kern w:val="0"/>
          <w:sz w:val="24"/>
          <w14:ligatures w14:val="none"/>
        </w:rPr>
        <w:t xml:space="preserve"> ja </w:t>
      </w:r>
      <w:r w:rsidRPr="00FE492E">
        <w:rPr>
          <w:rFonts w:asciiTheme="majorBidi" w:hAnsiTheme="majorBidi" w:cstheme="majorBidi"/>
          <w:b/>
          <w:bCs/>
          <w:sz w:val="24"/>
          <w:szCs w:val="24"/>
          <w:shd w:val="clear" w:color="auto" w:fill="FFFFFF"/>
        </w:rPr>
        <w:t>237</w:t>
      </w:r>
      <w:r w:rsidRPr="00FE492E">
        <w:rPr>
          <w:rFonts w:asciiTheme="majorBidi" w:hAnsiTheme="majorBidi" w:cstheme="majorBidi"/>
          <w:b/>
          <w:bCs/>
          <w:sz w:val="24"/>
          <w:szCs w:val="24"/>
          <w:shd w:val="clear" w:color="auto" w:fill="FFFFFF"/>
          <w:vertAlign w:val="superscript"/>
        </w:rPr>
        <w:t>91</w:t>
      </w:r>
      <w:r w:rsidRPr="00FE492E">
        <w:rPr>
          <w:rFonts w:asciiTheme="majorBidi" w:hAnsiTheme="majorBidi" w:cstheme="majorBidi"/>
          <w:b/>
          <w:bCs/>
          <w:sz w:val="24"/>
          <w:szCs w:val="24"/>
          <w:shd w:val="clear" w:color="auto" w:fill="FFFFFF"/>
        </w:rPr>
        <w:t xml:space="preserve"> kehtetuks tunnistamine.</w:t>
      </w:r>
      <w:r>
        <w:rPr>
          <w:rFonts w:asciiTheme="majorBidi" w:hAnsiTheme="majorBidi" w:cstheme="majorBidi"/>
          <w:sz w:val="24"/>
          <w:szCs w:val="24"/>
          <w:shd w:val="clear" w:color="auto" w:fill="FFFFFF"/>
        </w:rPr>
        <w:t xml:space="preserve"> </w:t>
      </w:r>
      <w:r w:rsidR="007C4F31">
        <w:rPr>
          <w:rFonts w:asciiTheme="majorBidi" w:hAnsiTheme="majorBidi" w:cstheme="majorBidi"/>
          <w:sz w:val="24"/>
          <w:szCs w:val="24"/>
          <w:shd w:val="clear" w:color="auto" w:fill="FFFFFF"/>
        </w:rPr>
        <w:t xml:space="preserve">Säte tuleneb direktiivi artiklist 14, mille kohaselt kaotab direktiiv kehtivuse 31. detsembril 2038. Seetõttu lisatakse ka eelnõusse säte, mis jõustub nimetatud kuupäeval ning millega tunnistatakse kehtetuks VPTS-i </w:t>
      </w:r>
      <w:r w:rsidR="007C4F31">
        <w:rPr>
          <w:rFonts w:asciiTheme="majorBidi" w:hAnsiTheme="majorBidi" w:cstheme="majorBidi"/>
          <w:sz w:val="24"/>
          <w:szCs w:val="24"/>
        </w:rPr>
        <w:t xml:space="preserve">§-d </w:t>
      </w:r>
      <w:r w:rsidR="007C4F31" w:rsidRPr="00197B55">
        <w:rPr>
          <w:rFonts w:asciiTheme="majorBidi" w:hAnsiTheme="majorBidi"/>
          <w:kern w:val="0"/>
          <w:sz w:val="24"/>
          <w14:ligatures w14:val="none"/>
        </w:rPr>
        <w:t>237</w:t>
      </w:r>
      <w:r w:rsidR="007C4F31" w:rsidRPr="00197B55">
        <w:rPr>
          <w:rFonts w:asciiTheme="majorBidi" w:hAnsiTheme="majorBidi"/>
          <w:kern w:val="0"/>
          <w:sz w:val="24"/>
          <w:vertAlign w:val="superscript"/>
          <w14:ligatures w14:val="none"/>
        </w:rPr>
        <w:t>90</w:t>
      </w:r>
      <w:r w:rsidR="007C4F31">
        <w:rPr>
          <w:rFonts w:asciiTheme="majorBidi" w:hAnsiTheme="majorBidi"/>
          <w:kern w:val="0"/>
          <w:sz w:val="24"/>
          <w14:ligatures w14:val="none"/>
        </w:rPr>
        <w:t xml:space="preserve"> ja §</w:t>
      </w:r>
      <w:r w:rsidR="007C4F31" w:rsidRPr="001D6E7C">
        <w:rPr>
          <w:rFonts w:asciiTheme="majorBidi" w:eastAsia="Times New Roman" w:hAnsiTheme="majorBidi" w:cstheme="majorBidi"/>
          <w:kern w:val="0"/>
          <w:sz w:val="24"/>
          <w:szCs w:val="24"/>
          <w:lang w:eastAsia="et-EE"/>
          <w14:ligatures w14:val="none"/>
        </w:rPr>
        <w:t xml:space="preserve"> </w:t>
      </w:r>
      <w:r w:rsidR="007C4F31" w:rsidRPr="001D6E7C">
        <w:rPr>
          <w:rFonts w:asciiTheme="majorBidi" w:hAnsiTheme="majorBidi" w:cstheme="majorBidi"/>
          <w:sz w:val="24"/>
          <w:szCs w:val="24"/>
          <w:shd w:val="clear" w:color="auto" w:fill="FFFFFF"/>
        </w:rPr>
        <w:t>237</w:t>
      </w:r>
      <w:r w:rsidR="007C4F31" w:rsidRPr="001D6E7C">
        <w:rPr>
          <w:rFonts w:asciiTheme="majorBidi" w:hAnsiTheme="majorBidi" w:cstheme="majorBidi"/>
          <w:sz w:val="24"/>
          <w:szCs w:val="24"/>
          <w:shd w:val="clear" w:color="auto" w:fill="FFFFFF"/>
          <w:vertAlign w:val="superscript"/>
        </w:rPr>
        <w:t>9</w:t>
      </w:r>
      <w:r w:rsidR="007C4F31">
        <w:rPr>
          <w:rFonts w:asciiTheme="majorBidi" w:hAnsiTheme="majorBidi" w:cstheme="majorBidi"/>
          <w:sz w:val="24"/>
          <w:szCs w:val="24"/>
          <w:shd w:val="clear" w:color="auto" w:fill="FFFFFF"/>
          <w:vertAlign w:val="superscript"/>
        </w:rPr>
        <w:t>1</w:t>
      </w:r>
      <w:r w:rsidR="007C4F31">
        <w:rPr>
          <w:rFonts w:asciiTheme="majorBidi" w:hAnsiTheme="majorBidi" w:cstheme="majorBidi"/>
          <w:sz w:val="24"/>
          <w:szCs w:val="24"/>
          <w:shd w:val="clear" w:color="auto" w:fill="FFFFFF"/>
        </w:rPr>
        <w:t>.</w:t>
      </w:r>
    </w:p>
    <w:p w14:paraId="62C6DC5B" w14:textId="77777777" w:rsidR="000C037C" w:rsidRDefault="000C037C"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6C5FBFA8" w14:textId="4908508A" w:rsidR="000C037C" w:rsidRPr="00CC6CE5" w:rsidRDefault="000C037C" w:rsidP="00CD4399">
      <w:pPr>
        <w:spacing w:after="0" w:line="276" w:lineRule="auto"/>
        <w:jc w:val="lowKashida"/>
        <w:rPr>
          <w:rFonts w:asciiTheme="majorBidi" w:eastAsia="Times New Roman" w:hAnsiTheme="majorBidi" w:cstheme="majorBidi"/>
          <w:kern w:val="0"/>
          <w:sz w:val="24"/>
          <w:szCs w:val="24"/>
          <w:lang w:eastAsia="et-EE"/>
          <w14:ligatures w14:val="none"/>
        </w:rPr>
      </w:pPr>
      <w:r w:rsidRPr="00695F33">
        <w:rPr>
          <w:rFonts w:asciiTheme="majorBidi" w:eastAsia="Times New Roman" w:hAnsiTheme="majorBidi" w:cstheme="majorBidi"/>
          <w:b/>
          <w:bCs/>
          <w:kern w:val="0"/>
          <w:sz w:val="24"/>
          <w:szCs w:val="24"/>
          <w:lang w:eastAsia="et-EE"/>
          <w14:ligatures w14:val="none"/>
        </w:rPr>
        <w:t>Paragrahvi 262</w:t>
      </w:r>
      <w:r w:rsidR="00FA16F3">
        <w:rPr>
          <w:rFonts w:asciiTheme="majorBidi" w:eastAsia="Times New Roman" w:hAnsiTheme="majorBidi" w:cstheme="majorBidi"/>
          <w:b/>
          <w:bCs/>
          <w:kern w:val="0"/>
          <w:sz w:val="24"/>
          <w:szCs w:val="24"/>
          <w:vertAlign w:val="superscript"/>
          <w:lang w:eastAsia="et-EE"/>
          <w14:ligatures w14:val="none"/>
        </w:rPr>
        <w:t>2</w:t>
      </w:r>
      <w:r w:rsidRPr="00695F33">
        <w:rPr>
          <w:rFonts w:asciiTheme="majorBidi" w:eastAsia="Times New Roman" w:hAnsiTheme="majorBidi" w:cstheme="majorBidi"/>
          <w:b/>
          <w:bCs/>
          <w:kern w:val="0"/>
          <w:sz w:val="24"/>
          <w:szCs w:val="24"/>
          <w:lang w:eastAsia="et-EE"/>
          <w14:ligatures w14:val="none"/>
        </w:rPr>
        <w:t xml:space="preserve"> muutmine</w:t>
      </w:r>
      <w:r>
        <w:rPr>
          <w:rFonts w:asciiTheme="majorBidi" w:eastAsia="Times New Roman" w:hAnsiTheme="majorBidi" w:cstheme="majorBidi"/>
          <w:kern w:val="0"/>
          <w:sz w:val="24"/>
          <w:szCs w:val="24"/>
          <w:lang w:eastAsia="et-EE"/>
          <w14:ligatures w14:val="none"/>
        </w:rPr>
        <w:t>. Et vältida pidevat menetluse paragrahvi kehtetuks tunnistamist ja uuesti sõnastamist selle asukoha muutuse tõttu (traditsiooniliselt on menetluse paragrahv paiknenud kohe pärast väärtegude koosseise ja koosseisude lisandumisel nihkub ta edasi), on Justiitsministeerium soovitanud reguleerida menetluse ja aegumise sätted ühes paragrahvis. Eraldi aegumise paragrahvi olemasolu</w:t>
      </w:r>
      <w:r w:rsidR="00E77A9D">
        <w:rPr>
          <w:rFonts w:asciiTheme="majorBidi" w:eastAsia="Times New Roman" w:hAnsiTheme="majorBidi" w:cstheme="majorBidi"/>
          <w:kern w:val="0"/>
          <w:sz w:val="24"/>
          <w:szCs w:val="24"/>
          <w:lang w:eastAsia="et-EE"/>
          <w14:ligatures w14:val="none"/>
        </w:rPr>
        <w:t>,</w:t>
      </w:r>
      <w:r>
        <w:rPr>
          <w:rFonts w:asciiTheme="majorBidi" w:eastAsia="Times New Roman" w:hAnsiTheme="majorBidi" w:cstheme="majorBidi"/>
          <w:kern w:val="0"/>
          <w:sz w:val="24"/>
          <w:szCs w:val="24"/>
          <w:lang w:eastAsia="et-EE"/>
          <w14:ligatures w14:val="none"/>
        </w:rPr>
        <w:t xml:space="preserve"> nagu finantsvaldkonna seadustes on olnud, ei toeta Justiitsministeerium samuti, kuna teiste valdkondade seadustes on menetluse ja aegumise sätted reguleeritud ühes – menetluse paragrahvis. Kuna hetkel on menetluses mitu VPTS muutmise eelnõu</w:t>
      </w:r>
      <w:r w:rsidR="00FA16F3">
        <w:rPr>
          <w:rFonts w:asciiTheme="majorBidi" w:eastAsia="Times New Roman" w:hAnsiTheme="majorBidi" w:cstheme="majorBidi"/>
          <w:kern w:val="0"/>
          <w:sz w:val="24"/>
          <w:szCs w:val="24"/>
          <w:lang w:eastAsia="et-EE"/>
          <w14:ligatures w14:val="none"/>
        </w:rPr>
        <w:t xml:space="preserve"> (sh </w:t>
      </w:r>
      <w:r w:rsidR="00FA16F3" w:rsidRPr="00695F33">
        <w:rPr>
          <w:rFonts w:asciiTheme="majorBidi" w:eastAsia="Times New Roman" w:hAnsiTheme="majorBidi" w:cstheme="majorBidi"/>
          <w:kern w:val="0"/>
          <w:sz w:val="24"/>
          <w:szCs w:val="24"/>
          <w:lang w:eastAsia="et-EE"/>
          <w14:ligatures w14:val="none"/>
        </w:rPr>
        <w:t>Finantsinspektsiooni seaduse ja teiste seaduste muutmise seaduse eelnõu (422 SE))</w:t>
      </w:r>
      <w:r>
        <w:rPr>
          <w:rFonts w:asciiTheme="majorBidi" w:eastAsia="Times New Roman" w:hAnsiTheme="majorBidi" w:cstheme="majorBidi"/>
          <w:kern w:val="0"/>
          <w:sz w:val="24"/>
          <w:szCs w:val="24"/>
          <w:lang w:eastAsia="et-EE"/>
          <w14:ligatures w14:val="none"/>
        </w:rPr>
        <w:t>, siis oleneb eelnõude liikumise kiirusest, millise eelnõuga § 262² muutmine sätestatakse. Juhul, kui see sätestatakse mõne teise eelnõuga, jäetakse käesolevast eelnõust vastavad sätted välja</w:t>
      </w:r>
      <w:r w:rsidR="00C7372B" w:rsidRPr="00695F33">
        <w:rPr>
          <w:rFonts w:asciiTheme="majorBidi" w:eastAsia="Times New Roman" w:hAnsiTheme="majorBidi" w:cstheme="majorBidi"/>
          <w:kern w:val="0"/>
          <w:sz w:val="24"/>
          <w:szCs w:val="24"/>
          <w:lang w:eastAsia="et-EE"/>
          <w14:ligatures w14:val="none"/>
        </w:rPr>
        <w:t>.</w:t>
      </w:r>
    </w:p>
    <w:p w14:paraId="7060AF8C" w14:textId="77777777" w:rsidR="00F56C37" w:rsidRPr="00CC6CE5" w:rsidRDefault="00F56C37" w:rsidP="00CD4399">
      <w:pPr>
        <w:spacing w:after="0" w:line="276" w:lineRule="auto"/>
        <w:jc w:val="lowKashida"/>
        <w:rPr>
          <w:rFonts w:asciiTheme="majorBidi" w:eastAsia="Times New Roman" w:hAnsiTheme="majorBidi" w:cstheme="majorBidi"/>
          <w:kern w:val="0"/>
          <w:sz w:val="24"/>
          <w:szCs w:val="24"/>
          <w:lang w:eastAsia="et-EE"/>
          <w14:ligatures w14:val="none"/>
        </w:rPr>
      </w:pPr>
    </w:p>
    <w:p w14:paraId="2C2B1726" w14:textId="5F06925A" w:rsidR="00F56C37" w:rsidRDefault="00D7622C" w:rsidP="006D658E">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hAnsiTheme="majorBidi" w:cstheme="majorBidi"/>
          <w:b/>
          <w:bCs/>
          <w:sz w:val="24"/>
          <w:szCs w:val="24"/>
        </w:rPr>
        <w:t xml:space="preserve">Seaduse täiendamine §-ga </w:t>
      </w:r>
      <w:r w:rsidRPr="00CC6CE5">
        <w:rPr>
          <w:rFonts w:asciiTheme="majorBidi" w:eastAsia="Times New Roman" w:hAnsiTheme="majorBidi" w:cstheme="majorBidi"/>
          <w:b/>
          <w:bCs/>
          <w:kern w:val="0"/>
          <w:sz w:val="24"/>
          <w:szCs w:val="24"/>
          <w:lang w:eastAsia="et-EE"/>
          <w14:ligatures w14:val="none"/>
        </w:rPr>
        <w:t>272</w:t>
      </w:r>
      <w:r w:rsidRPr="00CC6CE5">
        <w:rPr>
          <w:rFonts w:asciiTheme="majorBidi" w:eastAsia="Times New Roman" w:hAnsiTheme="majorBidi" w:cstheme="majorBidi"/>
          <w:b/>
          <w:bCs/>
          <w:kern w:val="0"/>
          <w:sz w:val="24"/>
          <w:szCs w:val="24"/>
          <w:vertAlign w:val="superscript"/>
          <w:lang w:eastAsia="et-EE"/>
          <w14:ligatures w14:val="none"/>
        </w:rPr>
        <w:t>9</w:t>
      </w:r>
      <w:r w:rsidRPr="00CC6CE5">
        <w:rPr>
          <w:rFonts w:asciiTheme="majorBidi" w:eastAsia="Times New Roman" w:hAnsiTheme="majorBidi" w:cstheme="majorBidi"/>
          <w:b/>
          <w:bCs/>
          <w:kern w:val="0"/>
          <w:sz w:val="24"/>
          <w:szCs w:val="24"/>
          <w:lang w:eastAsia="et-EE"/>
          <w14:ligatures w14:val="none"/>
        </w:rPr>
        <w:t>.</w:t>
      </w:r>
      <w:r w:rsidRPr="00CC6CE5">
        <w:rPr>
          <w:rFonts w:asciiTheme="majorBidi" w:eastAsia="Times New Roman" w:hAnsiTheme="majorBidi" w:cstheme="majorBidi"/>
          <w:kern w:val="0"/>
          <w:sz w:val="24"/>
          <w:szCs w:val="24"/>
          <w:lang w:eastAsia="et-EE"/>
          <w14:ligatures w14:val="none"/>
        </w:rPr>
        <w:t xml:space="preserve"> Sättega pannakse aktsiaemitentidele kohustus viia oma tegevus kooskõlla VPTS §-s 135</w:t>
      </w:r>
      <w:r w:rsidRPr="00CC6CE5">
        <w:rPr>
          <w:rFonts w:asciiTheme="majorBidi" w:eastAsia="Times New Roman" w:hAnsiTheme="majorBidi" w:cstheme="majorBidi"/>
          <w:kern w:val="0"/>
          <w:sz w:val="24"/>
          <w:szCs w:val="24"/>
          <w:vertAlign w:val="superscript"/>
          <w:lang w:eastAsia="et-EE"/>
          <w14:ligatures w14:val="none"/>
        </w:rPr>
        <w:t>6</w:t>
      </w:r>
      <w:r w:rsidRPr="00CC6CE5">
        <w:rPr>
          <w:rFonts w:asciiTheme="majorBidi" w:eastAsia="Times New Roman" w:hAnsiTheme="majorBidi" w:cstheme="majorBidi"/>
          <w:kern w:val="0"/>
          <w:sz w:val="24"/>
          <w:szCs w:val="24"/>
          <w:lang w:eastAsia="et-EE"/>
          <w14:ligatures w14:val="none"/>
        </w:rPr>
        <w:t xml:space="preserve"> sätestatuga hiljemalt 2026. </w:t>
      </w:r>
      <w:r w:rsidR="00FF0E81" w:rsidRPr="00CC6CE5">
        <w:rPr>
          <w:rFonts w:asciiTheme="majorBidi" w:eastAsia="Times New Roman" w:hAnsiTheme="majorBidi" w:cstheme="majorBidi"/>
          <w:kern w:val="0"/>
          <w:sz w:val="24"/>
          <w:szCs w:val="24"/>
          <w:lang w:eastAsia="et-EE"/>
          <w14:ligatures w14:val="none"/>
        </w:rPr>
        <w:t>a</w:t>
      </w:r>
      <w:r w:rsidRPr="00CC6CE5">
        <w:rPr>
          <w:rFonts w:asciiTheme="majorBidi" w:eastAsia="Times New Roman" w:hAnsiTheme="majorBidi" w:cstheme="majorBidi"/>
          <w:kern w:val="0"/>
          <w:sz w:val="24"/>
          <w:szCs w:val="24"/>
          <w:lang w:eastAsia="et-EE"/>
          <w14:ligatures w14:val="none"/>
        </w:rPr>
        <w:t>a</w:t>
      </w:r>
      <w:r w:rsidR="00FF0E81" w:rsidRPr="00CC6CE5">
        <w:rPr>
          <w:rFonts w:asciiTheme="majorBidi" w:eastAsia="Times New Roman" w:hAnsiTheme="majorBidi" w:cstheme="majorBidi"/>
          <w:kern w:val="0"/>
          <w:sz w:val="24"/>
          <w:szCs w:val="24"/>
          <w:lang w:eastAsia="et-EE"/>
          <w14:ligatures w14:val="none"/>
        </w:rPr>
        <w:t>sta</w:t>
      </w:r>
      <w:r w:rsidRPr="00CC6CE5">
        <w:rPr>
          <w:rFonts w:asciiTheme="majorBidi" w:eastAsia="Times New Roman" w:hAnsiTheme="majorBidi" w:cstheme="majorBidi"/>
          <w:kern w:val="0"/>
          <w:sz w:val="24"/>
          <w:szCs w:val="24"/>
          <w:lang w:eastAsia="et-EE"/>
          <w14:ligatures w14:val="none"/>
        </w:rPr>
        <w:t xml:space="preserve"> 30. juuniks</w:t>
      </w:r>
      <w:r w:rsidR="00652C11" w:rsidRPr="00CC6CE5">
        <w:rPr>
          <w:rFonts w:asciiTheme="majorBidi" w:eastAsia="Times New Roman" w:hAnsiTheme="majorBidi" w:cstheme="majorBidi"/>
          <w:kern w:val="0"/>
          <w:sz w:val="24"/>
          <w:szCs w:val="24"/>
          <w:lang w:eastAsia="et-EE"/>
          <w14:ligatures w14:val="none"/>
        </w:rPr>
        <w:t>. E</w:t>
      </w:r>
      <w:r w:rsidRPr="00CC6CE5">
        <w:rPr>
          <w:rFonts w:asciiTheme="majorBidi" w:eastAsia="Times New Roman" w:hAnsiTheme="majorBidi" w:cstheme="majorBidi"/>
          <w:kern w:val="0"/>
          <w:sz w:val="24"/>
          <w:szCs w:val="24"/>
          <w:lang w:eastAsia="et-EE"/>
          <w14:ligatures w14:val="none"/>
        </w:rPr>
        <w:t>hk aktsiaemite</w:t>
      </w:r>
      <w:r w:rsidR="00652C11" w:rsidRPr="00CC6CE5">
        <w:rPr>
          <w:rFonts w:asciiTheme="majorBidi" w:eastAsia="Times New Roman" w:hAnsiTheme="majorBidi" w:cstheme="majorBidi"/>
          <w:kern w:val="0"/>
          <w:sz w:val="24"/>
          <w:szCs w:val="24"/>
          <w:lang w:eastAsia="et-EE"/>
          <w14:ligatures w14:val="none"/>
        </w:rPr>
        <w:t>ndil on seaduse</w:t>
      </w:r>
      <w:r w:rsidR="006D658E">
        <w:rPr>
          <w:rFonts w:asciiTheme="majorBidi" w:eastAsia="Times New Roman" w:hAnsiTheme="majorBidi" w:cstheme="majorBidi"/>
          <w:kern w:val="0"/>
          <w:sz w:val="24"/>
          <w:szCs w:val="24"/>
          <w:lang w:eastAsia="et-EE"/>
          <w14:ligatures w14:val="none"/>
        </w:rPr>
        <w:t xml:space="preserve"> eelduslikust</w:t>
      </w:r>
      <w:r w:rsidR="00652C11" w:rsidRPr="00CC6CE5">
        <w:rPr>
          <w:rFonts w:asciiTheme="majorBidi" w:eastAsia="Times New Roman" w:hAnsiTheme="majorBidi" w:cstheme="majorBidi"/>
          <w:kern w:val="0"/>
          <w:sz w:val="24"/>
          <w:szCs w:val="24"/>
          <w:lang w:eastAsia="et-EE"/>
          <w14:ligatures w14:val="none"/>
        </w:rPr>
        <w:t xml:space="preserve"> jõustumisest umbes poolteist aastat aega</w:t>
      </w:r>
      <w:r w:rsidR="004619FF">
        <w:rPr>
          <w:rFonts w:asciiTheme="majorBidi" w:eastAsia="Times New Roman" w:hAnsiTheme="majorBidi" w:cstheme="majorBidi"/>
          <w:kern w:val="0"/>
          <w:sz w:val="24"/>
          <w:szCs w:val="24"/>
          <w:lang w:eastAsia="et-EE"/>
          <w14:ligatures w14:val="none"/>
        </w:rPr>
        <w:t>,</w:t>
      </w:r>
      <w:r w:rsidR="00652C11" w:rsidRPr="00CC6CE5">
        <w:rPr>
          <w:rFonts w:asciiTheme="majorBidi" w:eastAsia="Times New Roman" w:hAnsiTheme="majorBidi" w:cstheme="majorBidi"/>
          <w:kern w:val="0"/>
          <w:sz w:val="24"/>
          <w:szCs w:val="24"/>
          <w:lang w:eastAsia="et-EE"/>
          <w14:ligatures w14:val="none"/>
        </w:rPr>
        <w:t xml:space="preserve"> et</w:t>
      </w:r>
      <w:r w:rsidRPr="00CC6CE5">
        <w:rPr>
          <w:rFonts w:asciiTheme="majorBidi" w:eastAsia="Times New Roman" w:hAnsiTheme="majorBidi" w:cstheme="majorBidi"/>
          <w:kern w:val="0"/>
          <w:sz w:val="24"/>
          <w:szCs w:val="24"/>
          <w:lang w:eastAsia="et-EE"/>
          <w14:ligatures w14:val="none"/>
        </w:rPr>
        <w:t xml:space="preserve"> </w:t>
      </w:r>
      <w:r w:rsidR="00652C11" w:rsidRPr="00CC6CE5">
        <w:rPr>
          <w:rFonts w:asciiTheme="majorBidi" w:eastAsia="Times New Roman" w:hAnsiTheme="majorBidi" w:cstheme="majorBidi"/>
          <w:kern w:val="0"/>
          <w:sz w:val="24"/>
          <w:szCs w:val="24"/>
          <w:lang w:eastAsia="et-EE"/>
          <w14:ligatures w14:val="none"/>
        </w:rPr>
        <w:t xml:space="preserve">seada </w:t>
      </w:r>
      <w:r w:rsidRPr="00CC6CE5">
        <w:rPr>
          <w:rFonts w:asciiTheme="majorBidi" w:eastAsia="Times New Roman" w:hAnsiTheme="majorBidi" w:cstheme="majorBidi"/>
          <w:kern w:val="0"/>
          <w:sz w:val="24"/>
          <w:szCs w:val="24"/>
          <w:lang w:eastAsia="et-EE"/>
          <w14:ligatures w14:val="none"/>
        </w:rPr>
        <w:t xml:space="preserve">ja </w:t>
      </w:r>
      <w:r w:rsidR="00652C11" w:rsidRPr="00CC6CE5">
        <w:rPr>
          <w:rFonts w:asciiTheme="majorBidi" w:eastAsia="Times New Roman" w:hAnsiTheme="majorBidi" w:cstheme="majorBidi"/>
          <w:kern w:val="0"/>
          <w:sz w:val="24"/>
          <w:szCs w:val="24"/>
          <w:lang w:eastAsia="et-EE"/>
          <w14:ligatures w14:val="none"/>
        </w:rPr>
        <w:t xml:space="preserve">saavutada üks </w:t>
      </w:r>
      <w:r w:rsidR="006D658E">
        <w:rPr>
          <w:rFonts w:asciiTheme="majorBidi" w:eastAsia="Times New Roman" w:hAnsiTheme="majorBidi" w:cstheme="majorBidi"/>
          <w:kern w:val="0"/>
          <w:sz w:val="24"/>
          <w:szCs w:val="24"/>
          <w:lang w:eastAsia="et-EE"/>
          <w14:ligatures w14:val="none"/>
        </w:rPr>
        <w:t>VPTS § 135</w:t>
      </w:r>
      <w:r w:rsidR="006D658E">
        <w:rPr>
          <w:rFonts w:asciiTheme="majorBidi" w:eastAsia="Times New Roman" w:hAnsiTheme="majorBidi" w:cstheme="majorBidi"/>
          <w:kern w:val="0"/>
          <w:sz w:val="24"/>
          <w:szCs w:val="24"/>
          <w:vertAlign w:val="superscript"/>
          <w:lang w:eastAsia="et-EE"/>
          <w14:ligatures w14:val="none"/>
        </w:rPr>
        <w:t>6</w:t>
      </w:r>
      <w:r w:rsidR="006D658E">
        <w:rPr>
          <w:rFonts w:asciiTheme="majorBidi" w:eastAsia="Times New Roman" w:hAnsiTheme="majorBidi" w:cstheme="majorBidi"/>
          <w:kern w:val="0"/>
          <w:sz w:val="24"/>
          <w:szCs w:val="24"/>
          <w:lang w:eastAsia="et-EE"/>
          <w14:ligatures w14:val="none"/>
        </w:rPr>
        <w:t xml:space="preserve"> lõike 1 kohastest eesmärkidest ja asjakohasel juhul seada endale kvantitatiivne eesmärk juhatuse liikmete osas.</w:t>
      </w:r>
      <w:r w:rsidR="006D658E" w:rsidRPr="00CC6CE5" w:rsidDel="006D658E">
        <w:rPr>
          <w:rFonts w:asciiTheme="majorBidi" w:eastAsia="Times New Roman" w:hAnsiTheme="majorBidi" w:cstheme="majorBidi"/>
          <w:kern w:val="0"/>
          <w:sz w:val="24"/>
          <w:szCs w:val="24"/>
          <w:lang w:eastAsia="et-EE"/>
          <w14:ligatures w14:val="none"/>
        </w:rPr>
        <w:t xml:space="preserve"> </w:t>
      </w:r>
    </w:p>
    <w:p w14:paraId="3672F48C" w14:textId="77777777" w:rsidR="00467F63" w:rsidRDefault="00467F63" w:rsidP="006D658E">
      <w:pPr>
        <w:spacing w:after="0" w:line="276" w:lineRule="auto"/>
        <w:jc w:val="lowKashida"/>
        <w:rPr>
          <w:rFonts w:asciiTheme="majorBidi" w:eastAsia="Times New Roman" w:hAnsiTheme="majorBidi" w:cstheme="majorBidi"/>
          <w:kern w:val="0"/>
          <w:sz w:val="24"/>
          <w:szCs w:val="24"/>
          <w:lang w:eastAsia="et-EE"/>
          <w14:ligatures w14:val="none"/>
        </w:rPr>
      </w:pPr>
    </w:p>
    <w:p w14:paraId="2FDC098F" w14:textId="3C044AE4" w:rsidR="00467F63" w:rsidRPr="00467F63" w:rsidRDefault="00467F63" w:rsidP="006D658E">
      <w:pPr>
        <w:spacing w:after="0" w:line="276" w:lineRule="auto"/>
        <w:jc w:val="lowKashida"/>
        <w:rPr>
          <w:rFonts w:asciiTheme="majorBidi" w:eastAsia="Times New Roman" w:hAnsiTheme="majorBidi" w:cstheme="majorBidi"/>
          <w:kern w:val="0"/>
          <w:sz w:val="24"/>
          <w:szCs w:val="24"/>
          <w:lang w:eastAsia="et-EE"/>
          <w14:ligatures w14:val="none"/>
        </w:rPr>
      </w:pPr>
      <w:r w:rsidRPr="00FE492E">
        <w:rPr>
          <w:rFonts w:asciiTheme="majorBidi" w:eastAsia="Times New Roman" w:hAnsiTheme="majorBidi" w:cstheme="majorBidi"/>
          <w:b/>
          <w:bCs/>
          <w:kern w:val="0"/>
          <w:sz w:val="24"/>
          <w:szCs w:val="24"/>
          <w:lang w:eastAsia="et-EE"/>
          <w14:ligatures w14:val="none"/>
        </w:rPr>
        <w:t>Seaduse täiendamine §-ga 272</w:t>
      </w:r>
      <w:r w:rsidRPr="00FE492E">
        <w:rPr>
          <w:rFonts w:asciiTheme="majorBidi" w:eastAsia="Times New Roman" w:hAnsiTheme="majorBidi" w:cstheme="majorBidi"/>
          <w:b/>
          <w:bCs/>
          <w:kern w:val="0"/>
          <w:sz w:val="24"/>
          <w:szCs w:val="24"/>
          <w:vertAlign w:val="superscript"/>
          <w:lang w:eastAsia="et-EE"/>
          <w14:ligatures w14:val="none"/>
        </w:rPr>
        <w:t>10</w:t>
      </w:r>
      <w:r w:rsidRPr="00FE492E">
        <w:rPr>
          <w:rFonts w:asciiTheme="majorBidi" w:eastAsia="Times New Roman" w:hAnsiTheme="majorBidi" w:cstheme="majorBidi"/>
          <w:b/>
          <w:bCs/>
          <w:kern w:val="0"/>
          <w:sz w:val="24"/>
          <w:szCs w:val="24"/>
          <w:lang w:eastAsia="et-EE"/>
          <w14:ligatures w14:val="none"/>
        </w:rPr>
        <w:t>.</w:t>
      </w:r>
      <w:r>
        <w:rPr>
          <w:rFonts w:asciiTheme="majorBidi" w:eastAsia="Times New Roman" w:hAnsiTheme="majorBidi" w:cstheme="majorBidi"/>
          <w:kern w:val="0"/>
          <w:sz w:val="24"/>
          <w:szCs w:val="24"/>
          <w:lang w:eastAsia="et-EE"/>
          <w14:ligatures w14:val="none"/>
        </w:rPr>
        <w:t xml:space="preserve"> </w:t>
      </w:r>
      <w:r w:rsidRPr="00FE492E">
        <w:rPr>
          <w:rFonts w:asciiTheme="majorBidi" w:eastAsia="Times New Roman" w:hAnsiTheme="majorBidi" w:cstheme="majorBidi"/>
          <w:kern w:val="0"/>
          <w:sz w:val="24"/>
          <w:szCs w:val="24"/>
          <w:lang w:eastAsia="et-EE"/>
          <w14:ligatures w14:val="none"/>
        </w:rPr>
        <w:t>Käesoleva seaduse § 135</w:t>
      </w:r>
      <w:r w:rsidRPr="00FE492E">
        <w:rPr>
          <w:rFonts w:asciiTheme="majorBidi" w:eastAsia="Times New Roman" w:hAnsiTheme="majorBidi" w:cstheme="majorBidi"/>
          <w:kern w:val="0"/>
          <w:sz w:val="24"/>
          <w:szCs w:val="24"/>
          <w:vertAlign w:val="superscript"/>
          <w:lang w:eastAsia="et-EE"/>
          <w14:ligatures w14:val="none"/>
        </w:rPr>
        <w:t>9</w:t>
      </w:r>
      <w:r w:rsidRPr="00FE492E">
        <w:rPr>
          <w:rFonts w:asciiTheme="majorBidi" w:eastAsia="Times New Roman" w:hAnsiTheme="majorBidi" w:cstheme="majorBidi"/>
          <w:kern w:val="0"/>
          <w:sz w:val="24"/>
          <w:szCs w:val="24"/>
          <w:lang w:eastAsia="et-EE"/>
          <w14:ligatures w14:val="none"/>
        </w:rPr>
        <w:t xml:space="preserve"> lõikes 1 nimetatud teave esitatakse Finantsinspektsioonile esimest korda hiljemalt </w:t>
      </w:r>
      <w:bookmarkStart w:id="9" w:name="_Hlk175673018"/>
      <w:r w:rsidRPr="00FE492E">
        <w:rPr>
          <w:rFonts w:asciiTheme="majorBidi" w:eastAsia="Times New Roman" w:hAnsiTheme="majorBidi" w:cstheme="majorBidi"/>
          <w:kern w:val="0"/>
          <w:sz w:val="24"/>
          <w:szCs w:val="24"/>
          <w:lang w:eastAsia="et-EE"/>
          <w14:ligatures w14:val="none"/>
        </w:rPr>
        <w:t>2025. aasta 1. juuliks.</w:t>
      </w:r>
      <w:r>
        <w:rPr>
          <w:rFonts w:asciiTheme="majorBidi" w:eastAsia="Times New Roman" w:hAnsiTheme="majorBidi" w:cstheme="majorBidi"/>
          <w:kern w:val="0"/>
          <w:sz w:val="24"/>
          <w:szCs w:val="24"/>
          <w:lang w:eastAsia="et-EE"/>
          <w14:ligatures w14:val="none"/>
        </w:rPr>
        <w:t xml:space="preserve"> </w:t>
      </w:r>
    </w:p>
    <w:bookmarkEnd w:id="9"/>
    <w:p w14:paraId="4CF2A2FC" w14:textId="77777777" w:rsidR="00A55DCE" w:rsidRPr="00CC6CE5" w:rsidRDefault="00A55DCE" w:rsidP="006D658E">
      <w:pPr>
        <w:spacing w:after="0" w:line="276" w:lineRule="auto"/>
        <w:jc w:val="lowKashida"/>
        <w:rPr>
          <w:rFonts w:asciiTheme="majorBidi" w:hAnsiTheme="majorBidi" w:cstheme="majorBidi"/>
          <w:sz w:val="24"/>
          <w:szCs w:val="24"/>
        </w:rPr>
      </w:pPr>
    </w:p>
    <w:p w14:paraId="0739C0B3" w14:textId="0B3A7430" w:rsidR="00121D70" w:rsidRPr="00FE561F" w:rsidRDefault="00121D70" w:rsidP="00121D70">
      <w:pPr>
        <w:spacing w:after="0" w:line="276" w:lineRule="auto"/>
        <w:jc w:val="lowKashida"/>
        <w:rPr>
          <w:rFonts w:asciiTheme="majorBidi" w:hAnsiTheme="majorBidi" w:cstheme="majorBidi"/>
          <w:sz w:val="24"/>
          <w:szCs w:val="24"/>
        </w:rPr>
      </w:pPr>
      <w:r w:rsidRPr="00B10418">
        <w:rPr>
          <w:rFonts w:asciiTheme="majorBidi" w:eastAsia="Times New Roman" w:hAnsiTheme="majorBidi" w:cstheme="majorBidi"/>
          <w:b/>
          <w:bCs/>
          <w:kern w:val="0"/>
          <w:sz w:val="24"/>
          <w:szCs w:val="24"/>
          <w:lang w:eastAsia="et-EE"/>
          <w14:ligatures w14:val="none"/>
        </w:rPr>
        <w:t xml:space="preserve">Seaduse §-de </w:t>
      </w:r>
      <w:r w:rsidRPr="00B10418">
        <w:rPr>
          <w:rFonts w:asciiTheme="majorBidi" w:hAnsiTheme="majorBidi"/>
          <w:b/>
          <w:bCs/>
          <w:kern w:val="0"/>
          <w:sz w:val="24"/>
          <w14:ligatures w14:val="none"/>
        </w:rPr>
        <w:t>2</w:t>
      </w:r>
      <w:r>
        <w:rPr>
          <w:rFonts w:asciiTheme="majorBidi" w:hAnsiTheme="majorBidi"/>
          <w:b/>
          <w:bCs/>
          <w:kern w:val="0"/>
          <w:sz w:val="24"/>
          <w14:ligatures w14:val="none"/>
        </w:rPr>
        <w:t>72</w:t>
      </w:r>
      <w:r>
        <w:rPr>
          <w:rFonts w:asciiTheme="majorBidi" w:hAnsiTheme="majorBidi"/>
          <w:b/>
          <w:bCs/>
          <w:kern w:val="0"/>
          <w:sz w:val="24"/>
          <w:vertAlign w:val="superscript"/>
          <w14:ligatures w14:val="none"/>
        </w:rPr>
        <w:t>9</w:t>
      </w:r>
      <w:r w:rsidRPr="00B10418">
        <w:rPr>
          <w:rFonts w:asciiTheme="majorBidi" w:hAnsiTheme="majorBidi"/>
          <w:b/>
          <w:bCs/>
          <w:kern w:val="0"/>
          <w:sz w:val="24"/>
          <w14:ligatures w14:val="none"/>
        </w:rPr>
        <w:t xml:space="preserve"> ja </w:t>
      </w:r>
      <w:r w:rsidRPr="00B10418">
        <w:rPr>
          <w:rFonts w:asciiTheme="majorBidi" w:hAnsiTheme="majorBidi" w:cstheme="majorBidi"/>
          <w:b/>
          <w:bCs/>
          <w:sz w:val="24"/>
          <w:szCs w:val="24"/>
          <w:shd w:val="clear" w:color="auto" w:fill="FFFFFF"/>
        </w:rPr>
        <w:t>27</w:t>
      </w:r>
      <w:r>
        <w:rPr>
          <w:rFonts w:asciiTheme="majorBidi" w:hAnsiTheme="majorBidi" w:cstheme="majorBidi"/>
          <w:b/>
          <w:bCs/>
          <w:sz w:val="24"/>
          <w:szCs w:val="24"/>
          <w:shd w:val="clear" w:color="auto" w:fill="FFFFFF"/>
        </w:rPr>
        <w:t>2</w:t>
      </w:r>
      <w:r>
        <w:rPr>
          <w:rFonts w:asciiTheme="majorBidi" w:hAnsiTheme="majorBidi" w:cstheme="majorBidi"/>
          <w:b/>
          <w:bCs/>
          <w:sz w:val="24"/>
          <w:szCs w:val="24"/>
          <w:shd w:val="clear" w:color="auto" w:fill="FFFFFF"/>
          <w:vertAlign w:val="superscript"/>
        </w:rPr>
        <w:t>10</w:t>
      </w:r>
      <w:r w:rsidRPr="00B10418">
        <w:rPr>
          <w:rFonts w:asciiTheme="majorBidi" w:hAnsiTheme="majorBidi" w:cstheme="majorBidi"/>
          <w:b/>
          <w:bCs/>
          <w:sz w:val="24"/>
          <w:szCs w:val="24"/>
          <w:shd w:val="clear" w:color="auto" w:fill="FFFFFF"/>
        </w:rPr>
        <w:t xml:space="preserve"> kehtetuks tunnistamine.</w:t>
      </w:r>
      <w:r>
        <w:rPr>
          <w:rFonts w:asciiTheme="majorBidi" w:hAnsiTheme="majorBidi" w:cstheme="majorBidi"/>
          <w:sz w:val="24"/>
          <w:szCs w:val="24"/>
          <w:shd w:val="clear" w:color="auto" w:fill="FFFFFF"/>
        </w:rPr>
        <w:t xml:space="preserve"> Säte tuleneb direktiivi artiklist 14, mille kohaselt kaotab direktiiv kehtivuse 31. detsembril 2038. Seetõttu lisatakse ka eelnõusse säte, mis jõustub nimetatud kuupäeval ning millega tunnistatakse kehtetuks VPTS-i </w:t>
      </w:r>
      <w:r>
        <w:rPr>
          <w:rFonts w:asciiTheme="majorBidi" w:hAnsiTheme="majorBidi" w:cstheme="majorBidi"/>
          <w:sz w:val="24"/>
          <w:szCs w:val="24"/>
        </w:rPr>
        <w:t xml:space="preserve">§-d </w:t>
      </w:r>
      <w:r>
        <w:rPr>
          <w:rFonts w:asciiTheme="majorBidi" w:hAnsiTheme="majorBidi"/>
          <w:kern w:val="0"/>
          <w:sz w:val="24"/>
          <w14:ligatures w14:val="none"/>
        </w:rPr>
        <w:t>272</w:t>
      </w:r>
      <w:r>
        <w:rPr>
          <w:rFonts w:asciiTheme="majorBidi" w:hAnsiTheme="majorBidi"/>
          <w:kern w:val="0"/>
          <w:sz w:val="24"/>
          <w:vertAlign w:val="superscript"/>
          <w14:ligatures w14:val="none"/>
        </w:rPr>
        <w:t>9</w:t>
      </w:r>
      <w:r>
        <w:rPr>
          <w:rFonts w:asciiTheme="majorBidi" w:hAnsiTheme="majorBidi"/>
          <w:kern w:val="0"/>
          <w:sz w:val="24"/>
          <w14:ligatures w14:val="none"/>
        </w:rPr>
        <w:t xml:space="preserve"> ja §</w:t>
      </w:r>
      <w:r w:rsidRPr="001D6E7C">
        <w:rPr>
          <w:rFonts w:asciiTheme="majorBidi" w:eastAsia="Times New Roman" w:hAnsiTheme="majorBidi" w:cstheme="majorBidi"/>
          <w:kern w:val="0"/>
          <w:sz w:val="24"/>
          <w:szCs w:val="24"/>
          <w:lang w:eastAsia="et-EE"/>
          <w14:ligatures w14:val="none"/>
        </w:rPr>
        <w:t xml:space="preserve"> </w:t>
      </w:r>
      <w:r w:rsidRPr="001D6E7C">
        <w:rPr>
          <w:rFonts w:asciiTheme="majorBidi" w:hAnsiTheme="majorBidi" w:cstheme="majorBidi"/>
          <w:sz w:val="24"/>
          <w:szCs w:val="24"/>
          <w:shd w:val="clear" w:color="auto" w:fill="FFFFFF"/>
        </w:rPr>
        <w:t>27</w:t>
      </w:r>
      <w:r>
        <w:rPr>
          <w:rFonts w:asciiTheme="majorBidi" w:hAnsiTheme="majorBidi" w:cstheme="majorBidi"/>
          <w:sz w:val="24"/>
          <w:szCs w:val="24"/>
          <w:shd w:val="clear" w:color="auto" w:fill="FFFFFF"/>
        </w:rPr>
        <w:t>2</w:t>
      </w:r>
      <w:r>
        <w:rPr>
          <w:rFonts w:asciiTheme="majorBidi" w:hAnsiTheme="majorBidi" w:cstheme="majorBidi"/>
          <w:sz w:val="24"/>
          <w:szCs w:val="24"/>
          <w:shd w:val="clear" w:color="auto" w:fill="FFFFFF"/>
          <w:vertAlign w:val="superscript"/>
        </w:rPr>
        <w:t>10</w:t>
      </w:r>
      <w:r>
        <w:rPr>
          <w:rFonts w:asciiTheme="majorBidi" w:hAnsiTheme="majorBidi" w:cstheme="majorBidi"/>
          <w:sz w:val="24"/>
          <w:szCs w:val="24"/>
          <w:shd w:val="clear" w:color="auto" w:fill="FFFFFF"/>
        </w:rPr>
        <w:t>.</w:t>
      </w:r>
    </w:p>
    <w:p w14:paraId="6D4C1CA3" w14:textId="77777777" w:rsidR="00121D70" w:rsidRDefault="00121D70" w:rsidP="006D658E">
      <w:pPr>
        <w:spacing w:after="0" w:line="276" w:lineRule="auto"/>
        <w:jc w:val="lowKashida"/>
        <w:rPr>
          <w:rFonts w:asciiTheme="majorBidi" w:hAnsiTheme="majorBidi" w:cstheme="majorBidi"/>
          <w:b/>
          <w:bCs/>
          <w:sz w:val="24"/>
          <w:szCs w:val="24"/>
        </w:rPr>
      </w:pPr>
    </w:p>
    <w:p w14:paraId="2F332A39" w14:textId="2277E9AB" w:rsidR="00FF0E81" w:rsidRDefault="00FF0E81" w:rsidP="006D658E">
      <w:pPr>
        <w:spacing w:after="0" w:line="276" w:lineRule="auto"/>
        <w:jc w:val="lowKashida"/>
        <w:rPr>
          <w:rFonts w:asciiTheme="majorBidi" w:hAnsiTheme="majorBidi" w:cstheme="majorBidi"/>
          <w:b/>
          <w:bCs/>
          <w:sz w:val="24"/>
          <w:szCs w:val="24"/>
        </w:rPr>
      </w:pPr>
      <w:r w:rsidRPr="00CC6CE5">
        <w:rPr>
          <w:rFonts w:asciiTheme="majorBidi" w:hAnsiTheme="majorBidi" w:cstheme="majorBidi"/>
          <w:b/>
          <w:bCs/>
          <w:sz w:val="24"/>
          <w:szCs w:val="24"/>
        </w:rPr>
        <w:t xml:space="preserve">Seaduse </w:t>
      </w:r>
      <w:r w:rsidR="006D658E">
        <w:rPr>
          <w:rFonts w:asciiTheme="majorBidi" w:hAnsiTheme="majorBidi" w:cstheme="majorBidi"/>
          <w:b/>
          <w:bCs/>
          <w:sz w:val="24"/>
          <w:szCs w:val="24"/>
        </w:rPr>
        <w:t xml:space="preserve">normitehnilise märkuse täiendamine. </w:t>
      </w:r>
      <w:r w:rsidR="006D658E" w:rsidRPr="007505D0">
        <w:rPr>
          <w:rFonts w:asciiTheme="majorBidi" w:hAnsiTheme="majorBidi" w:cstheme="majorBidi"/>
          <w:sz w:val="24"/>
          <w:szCs w:val="24"/>
        </w:rPr>
        <w:t>Sellega lisatakse</w:t>
      </w:r>
      <w:r w:rsidR="006D658E">
        <w:rPr>
          <w:rFonts w:asciiTheme="majorBidi" w:hAnsiTheme="majorBidi" w:cstheme="majorBidi"/>
          <w:b/>
          <w:bCs/>
          <w:sz w:val="24"/>
          <w:szCs w:val="24"/>
        </w:rPr>
        <w:t xml:space="preserve"> </w:t>
      </w:r>
      <w:r w:rsidR="006D658E" w:rsidRPr="007505D0">
        <w:rPr>
          <w:rFonts w:asciiTheme="majorBidi" w:hAnsiTheme="majorBidi" w:cstheme="majorBidi"/>
          <w:sz w:val="24"/>
          <w:szCs w:val="24"/>
        </w:rPr>
        <w:t>VPT</w:t>
      </w:r>
      <w:r w:rsidR="006D658E">
        <w:rPr>
          <w:rFonts w:asciiTheme="majorBidi" w:hAnsiTheme="majorBidi" w:cstheme="majorBidi"/>
          <w:sz w:val="24"/>
          <w:szCs w:val="24"/>
        </w:rPr>
        <w:t xml:space="preserve">S-i normitehniliste märkuste juurde viide direktiivile </w:t>
      </w:r>
      <w:r w:rsidR="00C2623A" w:rsidRPr="009B0E4F">
        <w:rPr>
          <w:rFonts w:asciiTheme="majorBidi" w:hAnsiTheme="majorBidi" w:cstheme="majorBidi"/>
          <w:color w:val="333333"/>
          <w:sz w:val="24"/>
          <w:szCs w:val="24"/>
          <w:shd w:val="clear" w:color="auto" w:fill="FFFFFF"/>
        </w:rPr>
        <w:t>2022/2381</w:t>
      </w:r>
      <w:r w:rsidR="00C2623A">
        <w:rPr>
          <w:rFonts w:asciiTheme="majorBidi" w:hAnsiTheme="majorBidi" w:cstheme="majorBidi"/>
          <w:color w:val="333333"/>
          <w:sz w:val="24"/>
          <w:szCs w:val="24"/>
          <w:shd w:val="clear" w:color="auto" w:fill="FFFFFF"/>
        </w:rPr>
        <w:t>, mis on käesoleva eelnõu aluseks.</w:t>
      </w:r>
      <w:r w:rsidR="006D658E">
        <w:rPr>
          <w:rFonts w:asciiTheme="majorBidi" w:hAnsiTheme="majorBidi" w:cstheme="majorBidi"/>
          <w:b/>
          <w:bCs/>
          <w:sz w:val="24"/>
          <w:szCs w:val="24"/>
        </w:rPr>
        <w:t xml:space="preserve"> </w:t>
      </w:r>
    </w:p>
    <w:p w14:paraId="026371A2" w14:textId="77777777" w:rsidR="00FE561F" w:rsidRDefault="00FE561F" w:rsidP="006D658E">
      <w:pPr>
        <w:spacing w:after="0" w:line="276" w:lineRule="auto"/>
        <w:jc w:val="lowKashida"/>
        <w:rPr>
          <w:rFonts w:asciiTheme="majorBidi" w:hAnsiTheme="majorBidi" w:cstheme="majorBidi"/>
          <w:b/>
          <w:bCs/>
          <w:sz w:val="24"/>
          <w:szCs w:val="24"/>
        </w:rPr>
      </w:pPr>
    </w:p>
    <w:p w14:paraId="0DDD166D" w14:textId="2DC40C5A" w:rsidR="00FE561F" w:rsidRPr="00FE561F" w:rsidRDefault="00FE561F" w:rsidP="006D658E">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hAnsiTheme="majorBidi" w:cstheme="majorBidi"/>
          <w:b/>
          <w:bCs/>
          <w:sz w:val="24"/>
          <w:szCs w:val="24"/>
        </w:rPr>
        <w:t xml:space="preserve">Seaduse </w:t>
      </w:r>
      <w:r>
        <w:rPr>
          <w:rFonts w:asciiTheme="majorBidi" w:hAnsiTheme="majorBidi" w:cstheme="majorBidi"/>
          <w:b/>
          <w:bCs/>
          <w:sz w:val="24"/>
          <w:szCs w:val="24"/>
        </w:rPr>
        <w:t xml:space="preserve">normitehnilise märkuse muutmine. </w:t>
      </w:r>
      <w:r>
        <w:rPr>
          <w:rFonts w:asciiTheme="majorBidi" w:hAnsiTheme="majorBidi" w:cstheme="majorBidi"/>
          <w:sz w:val="24"/>
          <w:szCs w:val="24"/>
        </w:rPr>
        <w:t xml:space="preserve">Kuna </w:t>
      </w:r>
      <w:r w:rsidR="00B30D52">
        <w:rPr>
          <w:rFonts w:asciiTheme="majorBidi" w:hAnsiTheme="majorBidi" w:cstheme="majorBidi"/>
          <w:sz w:val="24"/>
          <w:szCs w:val="24"/>
        </w:rPr>
        <w:t xml:space="preserve">artiklist 14 tulenevad tunnistatakse </w:t>
      </w:r>
      <w:r>
        <w:rPr>
          <w:rFonts w:asciiTheme="majorBidi" w:hAnsiTheme="majorBidi" w:cstheme="majorBidi"/>
          <w:sz w:val="24"/>
          <w:szCs w:val="24"/>
        </w:rPr>
        <w:t xml:space="preserve">2038. aasta 31. detsembril direktiivi 2022/2381 sätted kehtetuks, siis </w:t>
      </w:r>
      <w:r w:rsidR="00C24EAF">
        <w:rPr>
          <w:rFonts w:asciiTheme="majorBidi" w:hAnsiTheme="majorBidi" w:cstheme="majorBidi"/>
          <w:sz w:val="24"/>
          <w:szCs w:val="24"/>
        </w:rPr>
        <w:t>jäetakse normitehnilistest märkustest välja ka vastav tekstiosa.</w:t>
      </w:r>
    </w:p>
    <w:p w14:paraId="0A206F09" w14:textId="7937B762" w:rsidR="00FF0E81" w:rsidRDefault="00FF0E81" w:rsidP="00CD4399">
      <w:pPr>
        <w:spacing w:after="0" w:line="276" w:lineRule="auto"/>
        <w:jc w:val="lowKashida"/>
        <w:rPr>
          <w:rFonts w:asciiTheme="majorBidi" w:hAnsiTheme="majorBidi" w:cstheme="majorBidi"/>
          <w:sz w:val="24"/>
          <w:szCs w:val="24"/>
        </w:rPr>
      </w:pPr>
    </w:p>
    <w:p w14:paraId="34607068" w14:textId="77777777" w:rsidR="00E77A9D" w:rsidRPr="00CC6CE5" w:rsidRDefault="00E77A9D" w:rsidP="00695F33">
      <w:pPr>
        <w:pStyle w:val="Loendilik"/>
        <w:numPr>
          <w:ilvl w:val="1"/>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Finantsinspektsiooni seadus</w:t>
      </w:r>
    </w:p>
    <w:p w14:paraId="72C5192C" w14:textId="1A4A124C" w:rsidR="00E77A9D" w:rsidRDefault="00E77A9D" w:rsidP="00E77A9D">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hAnsiTheme="majorBidi" w:cstheme="majorBidi"/>
          <w:b/>
          <w:bCs/>
          <w:sz w:val="24"/>
          <w:szCs w:val="24"/>
        </w:rPr>
        <w:t>Seaduse täiendamine § 53 lõike</w:t>
      </w:r>
      <w:r w:rsidR="0047713C">
        <w:rPr>
          <w:rFonts w:asciiTheme="majorBidi" w:hAnsiTheme="majorBidi" w:cstheme="majorBidi"/>
          <w:b/>
          <w:bCs/>
          <w:sz w:val="24"/>
          <w:szCs w:val="24"/>
        </w:rPr>
        <w:t>ga 5</w:t>
      </w:r>
      <w:r w:rsidRPr="00CC6CE5">
        <w:rPr>
          <w:rFonts w:asciiTheme="majorBidi" w:hAnsiTheme="majorBidi" w:cstheme="majorBidi"/>
          <w:b/>
          <w:bCs/>
          <w:sz w:val="24"/>
          <w:szCs w:val="24"/>
        </w:rPr>
        <w:t xml:space="preserve">. </w:t>
      </w:r>
      <w:r w:rsidRPr="00CC6CE5">
        <w:rPr>
          <w:rFonts w:asciiTheme="majorBidi" w:hAnsiTheme="majorBidi" w:cstheme="majorBidi"/>
          <w:sz w:val="24"/>
          <w:szCs w:val="24"/>
        </w:rPr>
        <w:t>Sätte aluseks on direktiivi artikl</w:t>
      </w:r>
      <w:r>
        <w:rPr>
          <w:rFonts w:asciiTheme="majorBidi" w:hAnsiTheme="majorBidi" w:cstheme="majorBidi"/>
          <w:sz w:val="24"/>
          <w:szCs w:val="24"/>
        </w:rPr>
        <w:t>i</w:t>
      </w:r>
      <w:r w:rsidRPr="00CC6CE5">
        <w:rPr>
          <w:rFonts w:asciiTheme="majorBidi" w:hAnsiTheme="majorBidi" w:cstheme="majorBidi"/>
          <w:sz w:val="24"/>
          <w:szCs w:val="24"/>
        </w:rPr>
        <w:t xml:space="preserve"> 7</w:t>
      </w:r>
      <w:r>
        <w:rPr>
          <w:rFonts w:asciiTheme="majorBidi" w:hAnsiTheme="majorBidi" w:cstheme="majorBidi"/>
          <w:sz w:val="24"/>
          <w:szCs w:val="24"/>
        </w:rPr>
        <w:t xml:space="preserve"> lõike </w:t>
      </w:r>
      <w:r w:rsidRPr="00CC6CE5">
        <w:rPr>
          <w:rFonts w:asciiTheme="majorBidi" w:hAnsiTheme="majorBidi" w:cstheme="majorBidi"/>
          <w:sz w:val="24"/>
          <w:szCs w:val="24"/>
        </w:rPr>
        <w:t xml:space="preserve">1 viimane lause, mille kohaselt avaldavad liikmesriigid </w:t>
      </w:r>
      <w:r w:rsidRPr="00CC6CE5">
        <w:rPr>
          <w:rFonts w:asciiTheme="majorBidi" w:hAnsiTheme="majorBidi" w:cstheme="majorBidi"/>
          <w:sz w:val="27"/>
          <w:szCs w:val="27"/>
          <w:shd w:val="clear" w:color="auto" w:fill="FFFFFF"/>
        </w:rPr>
        <w:t>ke</w:t>
      </w:r>
      <w:r w:rsidRPr="00CC6CE5">
        <w:rPr>
          <w:rFonts w:asciiTheme="majorBidi" w:hAnsiTheme="majorBidi" w:cstheme="majorBidi"/>
          <w:sz w:val="24"/>
          <w:szCs w:val="24"/>
        </w:rPr>
        <w:t>rgesti ligipääsetava ja tsentraliseeritud loetelu aktsiaemitentidest, kes on saavutanud ühe artikli 5 lõikes 1 (VPTS § 135</w:t>
      </w:r>
      <w:r w:rsidRPr="00FD2600">
        <w:rPr>
          <w:rFonts w:asciiTheme="majorBidi" w:hAnsiTheme="majorBidi" w:cstheme="majorBidi"/>
          <w:sz w:val="24"/>
          <w:szCs w:val="24"/>
          <w:vertAlign w:val="superscript"/>
        </w:rPr>
        <w:t>6</w:t>
      </w:r>
      <w:r w:rsidRPr="00CC6CE5">
        <w:rPr>
          <w:rFonts w:asciiTheme="majorBidi" w:hAnsiTheme="majorBidi" w:cstheme="majorBidi"/>
          <w:sz w:val="24"/>
          <w:szCs w:val="24"/>
        </w:rPr>
        <w:t xml:space="preserve"> lõige 1) sätestatud eesmärkidest. VPTS § 135</w:t>
      </w:r>
      <w:r w:rsidRPr="00CC6CE5">
        <w:rPr>
          <w:rFonts w:asciiTheme="majorBidi" w:hAnsiTheme="majorBidi" w:cstheme="majorBidi"/>
          <w:sz w:val="24"/>
          <w:szCs w:val="24"/>
          <w:vertAlign w:val="superscript"/>
        </w:rPr>
        <w:t>9</w:t>
      </w:r>
      <w:r w:rsidRPr="00CC6CE5">
        <w:rPr>
          <w:rFonts w:asciiTheme="majorBidi" w:hAnsiTheme="majorBidi" w:cstheme="majorBidi"/>
          <w:sz w:val="24"/>
          <w:szCs w:val="24"/>
        </w:rPr>
        <w:t xml:space="preserve"> kohaselt kannab Finantsinspektsioon veebilehel asuvasse aktsiaemitentide soolise tasakaalu nimekirja kõik Eesti aktsiaemitendid ja lisatakse ka märge, kas </w:t>
      </w:r>
      <w:r w:rsidRPr="00CC6CE5">
        <w:rPr>
          <w:rFonts w:asciiTheme="majorBidi" w:eastAsia="Times New Roman" w:hAnsiTheme="majorBidi" w:cstheme="majorBidi"/>
          <w:kern w:val="0"/>
          <w:sz w:val="24"/>
          <w:szCs w:val="24"/>
          <w:lang w:eastAsia="et-EE"/>
          <w14:ligatures w14:val="none"/>
        </w:rPr>
        <w:t>aktsiaemitent täidab VPTS § 135</w:t>
      </w:r>
      <w:r w:rsidRPr="00CC6CE5">
        <w:rPr>
          <w:rFonts w:asciiTheme="majorBidi" w:eastAsia="Times New Roman" w:hAnsiTheme="majorBidi" w:cstheme="majorBidi"/>
          <w:kern w:val="0"/>
          <w:sz w:val="24"/>
          <w:szCs w:val="24"/>
          <w:vertAlign w:val="superscript"/>
          <w:lang w:eastAsia="et-EE"/>
          <w14:ligatures w14:val="none"/>
        </w:rPr>
        <w:t>6</w:t>
      </w:r>
      <w:r w:rsidRPr="00CC6CE5">
        <w:rPr>
          <w:rFonts w:asciiTheme="majorBidi" w:eastAsia="Times New Roman" w:hAnsiTheme="majorBidi" w:cstheme="majorBidi"/>
          <w:kern w:val="0"/>
          <w:sz w:val="24"/>
          <w:szCs w:val="24"/>
          <w:lang w:eastAsia="et-EE"/>
          <w14:ligatures w14:val="none"/>
        </w:rPr>
        <w:t xml:space="preserve"> lõike 1 kohaselt seatud eesmärki või mitte.</w:t>
      </w:r>
      <w:r w:rsidR="0047713C">
        <w:rPr>
          <w:rFonts w:asciiTheme="majorBidi" w:eastAsia="Times New Roman" w:hAnsiTheme="majorBidi" w:cstheme="majorBidi"/>
          <w:kern w:val="0"/>
          <w:sz w:val="24"/>
          <w:szCs w:val="24"/>
          <w:lang w:eastAsia="et-EE"/>
          <w14:ligatures w14:val="none"/>
        </w:rPr>
        <w:t xml:space="preserve"> Kuigi Finantsinspektsiooni seaduse § 53 lõige 4 reguleerib teabe avalikustamist </w:t>
      </w:r>
      <w:r w:rsidR="00230EAF">
        <w:rPr>
          <w:rFonts w:asciiTheme="majorBidi" w:eastAsia="Times New Roman" w:hAnsiTheme="majorBidi" w:cstheme="majorBidi"/>
          <w:kern w:val="0"/>
          <w:sz w:val="24"/>
          <w:szCs w:val="24"/>
          <w:lang w:eastAsia="et-EE"/>
          <w14:ligatures w14:val="none"/>
        </w:rPr>
        <w:t>inspektsiooni</w:t>
      </w:r>
      <w:r w:rsidR="0047713C">
        <w:rPr>
          <w:rFonts w:asciiTheme="majorBidi" w:eastAsia="Times New Roman" w:hAnsiTheme="majorBidi" w:cstheme="majorBidi"/>
          <w:kern w:val="0"/>
          <w:sz w:val="24"/>
          <w:szCs w:val="24"/>
          <w:lang w:eastAsia="et-EE"/>
          <w14:ligatures w14:val="none"/>
        </w:rPr>
        <w:t xml:space="preserve"> veebilehel, siis lõige 4 näeb ette, et teabe ulatust reguleerib täpsemalt ministri määrus. Direktiiv</w:t>
      </w:r>
      <w:r w:rsidR="00767957">
        <w:rPr>
          <w:rFonts w:asciiTheme="majorBidi" w:eastAsia="Times New Roman" w:hAnsiTheme="majorBidi" w:cstheme="majorBidi"/>
          <w:kern w:val="0"/>
          <w:sz w:val="24"/>
          <w:szCs w:val="24"/>
          <w:lang w:eastAsia="et-EE"/>
          <w14:ligatures w14:val="none"/>
        </w:rPr>
        <w:t>i artikkel 7 lõike 1 viimasest lausest</w:t>
      </w:r>
      <w:r w:rsidR="0047713C">
        <w:rPr>
          <w:rFonts w:asciiTheme="majorBidi" w:eastAsia="Times New Roman" w:hAnsiTheme="majorBidi" w:cstheme="majorBidi"/>
          <w:kern w:val="0"/>
          <w:sz w:val="24"/>
          <w:szCs w:val="24"/>
          <w:lang w:eastAsia="et-EE"/>
          <w14:ligatures w14:val="none"/>
        </w:rPr>
        <w:t xml:space="preserve"> tulenevalt tuleb FI kodulehel avaldada vaid kindlalt piiritletud andmed (</w:t>
      </w:r>
      <w:r w:rsidR="00767957">
        <w:rPr>
          <w:rFonts w:asciiTheme="majorBidi" w:eastAsia="Times New Roman" w:hAnsiTheme="majorBidi" w:cstheme="majorBidi"/>
          <w:kern w:val="0"/>
          <w:sz w:val="24"/>
          <w:szCs w:val="24"/>
          <w:lang w:eastAsia="et-EE"/>
          <w14:ligatures w14:val="none"/>
        </w:rPr>
        <w:t>kas aktsiaemitent seab endale VPTS § 135</w:t>
      </w:r>
      <w:r w:rsidR="00767957">
        <w:rPr>
          <w:rFonts w:asciiTheme="majorBidi" w:eastAsia="Times New Roman" w:hAnsiTheme="majorBidi" w:cstheme="majorBidi"/>
          <w:kern w:val="0"/>
          <w:sz w:val="24"/>
          <w:szCs w:val="24"/>
          <w:vertAlign w:val="superscript"/>
          <w:lang w:eastAsia="et-EE"/>
          <w14:ligatures w14:val="none"/>
        </w:rPr>
        <w:t>6</w:t>
      </w:r>
      <w:r w:rsidR="00767957">
        <w:rPr>
          <w:rFonts w:asciiTheme="majorBidi" w:eastAsia="Times New Roman" w:hAnsiTheme="majorBidi" w:cstheme="majorBidi"/>
          <w:kern w:val="0"/>
          <w:sz w:val="24"/>
          <w:szCs w:val="24"/>
          <w:lang w:eastAsia="et-EE"/>
          <w14:ligatures w14:val="none"/>
        </w:rPr>
        <w:t xml:space="preserve"> lõike 1 kohaselt seatud eesmärki). Seega ei ole vaja täpsustada aktsiaemitendi kohta avalikustatavat teavet ministri määruses</w:t>
      </w:r>
      <w:r w:rsidR="00230EAF">
        <w:rPr>
          <w:rFonts w:asciiTheme="majorBidi" w:eastAsia="Times New Roman" w:hAnsiTheme="majorBidi" w:cstheme="majorBidi"/>
          <w:kern w:val="0"/>
          <w:sz w:val="24"/>
          <w:szCs w:val="24"/>
          <w:lang w:eastAsia="et-EE"/>
          <w14:ligatures w14:val="none"/>
        </w:rPr>
        <w:t xml:space="preserve"> ja </w:t>
      </w:r>
      <w:r w:rsidRPr="00CC6CE5">
        <w:rPr>
          <w:rFonts w:asciiTheme="majorBidi" w:eastAsia="Times New Roman" w:hAnsiTheme="majorBidi" w:cstheme="majorBidi"/>
          <w:kern w:val="0"/>
          <w:sz w:val="24"/>
          <w:szCs w:val="24"/>
          <w:lang w:eastAsia="et-EE"/>
          <w14:ligatures w14:val="none"/>
        </w:rPr>
        <w:t xml:space="preserve">Finantsinspektsiooni seadusesse </w:t>
      </w:r>
      <w:r w:rsidR="00230EAF">
        <w:rPr>
          <w:rFonts w:asciiTheme="majorBidi" w:eastAsia="Times New Roman" w:hAnsiTheme="majorBidi" w:cstheme="majorBidi"/>
          <w:kern w:val="0"/>
          <w:sz w:val="24"/>
          <w:szCs w:val="24"/>
          <w:lang w:eastAsia="et-EE"/>
          <w14:ligatures w14:val="none"/>
        </w:rPr>
        <w:t xml:space="preserve">lisatakse </w:t>
      </w:r>
      <w:r w:rsidR="00767957">
        <w:rPr>
          <w:rFonts w:asciiTheme="majorBidi" w:eastAsia="Times New Roman" w:hAnsiTheme="majorBidi" w:cstheme="majorBidi"/>
          <w:kern w:val="0"/>
          <w:sz w:val="24"/>
          <w:szCs w:val="24"/>
          <w:lang w:eastAsia="et-EE"/>
          <w14:ligatures w14:val="none"/>
        </w:rPr>
        <w:t>alus VPTS-i</w:t>
      </w:r>
      <w:r w:rsidR="00184587">
        <w:rPr>
          <w:rFonts w:asciiTheme="majorBidi" w:eastAsia="Times New Roman" w:hAnsiTheme="majorBidi" w:cstheme="majorBidi"/>
          <w:kern w:val="0"/>
          <w:sz w:val="24"/>
          <w:szCs w:val="24"/>
          <w:lang w:eastAsia="et-EE"/>
          <w14:ligatures w14:val="none"/>
        </w:rPr>
        <w:t xml:space="preserve"> kohaselt vajaliku </w:t>
      </w:r>
      <w:r w:rsidR="00767957">
        <w:rPr>
          <w:rFonts w:asciiTheme="majorBidi" w:eastAsia="Times New Roman" w:hAnsiTheme="majorBidi" w:cstheme="majorBidi"/>
          <w:kern w:val="0"/>
          <w:sz w:val="24"/>
          <w:szCs w:val="24"/>
          <w:lang w:eastAsia="et-EE"/>
          <w14:ligatures w14:val="none"/>
        </w:rPr>
        <w:t>teabe avalikustamiseks.</w:t>
      </w:r>
    </w:p>
    <w:p w14:paraId="23D46CC2" w14:textId="77777777" w:rsidR="00B30D52" w:rsidRDefault="00B30D52" w:rsidP="00E77A9D">
      <w:pPr>
        <w:spacing w:after="0" w:line="276" w:lineRule="auto"/>
        <w:jc w:val="lowKashida"/>
        <w:rPr>
          <w:rFonts w:asciiTheme="majorBidi" w:eastAsia="Times New Roman" w:hAnsiTheme="majorBidi" w:cstheme="majorBidi"/>
          <w:kern w:val="0"/>
          <w:sz w:val="24"/>
          <w:szCs w:val="24"/>
          <w:lang w:eastAsia="et-EE"/>
          <w14:ligatures w14:val="none"/>
        </w:rPr>
      </w:pPr>
    </w:p>
    <w:p w14:paraId="3748D1FE" w14:textId="171EA668" w:rsidR="00B30D52" w:rsidRPr="00CC6CE5" w:rsidRDefault="00B30D52" w:rsidP="00B30D52">
      <w:pPr>
        <w:spacing w:after="0" w:line="276" w:lineRule="auto"/>
        <w:jc w:val="lowKashida"/>
        <w:rPr>
          <w:rFonts w:asciiTheme="majorBidi" w:eastAsia="Times New Roman" w:hAnsiTheme="majorBidi" w:cstheme="majorBidi"/>
          <w:kern w:val="0"/>
          <w:sz w:val="24"/>
          <w:szCs w:val="24"/>
          <w:lang w:eastAsia="et-EE"/>
          <w14:ligatures w14:val="none"/>
        </w:rPr>
      </w:pPr>
      <w:r w:rsidRPr="00FE561F">
        <w:rPr>
          <w:rFonts w:asciiTheme="majorBidi" w:eastAsia="Times New Roman" w:hAnsiTheme="majorBidi" w:cstheme="majorBidi"/>
          <w:b/>
          <w:bCs/>
          <w:kern w:val="0"/>
          <w:sz w:val="24"/>
          <w:szCs w:val="24"/>
          <w:lang w:eastAsia="et-EE"/>
          <w14:ligatures w14:val="none"/>
        </w:rPr>
        <w:t>Seaduse</w:t>
      </w:r>
      <w:r>
        <w:rPr>
          <w:rFonts w:asciiTheme="majorBidi" w:eastAsia="Times New Roman" w:hAnsiTheme="majorBidi" w:cstheme="majorBidi"/>
          <w:kern w:val="0"/>
          <w:sz w:val="24"/>
          <w:szCs w:val="24"/>
          <w:lang w:eastAsia="et-EE"/>
          <w14:ligatures w14:val="none"/>
        </w:rPr>
        <w:t xml:space="preserve"> </w:t>
      </w:r>
      <w:r>
        <w:rPr>
          <w:rFonts w:asciiTheme="majorBidi" w:hAnsiTheme="majorBidi" w:cstheme="majorBidi"/>
          <w:sz w:val="24"/>
          <w:szCs w:val="24"/>
        </w:rPr>
        <w:t>§ 53 lõige 5</w:t>
      </w:r>
      <w:r>
        <w:rPr>
          <w:rFonts w:asciiTheme="majorBidi" w:hAnsiTheme="majorBidi" w:cstheme="majorBidi"/>
          <w:sz w:val="24"/>
          <w:szCs w:val="24"/>
          <w:shd w:val="clear" w:color="auto" w:fill="FFFFFF"/>
        </w:rPr>
        <w:t xml:space="preserve"> tunnistatakse kehtetuks. Säte tuleneb direktiivi artiklist 14, mille kohaselt kaotab direktiiv kehtivuse 31. detsembril 2038. Seetõttu lisatakse ka eelnõusse säte, mis jõustub nimetatud kuupäeval ning millega tunnistatakse kehtetuks FIS § 53 lõige 5.</w:t>
      </w:r>
    </w:p>
    <w:p w14:paraId="0E63B38F" w14:textId="77777777" w:rsidR="00E77A9D" w:rsidRPr="00CC6CE5" w:rsidRDefault="00E77A9D" w:rsidP="00E77A9D">
      <w:pPr>
        <w:spacing w:after="0" w:line="276" w:lineRule="auto"/>
        <w:jc w:val="lowKashida"/>
        <w:rPr>
          <w:rFonts w:asciiTheme="majorBidi" w:eastAsia="Times New Roman" w:hAnsiTheme="majorBidi" w:cstheme="majorBidi"/>
          <w:kern w:val="0"/>
          <w:sz w:val="24"/>
          <w:szCs w:val="24"/>
          <w:lang w:eastAsia="et-EE"/>
          <w14:ligatures w14:val="none"/>
        </w:rPr>
      </w:pPr>
    </w:p>
    <w:p w14:paraId="21EC311E" w14:textId="77777777" w:rsidR="00E77A9D" w:rsidRDefault="00E77A9D" w:rsidP="00E77A9D">
      <w:pPr>
        <w:spacing w:after="0" w:line="276" w:lineRule="auto"/>
        <w:jc w:val="lowKashida"/>
        <w:rPr>
          <w:rFonts w:asciiTheme="majorBidi" w:hAnsiTheme="majorBidi" w:cstheme="majorBidi"/>
          <w:b/>
          <w:bCs/>
          <w:sz w:val="24"/>
          <w:szCs w:val="24"/>
        </w:rPr>
      </w:pPr>
      <w:r w:rsidRPr="00CC6CE5">
        <w:rPr>
          <w:rFonts w:asciiTheme="majorBidi" w:hAnsiTheme="majorBidi" w:cstheme="majorBidi"/>
          <w:b/>
          <w:bCs/>
          <w:sz w:val="24"/>
          <w:szCs w:val="24"/>
        </w:rPr>
        <w:t xml:space="preserve">Seaduse </w:t>
      </w:r>
      <w:r>
        <w:rPr>
          <w:rFonts w:asciiTheme="majorBidi" w:hAnsiTheme="majorBidi" w:cstheme="majorBidi"/>
          <w:b/>
          <w:bCs/>
          <w:sz w:val="24"/>
          <w:szCs w:val="24"/>
        </w:rPr>
        <w:t xml:space="preserve">normitehnilise märkuse täiendamine. </w:t>
      </w:r>
      <w:r w:rsidRPr="00DE6E10">
        <w:rPr>
          <w:rFonts w:asciiTheme="majorBidi" w:hAnsiTheme="majorBidi" w:cstheme="majorBidi"/>
          <w:sz w:val="24"/>
          <w:szCs w:val="24"/>
        </w:rPr>
        <w:t>Sellega lisatakse</w:t>
      </w:r>
      <w:r>
        <w:rPr>
          <w:rFonts w:asciiTheme="majorBidi" w:hAnsiTheme="majorBidi" w:cstheme="majorBidi"/>
          <w:b/>
          <w:bCs/>
          <w:sz w:val="24"/>
          <w:szCs w:val="24"/>
        </w:rPr>
        <w:t xml:space="preserve"> </w:t>
      </w:r>
      <w:r>
        <w:rPr>
          <w:rFonts w:asciiTheme="majorBidi" w:hAnsiTheme="majorBidi" w:cstheme="majorBidi"/>
          <w:sz w:val="24"/>
          <w:szCs w:val="24"/>
        </w:rPr>
        <w:t xml:space="preserve">Finantsinspektsiooni normitehniliste märkuste juurde viide direktiivile </w:t>
      </w:r>
      <w:r w:rsidRPr="009B0E4F">
        <w:rPr>
          <w:rFonts w:asciiTheme="majorBidi" w:hAnsiTheme="majorBidi" w:cstheme="majorBidi"/>
          <w:color w:val="333333"/>
          <w:sz w:val="24"/>
          <w:szCs w:val="24"/>
          <w:shd w:val="clear" w:color="auto" w:fill="FFFFFF"/>
        </w:rPr>
        <w:t>2022/2381</w:t>
      </w:r>
      <w:r>
        <w:rPr>
          <w:rFonts w:asciiTheme="majorBidi" w:hAnsiTheme="majorBidi" w:cstheme="majorBidi"/>
          <w:color w:val="333333"/>
          <w:sz w:val="24"/>
          <w:szCs w:val="24"/>
          <w:shd w:val="clear" w:color="auto" w:fill="FFFFFF"/>
        </w:rPr>
        <w:t>, mis on käesoleva eelnõu aluseks.</w:t>
      </w:r>
      <w:r>
        <w:rPr>
          <w:rFonts w:asciiTheme="majorBidi" w:hAnsiTheme="majorBidi" w:cstheme="majorBidi"/>
          <w:b/>
          <w:bCs/>
          <w:sz w:val="24"/>
          <w:szCs w:val="24"/>
        </w:rPr>
        <w:t xml:space="preserve"> </w:t>
      </w:r>
    </w:p>
    <w:p w14:paraId="6A17AED2" w14:textId="77777777" w:rsidR="00E77A9D" w:rsidRDefault="00E77A9D" w:rsidP="00CD4399">
      <w:pPr>
        <w:spacing w:after="0" w:line="276" w:lineRule="auto"/>
        <w:jc w:val="lowKashida"/>
        <w:rPr>
          <w:rFonts w:asciiTheme="majorBidi" w:hAnsiTheme="majorBidi" w:cstheme="majorBidi"/>
          <w:sz w:val="24"/>
          <w:szCs w:val="24"/>
        </w:rPr>
      </w:pPr>
    </w:p>
    <w:p w14:paraId="395613E0" w14:textId="77777777" w:rsidR="00B30D52" w:rsidRPr="00FE561F" w:rsidRDefault="00B30D52" w:rsidP="00B30D52">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hAnsiTheme="majorBidi" w:cstheme="majorBidi"/>
          <w:b/>
          <w:bCs/>
          <w:sz w:val="24"/>
          <w:szCs w:val="24"/>
        </w:rPr>
        <w:t xml:space="preserve">Seaduse </w:t>
      </w:r>
      <w:r>
        <w:rPr>
          <w:rFonts w:asciiTheme="majorBidi" w:hAnsiTheme="majorBidi" w:cstheme="majorBidi"/>
          <w:b/>
          <w:bCs/>
          <w:sz w:val="24"/>
          <w:szCs w:val="24"/>
        </w:rPr>
        <w:t xml:space="preserve">normitehnilise märkuse muutmine. </w:t>
      </w:r>
      <w:r>
        <w:rPr>
          <w:rFonts w:asciiTheme="majorBidi" w:hAnsiTheme="majorBidi" w:cstheme="majorBidi"/>
          <w:sz w:val="24"/>
          <w:szCs w:val="24"/>
        </w:rPr>
        <w:t>Kuna artiklist 14 tulenevad tunnistatakse 2038. aasta 31. detsembril direktiivi 2022/2381 sätted kehtetuks, siis jäetakse normitehnilistest märkustest välja ka vastav tekstiosa.</w:t>
      </w:r>
    </w:p>
    <w:p w14:paraId="4A570F20" w14:textId="77777777" w:rsidR="00B30D52" w:rsidRDefault="00B30D52" w:rsidP="00CD4399">
      <w:pPr>
        <w:spacing w:after="0" w:line="276" w:lineRule="auto"/>
        <w:jc w:val="lowKashida"/>
        <w:rPr>
          <w:rFonts w:asciiTheme="majorBidi" w:hAnsiTheme="majorBidi" w:cstheme="majorBidi"/>
          <w:sz w:val="24"/>
          <w:szCs w:val="24"/>
        </w:rPr>
      </w:pPr>
    </w:p>
    <w:p w14:paraId="20093544" w14:textId="7A83446D" w:rsidR="00657E0F" w:rsidRPr="00CC6CE5" w:rsidRDefault="00657E0F" w:rsidP="00CD4399">
      <w:pPr>
        <w:spacing w:after="0" w:line="276" w:lineRule="auto"/>
        <w:jc w:val="both"/>
        <w:rPr>
          <w:rFonts w:asciiTheme="majorBidi" w:eastAsia="Times New Roman" w:hAnsiTheme="majorBidi" w:cstheme="majorBidi"/>
          <w:kern w:val="0"/>
          <w:sz w:val="24"/>
          <w:szCs w:val="24"/>
          <w:lang w:eastAsia="et-EE"/>
          <w14:ligatures w14:val="none"/>
        </w:rPr>
      </w:pPr>
      <w:bookmarkStart w:id="10" w:name="_Hlk168654852"/>
    </w:p>
    <w:bookmarkEnd w:id="10"/>
    <w:p w14:paraId="6CFE5F12" w14:textId="7286C8B9" w:rsidR="00A55DCE" w:rsidRPr="00CC6CE5" w:rsidRDefault="00FF0E81" w:rsidP="00695F33">
      <w:pPr>
        <w:pStyle w:val="Loendilik"/>
        <w:numPr>
          <w:ilvl w:val="1"/>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Võrdse kohtlemise seaduse muudatused</w:t>
      </w:r>
    </w:p>
    <w:p w14:paraId="1090286E" w14:textId="7C762EA8" w:rsidR="00FF0E81" w:rsidRPr="00CC6CE5" w:rsidRDefault="00FF0E81" w:rsidP="00CD4399">
      <w:pPr>
        <w:spacing w:after="0" w:line="276" w:lineRule="auto"/>
        <w:jc w:val="lowKashida"/>
        <w:rPr>
          <w:rFonts w:asciiTheme="majorBidi" w:hAnsiTheme="majorBidi" w:cstheme="majorBidi"/>
          <w:sz w:val="24"/>
          <w:szCs w:val="24"/>
        </w:rPr>
      </w:pPr>
      <w:r w:rsidRPr="00CC6CE5">
        <w:rPr>
          <w:rFonts w:asciiTheme="majorBidi" w:hAnsiTheme="majorBidi" w:cstheme="majorBidi"/>
          <w:b/>
          <w:bCs/>
          <w:sz w:val="24"/>
          <w:szCs w:val="24"/>
        </w:rPr>
        <w:t>Seaduse täiendamine § 16 punktiga 10</w:t>
      </w:r>
      <w:r w:rsidRPr="00CC6CE5">
        <w:rPr>
          <w:rFonts w:asciiTheme="majorBidi" w:hAnsiTheme="majorBidi" w:cstheme="majorBidi"/>
          <w:sz w:val="24"/>
          <w:szCs w:val="24"/>
        </w:rPr>
        <w:t xml:space="preserve">. </w:t>
      </w:r>
      <w:r w:rsidR="00AE14AF" w:rsidRPr="00CC6CE5">
        <w:rPr>
          <w:rFonts w:asciiTheme="majorBidi" w:hAnsiTheme="majorBidi" w:cstheme="majorBidi"/>
          <w:sz w:val="24"/>
          <w:szCs w:val="24"/>
        </w:rPr>
        <w:t>Sätte aluseks on direktiivi artikkel 10, mille kohaselt määravad liikmesriigid asutuse</w:t>
      </w:r>
      <w:r w:rsidR="008B19C4">
        <w:rPr>
          <w:rFonts w:asciiTheme="majorBidi" w:hAnsiTheme="majorBidi" w:cstheme="majorBidi"/>
          <w:sz w:val="24"/>
          <w:szCs w:val="24"/>
        </w:rPr>
        <w:t>d</w:t>
      </w:r>
      <w:r w:rsidR="00AE14AF" w:rsidRPr="00CC6CE5">
        <w:rPr>
          <w:rFonts w:asciiTheme="majorBidi" w:hAnsiTheme="majorBidi" w:cstheme="majorBidi"/>
          <w:sz w:val="24"/>
          <w:szCs w:val="24"/>
        </w:rPr>
        <w:t xml:space="preserve">, kes </w:t>
      </w:r>
      <w:r w:rsidR="008B19C4">
        <w:rPr>
          <w:rFonts w:asciiTheme="majorBidi" w:hAnsiTheme="majorBidi" w:cstheme="majorBidi"/>
          <w:sz w:val="24"/>
          <w:szCs w:val="24"/>
        </w:rPr>
        <w:t>edendavad</w:t>
      </w:r>
      <w:r w:rsidR="00AE14AF" w:rsidRPr="00CC6CE5">
        <w:rPr>
          <w:rFonts w:asciiTheme="majorBidi" w:hAnsiTheme="majorBidi" w:cstheme="majorBidi"/>
          <w:sz w:val="24"/>
          <w:szCs w:val="24"/>
        </w:rPr>
        <w:t xml:space="preserve"> ja </w:t>
      </w:r>
      <w:r w:rsidR="008B19C4">
        <w:rPr>
          <w:rFonts w:asciiTheme="majorBidi" w:hAnsiTheme="majorBidi" w:cstheme="majorBidi"/>
          <w:sz w:val="24"/>
          <w:szCs w:val="24"/>
        </w:rPr>
        <w:t xml:space="preserve">toetavad </w:t>
      </w:r>
      <w:r w:rsidR="00AE14AF" w:rsidRPr="00CC6CE5">
        <w:rPr>
          <w:rFonts w:asciiTheme="majorBidi" w:hAnsiTheme="majorBidi" w:cstheme="majorBidi"/>
          <w:sz w:val="24"/>
          <w:szCs w:val="24"/>
        </w:rPr>
        <w:t xml:space="preserve">soolist tasakaalu juhtorganites. </w:t>
      </w:r>
      <w:r w:rsidR="00206F00" w:rsidRPr="00CC6CE5">
        <w:rPr>
          <w:rFonts w:asciiTheme="majorBidi" w:hAnsiTheme="majorBidi" w:cstheme="majorBidi"/>
          <w:sz w:val="24"/>
          <w:szCs w:val="24"/>
        </w:rPr>
        <w:t>Direktiivi kohaselt</w:t>
      </w:r>
      <w:r w:rsidR="00AE14AF" w:rsidRPr="00CC6CE5">
        <w:rPr>
          <w:rFonts w:asciiTheme="majorBidi" w:hAnsiTheme="majorBidi" w:cstheme="majorBidi"/>
          <w:sz w:val="24"/>
          <w:szCs w:val="24"/>
        </w:rPr>
        <w:t xml:space="preserve"> võivad liikmesriigid </w:t>
      </w:r>
      <w:r w:rsidR="008B19C4">
        <w:rPr>
          <w:rFonts w:asciiTheme="majorBidi" w:hAnsiTheme="majorBidi" w:cstheme="majorBidi"/>
          <w:sz w:val="24"/>
          <w:szCs w:val="24"/>
        </w:rPr>
        <w:t>selliseks asutuseks</w:t>
      </w:r>
      <w:r w:rsidR="008B19C4" w:rsidRPr="00CC6CE5">
        <w:rPr>
          <w:rFonts w:asciiTheme="majorBidi" w:hAnsiTheme="majorBidi" w:cstheme="majorBidi"/>
          <w:sz w:val="24"/>
          <w:szCs w:val="24"/>
        </w:rPr>
        <w:t xml:space="preserve"> </w:t>
      </w:r>
      <w:r w:rsidR="00AE14AF" w:rsidRPr="00CC6CE5">
        <w:rPr>
          <w:rFonts w:asciiTheme="majorBidi" w:hAnsiTheme="majorBidi" w:cstheme="majorBidi"/>
          <w:sz w:val="24"/>
          <w:szCs w:val="24"/>
        </w:rPr>
        <w:t>määrata võrdõiguslikkuse küsimusega tegeleva asutuse, mille nad on määranud</w:t>
      </w:r>
      <w:r w:rsidR="00206F00" w:rsidRPr="00CC6CE5">
        <w:rPr>
          <w:rFonts w:asciiTheme="majorBidi" w:hAnsiTheme="majorBidi" w:cstheme="majorBidi"/>
          <w:sz w:val="24"/>
          <w:szCs w:val="24"/>
        </w:rPr>
        <w:t xml:space="preserve"> </w:t>
      </w:r>
      <w:r w:rsidR="00AE14AF" w:rsidRPr="00CC6CE5">
        <w:rPr>
          <w:rFonts w:asciiTheme="majorBidi" w:hAnsiTheme="majorBidi" w:cstheme="majorBidi"/>
          <w:sz w:val="24"/>
          <w:szCs w:val="24"/>
        </w:rPr>
        <w:t>Euroopa Parlamendi ja nõukogu direktiivi 2006/54/EÜ </w:t>
      </w:r>
      <w:hyperlink r:id="rId18" w:anchor="ntr13-L_2022315ET.01004401-E0013" w:history="1">
        <w:r w:rsidR="00AE14AF" w:rsidRPr="00CC6CE5">
          <w:rPr>
            <w:rFonts w:asciiTheme="majorBidi" w:hAnsiTheme="majorBidi" w:cstheme="majorBidi"/>
            <w:sz w:val="24"/>
            <w:szCs w:val="24"/>
          </w:rPr>
          <w:t>(13)</w:t>
        </w:r>
      </w:hyperlink>
      <w:r w:rsidR="00AE14AF" w:rsidRPr="00CC6CE5">
        <w:rPr>
          <w:rFonts w:asciiTheme="majorBidi" w:hAnsiTheme="majorBidi" w:cstheme="majorBidi"/>
          <w:sz w:val="24"/>
          <w:szCs w:val="24"/>
        </w:rPr>
        <w:t> artikli 20 kohaselt</w:t>
      </w:r>
      <w:r w:rsidR="008B19C4">
        <w:rPr>
          <w:rFonts w:asciiTheme="majorBidi" w:hAnsiTheme="majorBidi" w:cstheme="majorBidi"/>
          <w:sz w:val="24"/>
          <w:szCs w:val="24"/>
        </w:rPr>
        <w:t xml:space="preserve">. </w:t>
      </w:r>
      <w:r w:rsidR="00206F00" w:rsidRPr="00CC6CE5">
        <w:rPr>
          <w:rFonts w:asciiTheme="majorBidi" w:hAnsiTheme="majorBidi" w:cstheme="majorBidi"/>
          <w:sz w:val="24"/>
          <w:szCs w:val="24"/>
        </w:rPr>
        <w:t xml:space="preserve">Eestis on </w:t>
      </w:r>
      <w:r w:rsidR="008B19C4">
        <w:rPr>
          <w:rFonts w:asciiTheme="majorBidi" w:hAnsiTheme="majorBidi" w:cstheme="majorBidi"/>
          <w:sz w:val="24"/>
          <w:szCs w:val="24"/>
        </w:rPr>
        <w:t xml:space="preserve">selleks </w:t>
      </w:r>
      <w:r w:rsidR="00206F00" w:rsidRPr="00CC6CE5">
        <w:rPr>
          <w:rFonts w:asciiTheme="majorBidi" w:hAnsiTheme="majorBidi" w:cstheme="majorBidi"/>
          <w:sz w:val="24"/>
          <w:szCs w:val="24"/>
        </w:rPr>
        <w:t>soolise võrdõiguslikkuse ja võrdse kohtlemise volinik. Käesolevaga laiendatakse võrdse kohtlemise seaduse §-s 16 toodud voliniku pädevuste loendit ja lisatakse punkt 10, mille kohaselt volinik tulevikus edendab, analüüsib, seirab ja toetab soolist tasakaalu aktsiaemitentide nõukogudes ja juhatustes.</w:t>
      </w:r>
      <w:r w:rsidR="00D0611A" w:rsidRPr="00CC6CE5">
        <w:rPr>
          <w:rFonts w:asciiTheme="majorBidi" w:hAnsiTheme="majorBidi" w:cstheme="majorBidi"/>
          <w:sz w:val="24"/>
          <w:szCs w:val="24"/>
        </w:rPr>
        <w:t xml:space="preserve"> Eesmärgi täitmiseks võib volinik kasutada näiteks </w:t>
      </w:r>
      <w:proofErr w:type="spellStart"/>
      <w:r w:rsidR="00D0611A" w:rsidRPr="00CC6CE5">
        <w:rPr>
          <w:rFonts w:asciiTheme="majorBidi" w:hAnsiTheme="majorBidi" w:cstheme="majorBidi"/>
          <w:i/>
          <w:iCs/>
          <w:sz w:val="24"/>
          <w:szCs w:val="24"/>
        </w:rPr>
        <w:t>name</w:t>
      </w:r>
      <w:proofErr w:type="spellEnd"/>
      <w:r w:rsidR="00D0611A" w:rsidRPr="00CC6CE5">
        <w:rPr>
          <w:rFonts w:asciiTheme="majorBidi" w:hAnsiTheme="majorBidi" w:cstheme="majorBidi"/>
          <w:i/>
          <w:iCs/>
          <w:sz w:val="24"/>
          <w:szCs w:val="24"/>
        </w:rPr>
        <w:t xml:space="preserve"> and </w:t>
      </w:r>
      <w:proofErr w:type="spellStart"/>
      <w:r w:rsidR="00D0611A" w:rsidRPr="00CC6CE5">
        <w:rPr>
          <w:rFonts w:asciiTheme="majorBidi" w:hAnsiTheme="majorBidi" w:cstheme="majorBidi"/>
          <w:i/>
          <w:iCs/>
          <w:sz w:val="24"/>
          <w:szCs w:val="24"/>
        </w:rPr>
        <w:t>fame</w:t>
      </w:r>
      <w:proofErr w:type="spellEnd"/>
      <w:r w:rsidR="00D0611A" w:rsidRPr="00CC6CE5">
        <w:rPr>
          <w:rFonts w:asciiTheme="majorBidi" w:hAnsiTheme="majorBidi" w:cstheme="majorBidi"/>
          <w:sz w:val="24"/>
          <w:szCs w:val="24"/>
        </w:rPr>
        <w:t xml:space="preserve"> lähenemist, kus tuuakse positiivseid eeskujusid aktsiaemitentidest, kes täidavad endale võetud soolise võrdsuse eesmärke.</w:t>
      </w:r>
      <w:r w:rsidR="00D91DF8" w:rsidRPr="00CC6CE5">
        <w:rPr>
          <w:rFonts w:asciiTheme="majorBidi" w:hAnsiTheme="majorBidi" w:cstheme="majorBidi"/>
          <w:sz w:val="24"/>
          <w:szCs w:val="24"/>
        </w:rPr>
        <w:t xml:space="preserve"> Peale selle aitaksid teabekampaaniad ja parimate tavade jagamine märkimisväärselt kaasa kõigi aktsiaemitentide seas sellest küsimusest teadlikkuse suurendamisele ja </w:t>
      </w:r>
      <w:r w:rsidR="00B5071D" w:rsidRPr="00CC6CE5">
        <w:rPr>
          <w:rFonts w:asciiTheme="majorBidi" w:hAnsiTheme="majorBidi" w:cstheme="majorBidi"/>
          <w:sz w:val="24"/>
          <w:szCs w:val="24"/>
        </w:rPr>
        <w:t xml:space="preserve">julgustaksid </w:t>
      </w:r>
      <w:r w:rsidR="00D91DF8" w:rsidRPr="00CC6CE5">
        <w:rPr>
          <w:rFonts w:asciiTheme="majorBidi" w:hAnsiTheme="majorBidi" w:cstheme="majorBidi"/>
          <w:sz w:val="24"/>
          <w:szCs w:val="24"/>
        </w:rPr>
        <w:t xml:space="preserve">neid soolise tasakaalu saavutamisega tegelema. </w:t>
      </w:r>
    </w:p>
    <w:p w14:paraId="46D71D3B" w14:textId="77777777" w:rsidR="005941DC" w:rsidRDefault="005941DC" w:rsidP="007175AA">
      <w:pPr>
        <w:spacing w:after="0" w:line="276" w:lineRule="auto"/>
        <w:jc w:val="lowKashida"/>
        <w:rPr>
          <w:rFonts w:asciiTheme="majorBidi" w:hAnsiTheme="majorBidi" w:cstheme="majorBidi"/>
          <w:b/>
          <w:bCs/>
          <w:sz w:val="24"/>
          <w:szCs w:val="24"/>
        </w:rPr>
      </w:pPr>
    </w:p>
    <w:p w14:paraId="3DB573C8" w14:textId="4642F20E" w:rsidR="005941DC" w:rsidRDefault="005941DC" w:rsidP="007175AA">
      <w:pPr>
        <w:spacing w:after="0" w:line="276" w:lineRule="auto"/>
        <w:jc w:val="lowKashida"/>
        <w:rPr>
          <w:rFonts w:asciiTheme="majorBidi" w:hAnsiTheme="majorBidi" w:cstheme="majorBidi"/>
          <w:b/>
          <w:bCs/>
          <w:sz w:val="24"/>
          <w:szCs w:val="24"/>
        </w:rPr>
      </w:pPr>
      <w:r>
        <w:rPr>
          <w:rFonts w:asciiTheme="majorBidi" w:hAnsiTheme="majorBidi" w:cstheme="majorBidi"/>
          <w:b/>
          <w:bCs/>
          <w:sz w:val="24"/>
          <w:szCs w:val="24"/>
        </w:rPr>
        <w:t xml:space="preserve">Seaduse </w:t>
      </w:r>
      <w:r w:rsidRPr="005941DC">
        <w:rPr>
          <w:rFonts w:asciiTheme="majorBidi" w:hAnsiTheme="majorBidi" w:cstheme="majorBidi"/>
          <w:sz w:val="24"/>
          <w:szCs w:val="24"/>
        </w:rPr>
        <w:t>§ 16 punkt 10 tunnistatakse kehtetuks.</w:t>
      </w:r>
      <w:r>
        <w:rPr>
          <w:rFonts w:asciiTheme="majorBidi" w:hAnsiTheme="majorBidi" w:cstheme="majorBidi"/>
          <w:b/>
          <w:bCs/>
          <w:sz w:val="24"/>
          <w:szCs w:val="24"/>
        </w:rPr>
        <w:t xml:space="preserve"> </w:t>
      </w:r>
      <w:r>
        <w:rPr>
          <w:rFonts w:asciiTheme="majorBidi" w:hAnsiTheme="majorBidi" w:cstheme="majorBidi"/>
          <w:sz w:val="24"/>
          <w:szCs w:val="24"/>
          <w:shd w:val="clear" w:color="auto" w:fill="FFFFFF"/>
        </w:rPr>
        <w:t>Säte tuleneb direktiivi artiklist 14, mille kohaselt kaotab direktiiv kehtivuse 31. detsembril 2038. Seetõttu lisatakse ka eelnõusse säte, mis jõustub nimetatud kuupäeval ning millega tunnistatakse kehtetuks</w:t>
      </w:r>
      <w:r w:rsidR="0066329C">
        <w:rPr>
          <w:rFonts w:asciiTheme="majorBidi" w:hAnsiTheme="majorBidi" w:cstheme="majorBidi"/>
          <w:sz w:val="24"/>
          <w:szCs w:val="24"/>
          <w:shd w:val="clear" w:color="auto" w:fill="FFFFFF"/>
        </w:rPr>
        <w:t xml:space="preserve"> </w:t>
      </w:r>
      <w:proofErr w:type="spellStart"/>
      <w:r w:rsidR="0066329C">
        <w:rPr>
          <w:rFonts w:asciiTheme="majorBidi" w:hAnsiTheme="majorBidi" w:cstheme="majorBidi"/>
          <w:sz w:val="24"/>
          <w:szCs w:val="24"/>
          <w:shd w:val="clear" w:color="auto" w:fill="FFFFFF"/>
        </w:rPr>
        <w:t>VõrdKS</w:t>
      </w:r>
      <w:proofErr w:type="spellEnd"/>
      <w:r w:rsidR="0066329C">
        <w:rPr>
          <w:rFonts w:asciiTheme="majorBidi" w:hAnsiTheme="majorBidi" w:cstheme="majorBidi"/>
          <w:sz w:val="24"/>
          <w:szCs w:val="24"/>
          <w:shd w:val="clear" w:color="auto" w:fill="FFFFFF"/>
        </w:rPr>
        <w:t xml:space="preserve"> § 16 punkt 10.</w:t>
      </w:r>
    </w:p>
    <w:p w14:paraId="74C5700B" w14:textId="77777777" w:rsidR="005941DC" w:rsidRDefault="005941DC" w:rsidP="007175AA">
      <w:pPr>
        <w:spacing w:after="0" w:line="276" w:lineRule="auto"/>
        <w:jc w:val="lowKashida"/>
        <w:rPr>
          <w:rFonts w:asciiTheme="majorBidi" w:hAnsiTheme="majorBidi" w:cstheme="majorBidi"/>
          <w:b/>
          <w:bCs/>
          <w:sz w:val="24"/>
          <w:szCs w:val="24"/>
        </w:rPr>
      </w:pPr>
    </w:p>
    <w:p w14:paraId="6C0944CC" w14:textId="458941FD" w:rsidR="007175AA" w:rsidRDefault="007175AA" w:rsidP="007175AA">
      <w:pPr>
        <w:spacing w:after="0" w:line="276" w:lineRule="auto"/>
        <w:jc w:val="lowKashida"/>
        <w:rPr>
          <w:rFonts w:asciiTheme="majorBidi" w:hAnsiTheme="majorBidi" w:cstheme="majorBidi"/>
          <w:b/>
          <w:bCs/>
          <w:sz w:val="24"/>
          <w:szCs w:val="24"/>
        </w:rPr>
      </w:pPr>
      <w:r w:rsidRPr="00CC6CE5">
        <w:rPr>
          <w:rFonts w:asciiTheme="majorBidi" w:hAnsiTheme="majorBidi" w:cstheme="majorBidi"/>
          <w:b/>
          <w:bCs/>
          <w:sz w:val="24"/>
          <w:szCs w:val="24"/>
        </w:rPr>
        <w:t xml:space="preserve">Seaduse </w:t>
      </w:r>
      <w:r>
        <w:rPr>
          <w:rFonts w:asciiTheme="majorBidi" w:hAnsiTheme="majorBidi" w:cstheme="majorBidi"/>
          <w:b/>
          <w:bCs/>
          <w:sz w:val="24"/>
          <w:szCs w:val="24"/>
        </w:rPr>
        <w:t xml:space="preserve">normitehnilise märkuse täiendamine. </w:t>
      </w:r>
      <w:r w:rsidRPr="00DE6E10">
        <w:rPr>
          <w:rFonts w:asciiTheme="majorBidi" w:hAnsiTheme="majorBidi" w:cstheme="majorBidi"/>
          <w:sz w:val="24"/>
          <w:szCs w:val="24"/>
        </w:rPr>
        <w:t>Sellega lisatakse</w:t>
      </w:r>
      <w:r>
        <w:rPr>
          <w:rFonts w:asciiTheme="majorBidi" w:hAnsiTheme="majorBidi" w:cstheme="majorBidi"/>
          <w:b/>
          <w:bCs/>
          <w:sz w:val="24"/>
          <w:szCs w:val="24"/>
        </w:rPr>
        <w:t xml:space="preserve"> </w:t>
      </w:r>
      <w:r>
        <w:rPr>
          <w:rFonts w:asciiTheme="majorBidi" w:hAnsiTheme="majorBidi" w:cstheme="majorBidi"/>
          <w:sz w:val="24"/>
          <w:szCs w:val="24"/>
        </w:rPr>
        <w:t xml:space="preserve">võrdse kohtlemise seadusesse normitehniliste märkuste juurde viide direktiivile </w:t>
      </w:r>
      <w:r w:rsidRPr="009B0E4F">
        <w:rPr>
          <w:rFonts w:asciiTheme="majorBidi" w:hAnsiTheme="majorBidi" w:cstheme="majorBidi"/>
          <w:color w:val="333333"/>
          <w:sz w:val="24"/>
          <w:szCs w:val="24"/>
          <w:shd w:val="clear" w:color="auto" w:fill="FFFFFF"/>
        </w:rPr>
        <w:t>2022/2381</w:t>
      </w:r>
      <w:r>
        <w:rPr>
          <w:rFonts w:asciiTheme="majorBidi" w:hAnsiTheme="majorBidi" w:cstheme="majorBidi"/>
          <w:color w:val="333333"/>
          <w:sz w:val="24"/>
          <w:szCs w:val="24"/>
          <w:shd w:val="clear" w:color="auto" w:fill="FFFFFF"/>
        </w:rPr>
        <w:t>, mis on käesoleva eelnõu aluseks.</w:t>
      </w:r>
      <w:r>
        <w:rPr>
          <w:rFonts w:asciiTheme="majorBidi" w:hAnsiTheme="majorBidi" w:cstheme="majorBidi"/>
          <w:b/>
          <w:bCs/>
          <w:sz w:val="24"/>
          <w:szCs w:val="24"/>
        </w:rPr>
        <w:t xml:space="preserve"> </w:t>
      </w:r>
    </w:p>
    <w:p w14:paraId="1B7E9B20" w14:textId="77777777" w:rsidR="00331D7A" w:rsidRDefault="00331D7A" w:rsidP="00331D7A">
      <w:pPr>
        <w:spacing w:after="0" w:line="276" w:lineRule="auto"/>
        <w:jc w:val="lowKashida"/>
        <w:rPr>
          <w:rFonts w:asciiTheme="majorBidi" w:hAnsiTheme="majorBidi" w:cstheme="majorBidi"/>
          <w:b/>
          <w:bCs/>
          <w:sz w:val="24"/>
          <w:szCs w:val="24"/>
        </w:rPr>
      </w:pPr>
    </w:p>
    <w:p w14:paraId="2C04898C" w14:textId="451D98E0" w:rsidR="00331D7A" w:rsidRPr="00FE561F" w:rsidRDefault="00331D7A" w:rsidP="00331D7A">
      <w:pPr>
        <w:spacing w:after="0" w:line="276" w:lineRule="auto"/>
        <w:jc w:val="lowKashida"/>
        <w:rPr>
          <w:rFonts w:asciiTheme="majorBidi" w:eastAsia="Times New Roman" w:hAnsiTheme="majorBidi" w:cstheme="majorBidi"/>
          <w:kern w:val="0"/>
          <w:sz w:val="24"/>
          <w:szCs w:val="24"/>
          <w:lang w:eastAsia="et-EE"/>
          <w14:ligatures w14:val="none"/>
        </w:rPr>
      </w:pPr>
      <w:r w:rsidRPr="00CC6CE5">
        <w:rPr>
          <w:rFonts w:asciiTheme="majorBidi" w:hAnsiTheme="majorBidi" w:cstheme="majorBidi"/>
          <w:b/>
          <w:bCs/>
          <w:sz w:val="24"/>
          <w:szCs w:val="24"/>
        </w:rPr>
        <w:t xml:space="preserve">Seaduse </w:t>
      </w:r>
      <w:r>
        <w:rPr>
          <w:rFonts w:asciiTheme="majorBidi" w:hAnsiTheme="majorBidi" w:cstheme="majorBidi"/>
          <w:b/>
          <w:bCs/>
          <w:sz w:val="24"/>
          <w:szCs w:val="24"/>
        </w:rPr>
        <w:t xml:space="preserve">normitehnilise märkuse muutmine. </w:t>
      </w:r>
      <w:r>
        <w:rPr>
          <w:rFonts w:asciiTheme="majorBidi" w:hAnsiTheme="majorBidi" w:cstheme="majorBidi"/>
          <w:sz w:val="24"/>
          <w:szCs w:val="24"/>
        </w:rPr>
        <w:t>Kuna artiklist 14 tulenevad tunnistatakse 2038. aasta 31. detsembril direktiivi 2022/2381 sätted kehtetuks, siis jäetakse normitehnilistest märkustest välja ka vastav tekstiosa.</w:t>
      </w:r>
    </w:p>
    <w:p w14:paraId="22DDA4B5" w14:textId="77777777" w:rsidR="00331D7A" w:rsidRPr="00CC6CE5" w:rsidRDefault="00331D7A" w:rsidP="007175AA">
      <w:pPr>
        <w:spacing w:after="0" w:line="276" w:lineRule="auto"/>
        <w:jc w:val="lowKashida"/>
        <w:rPr>
          <w:rFonts w:asciiTheme="majorBidi" w:eastAsia="Times New Roman" w:hAnsiTheme="majorBidi" w:cstheme="majorBidi"/>
          <w:kern w:val="0"/>
          <w:sz w:val="24"/>
          <w:szCs w:val="24"/>
          <w:lang w:eastAsia="et-EE"/>
          <w14:ligatures w14:val="none"/>
        </w:rPr>
      </w:pPr>
    </w:p>
    <w:p w14:paraId="4D140C5E" w14:textId="77777777" w:rsidR="000225C9" w:rsidRDefault="000225C9" w:rsidP="007175AA">
      <w:pPr>
        <w:spacing w:after="0" w:line="276" w:lineRule="auto"/>
        <w:jc w:val="lowKashida"/>
        <w:rPr>
          <w:rFonts w:asciiTheme="majorBidi" w:hAnsiTheme="majorBidi" w:cstheme="majorBidi"/>
          <w:b/>
          <w:bCs/>
          <w:sz w:val="24"/>
          <w:szCs w:val="24"/>
        </w:rPr>
      </w:pPr>
    </w:p>
    <w:p w14:paraId="130C0B5A" w14:textId="7B10F5D2" w:rsidR="000225C9" w:rsidRPr="00695F33" w:rsidRDefault="000225C9" w:rsidP="00695F33">
      <w:pPr>
        <w:pStyle w:val="Loendilik"/>
        <w:numPr>
          <w:ilvl w:val="1"/>
          <w:numId w:val="1"/>
        </w:numPr>
        <w:spacing w:after="0" w:line="276" w:lineRule="auto"/>
        <w:rPr>
          <w:rFonts w:asciiTheme="majorBidi" w:hAnsiTheme="majorBidi" w:cstheme="majorBidi"/>
          <w:b/>
          <w:bCs/>
          <w:sz w:val="24"/>
          <w:szCs w:val="24"/>
        </w:rPr>
      </w:pPr>
      <w:r w:rsidRPr="00695F33">
        <w:rPr>
          <w:rFonts w:asciiTheme="majorBidi" w:hAnsiTheme="majorBidi" w:cstheme="majorBidi"/>
          <w:b/>
          <w:bCs/>
          <w:sz w:val="24"/>
          <w:szCs w:val="24"/>
        </w:rPr>
        <w:t>Seaduse jõustumine</w:t>
      </w:r>
    </w:p>
    <w:p w14:paraId="7F022364" w14:textId="41837EBF" w:rsidR="000225C9" w:rsidRDefault="000225C9" w:rsidP="000225C9">
      <w:pPr>
        <w:spacing w:after="0" w:line="276" w:lineRule="auto"/>
        <w:jc w:val="lowKashida"/>
        <w:rPr>
          <w:rFonts w:asciiTheme="majorBidi" w:eastAsia="Times New Roman" w:hAnsiTheme="majorBidi" w:cstheme="majorBidi"/>
          <w:kern w:val="0"/>
          <w:sz w:val="24"/>
          <w:szCs w:val="24"/>
          <w:lang w:eastAsia="et-EE"/>
          <w14:ligatures w14:val="none"/>
        </w:rPr>
      </w:pPr>
      <w:r w:rsidRPr="007505D0">
        <w:rPr>
          <w:rFonts w:asciiTheme="majorBidi" w:eastAsia="Times New Roman" w:hAnsiTheme="majorBidi" w:cstheme="majorBidi"/>
          <w:b/>
          <w:bCs/>
          <w:kern w:val="0"/>
          <w:sz w:val="24"/>
          <w:szCs w:val="24"/>
          <w:lang w:eastAsia="et-EE"/>
          <w14:ligatures w14:val="none"/>
        </w:rPr>
        <w:t>Lõike 1</w:t>
      </w:r>
      <w:r>
        <w:rPr>
          <w:rFonts w:asciiTheme="majorBidi" w:eastAsia="Times New Roman" w:hAnsiTheme="majorBidi" w:cstheme="majorBidi"/>
          <w:kern w:val="0"/>
          <w:sz w:val="24"/>
          <w:szCs w:val="24"/>
          <w:lang w:eastAsia="et-EE"/>
          <w14:ligatures w14:val="none"/>
        </w:rPr>
        <w:t xml:space="preserve"> kohaselt jõustub käesolev seadus 2024. aasta 28. detsembril.</w:t>
      </w:r>
    </w:p>
    <w:p w14:paraId="3C2CE4BE" w14:textId="77777777" w:rsidR="00331D7A" w:rsidRDefault="00331D7A" w:rsidP="000225C9">
      <w:pPr>
        <w:spacing w:after="0" w:line="276" w:lineRule="auto"/>
        <w:jc w:val="lowKashida"/>
        <w:rPr>
          <w:rFonts w:asciiTheme="majorBidi" w:eastAsia="Times New Roman" w:hAnsiTheme="majorBidi" w:cstheme="majorBidi"/>
          <w:kern w:val="0"/>
          <w:sz w:val="24"/>
          <w:szCs w:val="24"/>
          <w:lang w:eastAsia="et-EE"/>
          <w14:ligatures w14:val="none"/>
        </w:rPr>
      </w:pPr>
    </w:p>
    <w:p w14:paraId="3E5DE660" w14:textId="77777777" w:rsidR="00515345" w:rsidRPr="006F3139" w:rsidRDefault="000225C9" w:rsidP="00515345">
      <w:pPr>
        <w:spacing w:after="0" w:line="240" w:lineRule="auto"/>
        <w:jc w:val="lowKashida"/>
        <w:rPr>
          <w:rFonts w:asciiTheme="majorBidi" w:eastAsia="Times New Roman" w:hAnsiTheme="majorBidi" w:cstheme="majorBidi"/>
          <w:vanish/>
          <w:kern w:val="0"/>
          <w:sz w:val="24"/>
          <w:szCs w:val="24"/>
          <w:lang w:eastAsia="et-EE"/>
          <w:specVanish/>
          <w14:ligatures w14:val="none"/>
        </w:rPr>
      </w:pPr>
      <w:r w:rsidRPr="006F3139">
        <w:rPr>
          <w:rFonts w:asciiTheme="majorBidi" w:eastAsia="Times New Roman" w:hAnsiTheme="majorBidi" w:cstheme="majorBidi"/>
          <w:b/>
          <w:bCs/>
          <w:kern w:val="0"/>
          <w:sz w:val="24"/>
          <w:szCs w:val="24"/>
          <w:lang w:eastAsia="et-EE"/>
          <w14:ligatures w14:val="none"/>
        </w:rPr>
        <w:t>Lõikes 2</w:t>
      </w:r>
      <w:r w:rsidRPr="006F3139">
        <w:rPr>
          <w:rFonts w:asciiTheme="majorBidi" w:eastAsia="Times New Roman" w:hAnsiTheme="majorBidi" w:cstheme="majorBidi"/>
          <w:kern w:val="0"/>
          <w:sz w:val="24"/>
          <w:szCs w:val="24"/>
          <w:lang w:eastAsia="et-EE"/>
          <w14:ligatures w14:val="none"/>
        </w:rPr>
        <w:t xml:space="preserve"> täpsustatakse, et käesoleva </w:t>
      </w:r>
      <w:r w:rsidR="00331D7A" w:rsidRPr="006F3139">
        <w:rPr>
          <w:rFonts w:asciiTheme="majorBidi" w:eastAsia="Times New Roman" w:hAnsiTheme="majorBidi" w:cstheme="majorBidi"/>
          <w:kern w:val="0"/>
          <w:sz w:val="24"/>
          <w:szCs w:val="24"/>
          <w:lang w:eastAsia="et-EE"/>
          <w14:ligatures w14:val="none"/>
        </w:rPr>
        <w:t xml:space="preserve">seaduse </w:t>
      </w:r>
      <w:bookmarkStart w:id="11" w:name="_Hlk175592195"/>
      <w:r w:rsidR="00515345" w:rsidRPr="00FE492E">
        <w:rPr>
          <w:rFonts w:asciiTheme="majorBidi" w:eastAsia="Times New Roman" w:hAnsiTheme="majorBidi" w:cstheme="majorBidi"/>
          <w:kern w:val="0"/>
          <w:sz w:val="24"/>
          <w:szCs w:val="24"/>
          <w:lang w:eastAsia="et-EE"/>
          <w14:ligatures w14:val="none"/>
        </w:rPr>
        <w:t>§ 1 punktid 2, 4, 7, 10 ja 12, § 2 punktid 2 ja 4 ning § 3 punktid 2 ja 4</w:t>
      </w:r>
      <w:bookmarkEnd w:id="11"/>
      <w:r w:rsidR="00515345" w:rsidRPr="00FE492E">
        <w:rPr>
          <w:rFonts w:asciiTheme="majorBidi" w:eastAsia="Times New Roman" w:hAnsiTheme="majorBidi" w:cstheme="majorBidi"/>
          <w:kern w:val="0"/>
          <w:sz w:val="24"/>
          <w:szCs w:val="24"/>
          <w:lang w:eastAsia="et-EE"/>
          <w14:ligatures w14:val="none"/>
        </w:rPr>
        <w:t xml:space="preserve"> jõustuvad 2038. aasta 31. detsembril.</w:t>
      </w:r>
    </w:p>
    <w:p w14:paraId="47A0D01C" w14:textId="75AE20A9" w:rsidR="00331D7A" w:rsidRPr="006F3139" w:rsidRDefault="00515345" w:rsidP="00515345">
      <w:pPr>
        <w:spacing w:after="0" w:line="276" w:lineRule="auto"/>
        <w:jc w:val="lowKashida"/>
        <w:rPr>
          <w:rFonts w:asciiTheme="majorBidi" w:eastAsia="Times New Roman" w:hAnsiTheme="majorBidi" w:cstheme="majorBidi"/>
          <w:vanish/>
          <w:kern w:val="0"/>
          <w:sz w:val="24"/>
          <w:szCs w:val="24"/>
          <w:lang w:eastAsia="et-EE"/>
          <w:specVanish/>
          <w14:ligatures w14:val="none"/>
        </w:rPr>
      </w:pPr>
      <w:r w:rsidRPr="006F3139">
        <w:rPr>
          <w:rFonts w:asciiTheme="majorBidi" w:eastAsia="Times New Roman" w:hAnsiTheme="majorBidi" w:cstheme="majorBidi"/>
          <w:kern w:val="0"/>
          <w:sz w:val="24"/>
          <w:szCs w:val="24"/>
          <w:lang w:eastAsia="et-EE"/>
          <w14:ligatures w14:val="none"/>
        </w:rPr>
        <w:t xml:space="preserve"> </w:t>
      </w:r>
    </w:p>
    <w:p w14:paraId="7F5CA992" w14:textId="7C70FE0C" w:rsidR="00331D7A" w:rsidRDefault="00331D7A" w:rsidP="00331D7A">
      <w:pPr>
        <w:spacing w:after="0" w:line="276" w:lineRule="auto"/>
        <w:jc w:val="lowKashida"/>
        <w:rPr>
          <w:rFonts w:asciiTheme="majorBidi" w:eastAsia="Times New Roman" w:hAnsiTheme="majorBidi" w:cstheme="majorBidi"/>
          <w:kern w:val="0"/>
          <w:sz w:val="24"/>
          <w:szCs w:val="24"/>
          <w:lang w:eastAsia="et-EE"/>
          <w14:ligatures w14:val="none"/>
        </w:rPr>
      </w:pPr>
      <w:r w:rsidRPr="006F3139">
        <w:rPr>
          <w:rFonts w:asciiTheme="majorBidi" w:eastAsia="Times New Roman" w:hAnsiTheme="majorBidi" w:cstheme="majorBidi"/>
          <w:kern w:val="0"/>
          <w:sz w:val="24"/>
          <w:szCs w:val="24"/>
          <w:lang w:eastAsia="et-EE"/>
          <w14:ligatures w14:val="none"/>
        </w:rPr>
        <w:t xml:space="preserve"> Lõike aluseks on direktiivi 2022/2381 artikkel 14, mille kohaselt tunnistatakse direktiiv 2038. aasta 31. detsembril kehtetuks. Sellest tulenevalt tunnistatakse kehtetuks ka direktiivist tulenevad eelnõuga riigisisesesse õigusesse lisatavad sätted. </w:t>
      </w:r>
    </w:p>
    <w:p w14:paraId="2A897F89" w14:textId="6AB7FCF3" w:rsidR="000225C9" w:rsidRPr="007505D0" w:rsidRDefault="000225C9" w:rsidP="000225C9">
      <w:pPr>
        <w:spacing w:after="0" w:line="276" w:lineRule="auto"/>
        <w:jc w:val="lowKashida"/>
        <w:rPr>
          <w:rFonts w:asciiTheme="majorBidi" w:eastAsia="Times New Roman" w:hAnsiTheme="majorBidi" w:cstheme="majorBidi"/>
          <w:kern w:val="0"/>
          <w:sz w:val="24"/>
          <w:szCs w:val="24"/>
          <w:lang w:eastAsia="et-EE"/>
          <w14:ligatures w14:val="none"/>
        </w:rPr>
      </w:pPr>
    </w:p>
    <w:p w14:paraId="07539570" w14:textId="274DF148" w:rsidR="00AE14AF" w:rsidRPr="00CC6CE5" w:rsidRDefault="00AE14AF" w:rsidP="00CD4399">
      <w:pPr>
        <w:spacing w:after="0" w:line="276" w:lineRule="auto"/>
        <w:rPr>
          <w:rFonts w:asciiTheme="majorBidi" w:hAnsiTheme="majorBidi" w:cstheme="majorBidi"/>
          <w:sz w:val="24"/>
          <w:szCs w:val="24"/>
        </w:rPr>
      </w:pPr>
    </w:p>
    <w:p w14:paraId="021E2557" w14:textId="18EC57B7" w:rsidR="009615A7" w:rsidRPr="00CC6CE5" w:rsidRDefault="00553EA8" w:rsidP="00553EA8">
      <w:pPr>
        <w:pStyle w:val="Loendilik"/>
        <w:numPr>
          <w:ilvl w:val="0"/>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MUUDATUSTE KOOSKÕLA PÕHISEADUSEGA</w:t>
      </w:r>
    </w:p>
    <w:p w14:paraId="1F1FE0E8" w14:textId="0B1DC94D" w:rsidR="00B012C0" w:rsidRDefault="00E30CFB" w:rsidP="00CD4399">
      <w:pPr>
        <w:spacing w:after="0" w:line="276" w:lineRule="auto"/>
        <w:jc w:val="both"/>
        <w:rPr>
          <w:rFonts w:asciiTheme="majorBidi" w:hAnsiTheme="majorBidi" w:cstheme="majorBidi"/>
          <w:sz w:val="24"/>
          <w:szCs w:val="24"/>
        </w:rPr>
      </w:pPr>
      <w:r w:rsidRPr="00CC6CE5">
        <w:rPr>
          <w:rFonts w:asciiTheme="majorBidi" w:hAnsiTheme="majorBidi" w:cstheme="majorBidi"/>
          <w:sz w:val="24"/>
          <w:szCs w:val="24"/>
        </w:rPr>
        <w:t>VPTS-</w:t>
      </w:r>
      <w:proofErr w:type="spellStart"/>
      <w:r w:rsidRPr="00CC6CE5">
        <w:rPr>
          <w:rFonts w:asciiTheme="majorBidi" w:hAnsiTheme="majorBidi" w:cstheme="majorBidi"/>
          <w:sz w:val="24"/>
          <w:szCs w:val="24"/>
        </w:rPr>
        <w:t>is</w:t>
      </w:r>
      <w:proofErr w:type="spellEnd"/>
      <w:r w:rsidRPr="00CC6CE5">
        <w:rPr>
          <w:rFonts w:asciiTheme="majorBidi" w:hAnsiTheme="majorBidi" w:cstheme="majorBidi"/>
          <w:sz w:val="24"/>
          <w:szCs w:val="24"/>
        </w:rPr>
        <w:t xml:space="preserve"> ette</w:t>
      </w:r>
      <w:r w:rsidR="00041EA8">
        <w:rPr>
          <w:rFonts w:asciiTheme="majorBidi" w:hAnsiTheme="majorBidi" w:cstheme="majorBidi"/>
          <w:sz w:val="24"/>
          <w:szCs w:val="24"/>
        </w:rPr>
        <w:t xml:space="preserve"> </w:t>
      </w:r>
      <w:r w:rsidRPr="00CC6CE5">
        <w:rPr>
          <w:rFonts w:asciiTheme="majorBidi" w:hAnsiTheme="majorBidi" w:cstheme="majorBidi"/>
          <w:sz w:val="24"/>
          <w:szCs w:val="24"/>
        </w:rPr>
        <w:t xml:space="preserve">nähtud </w:t>
      </w:r>
      <w:r w:rsidR="00A80AEE" w:rsidRPr="00CC6CE5">
        <w:rPr>
          <w:rFonts w:asciiTheme="majorBidi" w:hAnsiTheme="majorBidi" w:cstheme="majorBidi"/>
          <w:sz w:val="24"/>
          <w:szCs w:val="24"/>
        </w:rPr>
        <w:t xml:space="preserve">muudatustel on puutumus </w:t>
      </w:r>
      <w:r w:rsidR="00B27F99" w:rsidRPr="00CC6CE5">
        <w:rPr>
          <w:rFonts w:asciiTheme="majorBidi" w:hAnsiTheme="majorBidi" w:cstheme="majorBidi"/>
          <w:sz w:val="24"/>
          <w:szCs w:val="24"/>
        </w:rPr>
        <w:t xml:space="preserve">eelkõige </w:t>
      </w:r>
      <w:r w:rsidR="00B012C0">
        <w:rPr>
          <w:rFonts w:asciiTheme="majorBidi" w:hAnsiTheme="majorBidi" w:cstheme="majorBidi"/>
          <w:sz w:val="24"/>
          <w:szCs w:val="24"/>
        </w:rPr>
        <w:t xml:space="preserve">mitme </w:t>
      </w:r>
      <w:r w:rsidR="000C037C">
        <w:rPr>
          <w:rFonts w:asciiTheme="majorBidi" w:hAnsiTheme="majorBidi" w:cstheme="majorBidi"/>
          <w:sz w:val="24"/>
          <w:szCs w:val="24"/>
        </w:rPr>
        <w:t>p</w:t>
      </w:r>
      <w:r w:rsidR="00B27F99" w:rsidRPr="00CC6CE5">
        <w:rPr>
          <w:rFonts w:asciiTheme="majorBidi" w:hAnsiTheme="majorBidi" w:cstheme="majorBidi"/>
          <w:sz w:val="24"/>
          <w:szCs w:val="24"/>
        </w:rPr>
        <w:t>õhiseaduse</w:t>
      </w:r>
      <w:r w:rsidR="00B012C0">
        <w:rPr>
          <w:rFonts w:asciiTheme="majorBidi" w:hAnsiTheme="majorBidi" w:cstheme="majorBidi"/>
          <w:sz w:val="24"/>
          <w:szCs w:val="24"/>
        </w:rPr>
        <w:t>sättega</w:t>
      </w:r>
      <w:r w:rsidR="00B27F99" w:rsidRPr="00CC6CE5">
        <w:rPr>
          <w:rFonts w:asciiTheme="majorBidi" w:hAnsiTheme="majorBidi" w:cstheme="majorBidi"/>
          <w:sz w:val="24"/>
          <w:szCs w:val="24"/>
        </w:rPr>
        <w:t xml:space="preserve">. </w:t>
      </w:r>
    </w:p>
    <w:p w14:paraId="09D50077" w14:textId="77777777" w:rsidR="00CB6DF3" w:rsidRDefault="00CB6DF3" w:rsidP="00CD4399">
      <w:pPr>
        <w:spacing w:after="0" w:line="276" w:lineRule="auto"/>
        <w:jc w:val="both"/>
        <w:rPr>
          <w:rFonts w:asciiTheme="majorBidi" w:hAnsiTheme="majorBidi" w:cstheme="majorBidi"/>
          <w:sz w:val="24"/>
          <w:szCs w:val="24"/>
        </w:rPr>
      </w:pPr>
    </w:p>
    <w:p w14:paraId="3DA3FA56" w14:textId="6D304563" w:rsidR="00173DE0" w:rsidRPr="00CC6CE5" w:rsidRDefault="00B27F99" w:rsidP="00CD4399">
      <w:pPr>
        <w:spacing w:after="0" w:line="276" w:lineRule="auto"/>
        <w:jc w:val="both"/>
        <w:rPr>
          <w:rFonts w:asciiTheme="majorBidi" w:hAnsiTheme="majorBidi" w:cstheme="majorBidi"/>
          <w:sz w:val="24"/>
          <w:szCs w:val="24"/>
        </w:rPr>
      </w:pPr>
      <w:r w:rsidRPr="00CC6CE5">
        <w:rPr>
          <w:rFonts w:asciiTheme="majorBidi" w:hAnsiTheme="majorBidi" w:cstheme="majorBidi"/>
          <w:sz w:val="24"/>
          <w:szCs w:val="24"/>
        </w:rPr>
        <w:t xml:space="preserve">VPTS-i lisatavad ajutised positiivsed meetmed puutuvad </w:t>
      </w:r>
      <w:r w:rsidR="000C037C">
        <w:rPr>
          <w:rFonts w:asciiTheme="majorBidi" w:hAnsiTheme="majorBidi" w:cstheme="majorBidi"/>
          <w:sz w:val="24"/>
          <w:szCs w:val="24"/>
        </w:rPr>
        <w:t>p</w:t>
      </w:r>
      <w:r w:rsidR="00B72EB9" w:rsidRPr="00CC6CE5">
        <w:rPr>
          <w:rFonts w:asciiTheme="majorBidi" w:hAnsiTheme="majorBidi" w:cstheme="majorBidi"/>
          <w:sz w:val="24"/>
          <w:szCs w:val="24"/>
        </w:rPr>
        <w:t>õhiseaduse § 12 kaitsealasse</w:t>
      </w:r>
      <w:r w:rsidR="00A417CD" w:rsidRPr="00CC6CE5">
        <w:rPr>
          <w:rFonts w:asciiTheme="majorBidi" w:hAnsiTheme="majorBidi" w:cstheme="majorBidi"/>
          <w:sz w:val="24"/>
          <w:szCs w:val="24"/>
        </w:rPr>
        <w:t>, mis näeb ette diskrimineerimise keelu ja sätestab, et seaduse ees</w:t>
      </w:r>
      <w:r w:rsidR="00A80AEE" w:rsidRPr="00CC6CE5">
        <w:rPr>
          <w:rFonts w:asciiTheme="majorBidi" w:hAnsiTheme="majorBidi" w:cstheme="majorBidi"/>
          <w:sz w:val="24"/>
          <w:szCs w:val="24"/>
        </w:rPr>
        <w:t xml:space="preserve"> on kõik</w:t>
      </w:r>
      <w:r w:rsidR="00A417CD" w:rsidRPr="00CC6CE5">
        <w:rPr>
          <w:rFonts w:asciiTheme="majorBidi" w:hAnsiTheme="majorBidi" w:cstheme="majorBidi"/>
          <w:sz w:val="24"/>
          <w:szCs w:val="24"/>
        </w:rPr>
        <w:t xml:space="preserve"> võrdsed. </w:t>
      </w:r>
      <w:r w:rsidRPr="00CC6CE5">
        <w:rPr>
          <w:rFonts w:asciiTheme="majorBidi" w:hAnsiTheme="majorBidi" w:cstheme="majorBidi"/>
          <w:sz w:val="24"/>
          <w:szCs w:val="24"/>
        </w:rPr>
        <w:t xml:space="preserve">Põhiseaduse kohaselt </w:t>
      </w:r>
      <w:r w:rsidR="00A417CD" w:rsidRPr="00CC6CE5">
        <w:rPr>
          <w:rFonts w:asciiTheme="majorBidi" w:hAnsiTheme="majorBidi" w:cstheme="majorBidi"/>
          <w:sz w:val="24"/>
          <w:szCs w:val="24"/>
        </w:rPr>
        <w:t xml:space="preserve">ei tohi </w:t>
      </w:r>
      <w:r w:rsidRPr="00CC6CE5">
        <w:rPr>
          <w:rFonts w:asciiTheme="majorBidi" w:hAnsiTheme="majorBidi" w:cstheme="majorBidi"/>
          <w:sz w:val="24"/>
          <w:szCs w:val="24"/>
        </w:rPr>
        <w:t xml:space="preserve">kedagi </w:t>
      </w:r>
      <w:r w:rsidR="00A417CD" w:rsidRPr="00CC6CE5">
        <w:rPr>
          <w:rFonts w:asciiTheme="majorBidi" w:hAnsiTheme="majorBidi" w:cstheme="majorBidi"/>
          <w:sz w:val="24"/>
          <w:szCs w:val="24"/>
        </w:rPr>
        <w:t>diskrimineerida</w:t>
      </w:r>
      <w:r w:rsidRPr="00CC6CE5">
        <w:rPr>
          <w:rFonts w:asciiTheme="majorBidi" w:hAnsiTheme="majorBidi" w:cstheme="majorBidi"/>
          <w:sz w:val="24"/>
          <w:szCs w:val="24"/>
        </w:rPr>
        <w:t xml:space="preserve"> muu</w:t>
      </w:r>
      <w:r w:rsidR="000C037C">
        <w:rPr>
          <w:rFonts w:asciiTheme="majorBidi" w:hAnsiTheme="majorBidi" w:cstheme="majorBidi"/>
          <w:sz w:val="24"/>
          <w:szCs w:val="24"/>
        </w:rPr>
        <w:t xml:space="preserve"> </w:t>
      </w:r>
      <w:r w:rsidRPr="00CC6CE5">
        <w:rPr>
          <w:rFonts w:asciiTheme="majorBidi" w:hAnsiTheme="majorBidi" w:cstheme="majorBidi"/>
          <w:sz w:val="24"/>
          <w:szCs w:val="24"/>
        </w:rPr>
        <w:t>hulgas</w:t>
      </w:r>
      <w:r w:rsidR="00A417CD" w:rsidRPr="00CC6CE5">
        <w:rPr>
          <w:rFonts w:asciiTheme="majorBidi" w:hAnsiTheme="majorBidi" w:cstheme="majorBidi"/>
          <w:sz w:val="24"/>
          <w:szCs w:val="24"/>
        </w:rPr>
        <w:t xml:space="preserve"> soo</w:t>
      </w:r>
      <w:r w:rsidRPr="00CC6CE5">
        <w:rPr>
          <w:rFonts w:asciiTheme="majorBidi" w:hAnsiTheme="majorBidi" w:cstheme="majorBidi"/>
          <w:sz w:val="24"/>
          <w:szCs w:val="24"/>
        </w:rPr>
        <w:t xml:space="preserve">, </w:t>
      </w:r>
      <w:r w:rsidR="00A417CD" w:rsidRPr="00CC6CE5">
        <w:rPr>
          <w:rFonts w:asciiTheme="majorBidi" w:hAnsiTheme="majorBidi" w:cstheme="majorBidi"/>
          <w:sz w:val="24"/>
          <w:szCs w:val="24"/>
        </w:rPr>
        <w:t>varalise ja sotsiaalse seisundi või muude asjaolude tõttu</w:t>
      </w:r>
      <w:r w:rsidR="00B72EB9" w:rsidRPr="00CC6CE5">
        <w:rPr>
          <w:rFonts w:asciiTheme="majorBidi" w:hAnsiTheme="majorBidi" w:cstheme="majorBidi"/>
          <w:sz w:val="24"/>
          <w:szCs w:val="24"/>
        </w:rPr>
        <w:t xml:space="preserve">. </w:t>
      </w:r>
      <w:r w:rsidR="00173DE0" w:rsidRPr="00CC6CE5">
        <w:rPr>
          <w:rFonts w:asciiTheme="majorBidi" w:hAnsiTheme="majorBidi" w:cstheme="majorBidi"/>
          <w:sz w:val="24"/>
          <w:szCs w:val="24"/>
        </w:rPr>
        <w:t xml:space="preserve">Samas tasub märkimist, et </w:t>
      </w:r>
      <w:r w:rsidR="0006181A" w:rsidRPr="00041EA8">
        <w:rPr>
          <w:rFonts w:asciiTheme="majorBidi" w:hAnsiTheme="majorBidi" w:cstheme="majorBidi"/>
          <w:sz w:val="24"/>
          <w:szCs w:val="24"/>
        </w:rPr>
        <w:t xml:space="preserve">Euroopa Liidu põhiõiguste harta artikli 23 </w:t>
      </w:r>
      <w:r w:rsidR="0006181A">
        <w:rPr>
          <w:rFonts w:asciiTheme="majorBidi" w:hAnsiTheme="majorBidi" w:cstheme="majorBidi"/>
          <w:sz w:val="24"/>
          <w:szCs w:val="24"/>
        </w:rPr>
        <w:t xml:space="preserve">kohaselt tuleb </w:t>
      </w:r>
      <w:r w:rsidR="0006181A" w:rsidRPr="00041EA8">
        <w:rPr>
          <w:rFonts w:asciiTheme="majorBidi" w:hAnsiTheme="majorBidi" w:cstheme="majorBidi"/>
          <w:sz w:val="24"/>
          <w:szCs w:val="24"/>
        </w:rPr>
        <w:t>naiste ja meeste võrdõiguslikkus tagada kõikides valdkondades ning et võrdõiguslikkuse põhimõte ei takista säilitamast või võtmast meetmeid, mis annavad alaesindatud soole erilisi eeliseid.</w:t>
      </w:r>
      <w:r w:rsidR="0006181A">
        <w:rPr>
          <w:rFonts w:asciiTheme="majorBidi" w:hAnsiTheme="majorBidi" w:cstheme="majorBidi"/>
          <w:sz w:val="24"/>
          <w:szCs w:val="24"/>
        </w:rPr>
        <w:t xml:space="preserve"> Ka </w:t>
      </w:r>
      <w:proofErr w:type="spellStart"/>
      <w:r w:rsidR="00173DE0" w:rsidRPr="00CC6CE5">
        <w:rPr>
          <w:rFonts w:asciiTheme="majorBidi" w:hAnsiTheme="majorBidi" w:cstheme="majorBidi"/>
          <w:sz w:val="24"/>
          <w:szCs w:val="24"/>
        </w:rPr>
        <w:t>SovS</w:t>
      </w:r>
      <w:proofErr w:type="spellEnd"/>
      <w:r w:rsidR="00173DE0" w:rsidRPr="00CC6CE5">
        <w:rPr>
          <w:rFonts w:asciiTheme="majorBidi" w:hAnsiTheme="majorBidi" w:cstheme="majorBidi"/>
          <w:sz w:val="24"/>
          <w:szCs w:val="24"/>
        </w:rPr>
        <w:t xml:space="preserve"> § 5 lõik</w:t>
      </w:r>
      <w:r w:rsidR="000C037C">
        <w:rPr>
          <w:rFonts w:asciiTheme="majorBidi" w:hAnsiTheme="majorBidi" w:cstheme="majorBidi"/>
          <w:sz w:val="24"/>
          <w:szCs w:val="24"/>
        </w:rPr>
        <w:t>e</w:t>
      </w:r>
      <w:r w:rsidR="00173DE0" w:rsidRPr="00CC6CE5">
        <w:rPr>
          <w:rFonts w:asciiTheme="majorBidi" w:hAnsiTheme="majorBidi" w:cstheme="majorBidi"/>
          <w:sz w:val="24"/>
          <w:szCs w:val="24"/>
        </w:rPr>
        <w:t xml:space="preserve"> 2 punkt 5 kohaselt ei loeta diskrimineerimiseks ajutiste soolist võrdõiguslikkust edendavate erimeetmete rakendamist, mis annavad eeliseid alaesindatud soole või vähendavad soolist ebavõrdsust.</w:t>
      </w:r>
      <w:r w:rsidR="00617C7D" w:rsidRPr="00CC6CE5">
        <w:rPr>
          <w:rFonts w:asciiTheme="majorBidi" w:hAnsiTheme="majorBidi" w:cstheme="majorBidi"/>
          <w:sz w:val="24"/>
          <w:szCs w:val="24"/>
        </w:rPr>
        <w:t xml:space="preserve"> </w:t>
      </w:r>
    </w:p>
    <w:p w14:paraId="73B95820" w14:textId="77777777" w:rsidR="00173DE0" w:rsidRDefault="00173DE0" w:rsidP="00CD4399">
      <w:pPr>
        <w:spacing w:after="0" w:line="276" w:lineRule="auto"/>
        <w:jc w:val="both"/>
        <w:rPr>
          <w:rFonts w:asciiTheme="majorBidi" w:hAnsiTheme="majorBidi" w:cstheme="majorBidi"/>
          <w:sz w:val="24"/>
          <w:szCs w:val="24"/>
        </w:rPr>
      </w:pPr>
    </w:p>
    <w:p w14:paraId="21D0E7B1" w14:textId="62DC4053" w:rsidR="00041EA8" w:rsidRPr="00041EA8" w:rsidRDefault="00041EA8" w:rsidP="00041EA8">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Eelkõige tuleneb eelnõuga ette nähtud juhtorganite koosseisude soolise tasakaalu nõue Euroopa Liidu õigusest, mis peab põhiseaduse täiendamise seaduse § 1 kohaselt olema kooskõlas Eesti põhiseaduse aluspõhimõtetega. </w:t>
      </w:r>
      <w:r w:rsidRPr="00041EA8">
        <w:rPr>
          <w:rFonts w:asciiTheme="majorBidi" w:hAnsiTheme="majorBidi" w:cstheme="majorBidi"/>
          <w:sz w:val="24"/>
          <w:szCs w:val="24"/>
        </w:rPr>
        <w:t>Euroopa Liidu lepingu (ELi leping) artikli 2 kohaselt on võrdsus üks liidu alusväärtusi ning see on liikmesriikide ühine väärtus ühiskonnas, kus valitseb naiste ja meeste võrdõiguslikkus. Vastavalt ELi lepingu artikli 3 lõikele 3 edendab liit naiste ja meeste võrdõiguslikkust.</w:t>
      </w:r>
    </w:p>
    <w:p w14:paraId="66554299" w14:textId="77777777" w:rsidR="00041EA8" w:rsidRPr="00041EA8" w:rsidRDefault="00041EA8" w:rsidP="00041EA8">
      <w:pPr>
        <w:spacing w:after="0" w:line="276" w:lineRule="auto"/>
        <w:jc w:val="both"/>
        <w:rPr>
          <w:rFonts w:asciiTheme="majorBidi" w:hAnsiTheme="majorBidi" w:cstheme="majorBidi"/>
          <w:sz w:val="24"/>
          <w:szCs w:val="24"/>
        </w:rPr>
      </w:pPr>
    </w:p>
    <w:p w14:paraId="1F3C1C44" w14:textId="77777777" w:rsidR="00041EA8" w:rsidRPr="00041EA8" w:rsidRDefault="00041EA8" w:rsidP="00041EA8">
      <w:pPr>
        <w:spacing w:after="0" w:line="276" w:lineRule="auto"/>
        <w:jc w:val="both"/>
        <w:rPr>
          <w:rFonts w:asciiTheme="majorBidi" w:hAnsiTheme="majorBidi" w:cstheme="majorBidi"/>
          <w:sz w:val="24"/>
          <w:szCs w:val="24"/>
        </w:rPr>
      </w:pPr>
      <w:r w:rsidRPr="00041EA8">
        <w:rPr>
          <w:rFonts w:asciiTheme="majorBidi" w:hAnsiTheme="majorBidi" w:cstheme="majorBidi"/>
          <w:sz w:val="24"/>
          <w:szCs w:val="24"/>
        </w:rPr>
        <w:t>Euroopa Liidu toimimise lepingu (ELi toimimise leping) artikli 157 lõikega 3 antakse Euroopa Parlamendile ja nõukogule õigus võtta meetmeid, et tagada meeste ja naiste võrdsete võimaluste ja võrdse kohtlemise põhimõtte kohaldamine tööhõive ja elukutse küsimustes.</w:t>
      </w:r>
    </w:p>
    <w:p w14:paraId="64F75D5B" w14:textId="77777777" w:rsidR="00041EA8" w:rsidRPr="00041EA8" w:rsidRDefault="00041EA8" w:rsidP="00041EA8">
      <w:pPr>
        <w:spacing w:after="0" w:line="276" w:lineRule="auto"/>
        <w:jc w:val="both"/>
        <w:rPr>
          <w:rFonts w:asciiTheme="majorBidi" w:hAnsiTheme="majorBidi" w:cstheme="majorBidi"/>
          <w:sz w:val="24"/>
          <w:szCs w:val="24"/>
        </w:rPr>
      </w:pPr>
    </w:p>
    <w:p w14:paraId="00C54980" w14:textId="6B7E5685" w:rsidR="00041EA8" w:rsidRPr="00041EA8" w:rsidRDefault="00041EA8" w:rsidP="00041EA8">
      <w:pPr>
        <w:spacing w:after="0" w:line="276" w:lineRule="auto"/>
        <w:jc w:val="both"/>
        <w:rPr>
          <w:rFonts w:asciiTheme="majorBidi" w:hAnsiTheme="majorBidi" w:cstheme="majorBidi"/>
          <w:sz w:val="24"/>
          <w:szCs w:val="24"/>
        </w:rPr>
      </w:pPr>
      <w:r w:rsidRPr="00041EA8">
        <w:rPr>
          <w:rFonts w:asciiTheme="majorBidi" w:hAnsiTheme="majorBidi" w:cstheme="majorBidi"/>
          <w:sz w:val="24"/>
          <w:szCs w:val="24"/>
        </w:rPr>
        <w:t xml:space="preserve">Pidades silmas meeste ja naiste täieliku ja tegeliku võrdõiguslikkuse tagamist tööasjus, võimaldatakse ELi toimimise lepingu artikli 157 lõikega 4 positiivseid meetmeid, lubades liikmesriikidel säilitada või võtta meetmeid, mis sätestavad erilised eelised, et hõlbustada alaesindatud sool tegutsemist oma kutsealal ja ära hoida või heastada halvemusi tööalases karjääris. </w:t>
      </w:r>
      <w:r w:rsidR="0006181A">
        <w:rPr>
          <w:rFonts w:asciiTheme="majorBidi" w:hAnsiTheme="majorBidi" w:cstheme="majorBidi"/>
          <w:sz w:val="24"/>
          <w:szCs w:val="24"/>
        </w:rPr>
        <w:t xml:space="preserve">Nagu juba ülal nimetatud, nähakse </w:t>
      </w:r>
      <w:r w:rsidRPr="00041EA8">
        <w:rPr>
          <w:rFonts w:asciiTheme="majorBidi" w:hAnsiTheme="majorBidi" w:cstheme="majorBidi"/>
          <w:sz w:val="24"/>
          <w:szCs w:val="24"/>
        </w:rPr>
        <w:t>Euroopa Liidu põhiõiguste harta artiklis 23 ette, et naiste ja meeste võrdõiguslikkus tuleb tagada kõikides valdkondades ning et võrdõiguslikkuse põhimõte ei takista säilitamast või võtmast meetmeid, mis annavad alaesindatud soole erilisi eeliseid.</w:t>
      </w:r>
    </w:p>
    <w:p w14:paraId="7B845E53" w14:textId="77777777" w:rsidR="00041EA8" w:rsidRPr="00041EA8" w:rsidRDefault="00041EA8" w:rsidP="00041EA8">
      <w:pPr>
        <w:spacing w:after="0" w:line="276" w:lineRule="auto"/>
        <w:jc w:val="both"/>
        <w:rPr>
          <w:rFonts w:asciiTheme="majorBidi" w:hAnsiTheme="majorBidi" w:cstheme="majorBidi"/>
          <w:sz w:val="24"/>
          <w:szCs w:val="24"/>
        </w:rPr>
      </w:pPr>
    </w:p>
    <w:p w14:paraId="28BB79B5" w14:textId="2023874C" w:rsidR="00041EA8" w:rsidRDefault="00041EA8" w:rsidP="00041EA8">
      <w:pPr>
        <w:spacing w:after="0" w:line="276" w:lineRule="auto"/>
        <w:jc w:val="both"/>
        <w:rPr>
          <w:rFonts w:asciiTheme="majorBidi" w:hAnsiTheme="majorBidi" w:cstheme="majorBidi"/>
          <w:sz w:val="24"/>
          <w:szCs w:val="24"/>
        </w:rPr>
      </w:pPr>
      <w:r w:rsidRPr="00041EA8">
        <w:rPr>
          <w:rFonts w:asciiTheme="majorBidi" w:hAnsiTheme="majorBidi" w:cstheme="majorBidi"/>
          <w:sz w:val="24"/>
          <w:szCs w:val="24"/>
        </w:rPr>
        <w:t>Euroopa Parlamendi, nõukogu ja komisjoni poolt 2017. aastal ühiselt välja kuulutatud Euroopa sotsiaalõiguste samba põhimõtete hulka kuuluvad naiste ja meeste võrdne kohtlemine ja võrdsed võimalused, sealhulgas seoses tööturul osalemisega, töötingimustega ja karjääri edendamisega.</w:t>
      </w:r>
    </w:p>
    <w:p w14:paraId="1F46A64A" w14:textId="77777777" w:rsidR="00041EA8" w:rsidRPr="00CC6CE5" w:rsidRDefault="00041EA8" w:rsidP="00CD4399">
      <w:pPr>
        <w:spacing w:after="0" w:line="276" w:lineRule="auto"/>
        <w:jc w:val="both"/>
        <w:rPr>
          <w:rFonts w:asciiTheme="majorBidi" w:hAnsiTheme="majorBidi" w:cstheme="majorBidi"/>
          <w:sz w:val="24"/>
          <w:szCs w:val="24"/>
        </w:rPr>
      </w:pPr>
    </w:p>
    <w:p w14:paraId="5B80DA78" w14:textId="4F7F435D" w:rsidR="00173DE0" w:rsidRPr="00CC6CE5" w:rsidRDefault="006A7E8E" w:rsidP="004940AE">
      <w:pPr>
        <w:spacing w:after="0" w:line="276" w:lineRule="auto"/>
        <w:jc w:val="both"/>
        <w:rPr>
          <w:rFonts w:asciiTheme="majorBidi" w:hAnsiTheme="majorBidi" w:cstheme="majorBidi"/>
          <w:sz w:val="24"/>
          <w:szCs w:val="24"/>
          <w:shd w:val="clear" w:color="auto" w:fill="FFFFFF"/>
        </w:rPr>
      </w:pPr>
      <w:r w:rsidRPr="00CC6CE5">
        <w:rPr>
          <w:rFonts w:asciiTheme="majorBidi" w:hAnsiTheme="majorBidi" w:cstheme="majorBidi"/>
          <w:sz w:val="24"/>
          <w:szCs w:val="24"/>
        </w:rPr>
        <w:t xml:space="preserve">Põhiseaduse §-st 12 tulenev diskrimineerimise keeld, mille eesmärgiks on </w:t>
      </w:r>
      <w:r w:rsidR="000C037C">
        <w:rPr>
          <w:rFonts w:asciiTheme="majorBidi" w:hAnsiTheme="majorBidi" w:cstheme="majorBidi"/>
          <w:sz w:val="24"/>
          <w:szCs w:val="24"/>
        </w:rPr>
        <w:t xml:space="preserve">üldine </w:t>
      </w:r>
      <w:r w:rsidRPr="00CC6CE5">
        <w:rPr>
          <w:rFonts w:asciiTheme="majorBidi" w:hAnsiTheme="majorBidi" w:cstheme="majorBidi"/>
          <w:sz w:val="24"/>
          <w:szCs w:val="24"/>
        </w:rPr>
        <w:t xml:space="preserve">õiguslik võrdsus, on tagatud siis, kui seadus </w:t>
      </w:r>
      <w:r w:rsidR="001B2AB9" w:rsidRPr="00CC6CE5">
        <w:rPr>
          <w:rFonts w:asciiTheme="majorBidi" w:hAnsiTheme="majorBidi" w:cstheme="majorBidi"/>
          <w:sz w:val="24"/>
          <w:szCs w:val="24"/>
        </w:rPr>
        <w:t xml:space="preserve">ka sisuliselt </w:t>
      </w:r>
      <w:r w:rsidRPr="00CC6CE5">
        <w:rPr>
          <w:rFonts w:asciiTheme="majorBidi" w:hAnsiTheme="majorBidi" w:cstheme="majorBidi"/>
          <w:sz w:val="24"/>
          <w:szCs w:val="24"/>
        </w:rPr>
        <w:t xml:space="preserve">kohtleb </w:t>
      </w:r>
      <w:r w:rsidR="001B2AB9" w:rsidRPr="00CC6CE5">
        <w:rPr>
          <w:rFonts w:asciiTheme="majorBidi" w:hAnsiTheme="majorBidi" w:cstheme="majorBidi"/>
          <w:sz w:val="24"/>
          <w:szCs w:val="24"/>
        </w:rPr>
        <w:t xml:space="preserve">sarnases olukorras olevaid </w:t>
      </w:r>
      <w:r w:rsidRPr="00CC6CE5">
        <w:rPr>
          <w:rFonts w:asciiTheme="majorBidi" w:hAnsiTheme="majorBidi" w:cstheme="majorBidi"/>
          <w:sz w:val="24"/>
          <w:szCs w:val="24"/>
        </w:rPr>
        <w:t>isikuid ühtemoodi.</w:t>
      </w:r>
      <w:r w:rsidR="004940AE">
        <w:rPr>
          <w:rFonts w:asciiTheme="majorBidi" w:hAnsiTheme="majorBidi" w:cstheme="majorBidi"/>
          <w:sz w:val="24"/>
          <w:szCs w:val="24"/>
        </w:rPr>
        <w:t xml:space="preserve"> Samas on </w:t>
      </w:r>
      <w:r w:rsidR="004940AE" w:rsidRPr="00695F33">
        <w:rPr>
          <w:rFonts w:asciiTheme="majorBidi" w:hAnsiTheme="majorBidi" w:cstheme="majorBidi"/>
          <w:sz w:val="24"/>
          <w:szCs w:val="24"/>
        </w:rPr>
        <w:t>Riigikohtu põhiseaduslikkuse järelevalve kolleegium</w:t>
      </w:r>
      <w:r w:rsidR="004940AE">
        <w:rPr>
          <w:rFonts w:asciiTheme="majorBidi" w:hAnsiTheme="majorBidi" w:cstheme="majorBidi"/>
          <w:sz w:val="24"/>
          <w:szCs w:val="24"/>
        </w:rPr>
        <w:t xml:space="preserve"> leidnud, et </w:t>
      </w:r>
      <w:r w:rsidR="004940AE" w:rsidRPr="004940AE">
        <w:rPr>
          <w:rFonts w:asciiTheme="majorBidi" w:hAnsiTheme="majorBidi" w:cstheme="majorBidi"/>
          <w:sz w:val="24"/>
          <w:szCs w:val="24"/>
        </w:rPr>
        <w:t>mitte igasugune võrdsete ebavõrdne kohtlemine pole võrdsusõiguse rikkumine. Keeldu kohelda võrdseid ebavõrdselt on rikutud, kui kaht isikut, isikute gruppi või olukorda koheldakse meelevaldselt ebavõrdselt. Meelevaldseks saab ebavõrdset kohtlemist lugeda siis, kui selleks ei leidu mõistlikku põhjust.</w:t>
      </w:r>
      <w:r w:rsidR="001B2AB9" w:rsidRPr="00CC6CE5">
        <w:rPr>
          <w:rStyle w:val="Allmrkuseviide"/>
          <w:rFonts w:asciiTheme="majorBidi" w:hAnsiTheme="majorBidi" w:cstheme="majorBidi"/>
          <w:sz w:val="24"/>
          <w:szCs w:val="24"/>
        </w:rPr>
        <w:footnoteReference w:id="26"/>
      </w:r>
      <w:r w:rsidR="00A369AC" w:rsidRPr="00CC6CE5">
        <w:rPr>
          <w:rFonts w:asciiTheme="majorBidi" w:hAnsiTheme="majorBidi" w:cstheme="majorBidi"/>
          <w:sz w:val="24"/>
          <w:szCs w:val="24"/>
        </w:rPr>
        <w:t xml:space="preserve"> </w:t>
      </w:r>
      <w:r w:rsidR="004940AE">
        <w:rPr>
          <w:rFonts w:asciiTheme="majorBidi" w:hAnsiTheme="majorBidi" w:cstheme="majorBidi"/>
          <w:sz w:val="24"/>
          <w:szCs w:val="24"/>
        </w:rPr>
        <w:t>S</w:t>
      </w:r>
      <w:r w:rsidR="00A369AC" w:rsidRPr="00CC6CE5">
        <w:rPr>
          <w:rFonts w:asciiTheme="majorBidi" w:hAnsiTheme="majorBidi" w:cstheme="majorBidi"/>
          <w:sz w:val="24"/>
          <w:szCs w:val="24"/>
        </w:rPr>
        <w:t>eadusloome võrd</w:t>
      </w:r>
      <w:r w:rsidR="002D2B61">
        <w:rPr>
          <w:rFonts w:asciiTheme="majorBidi" w:hAnsiTheme="majorBidi" w:cstheme="majorBidi"/>
          <w:sz w:val="24"/>
          <w:szCs w:val="24"/>
        </w:rPr>
        <w:t>s</w:t>
      </w:r>
      <w:r w:rsidR="00A369AC" w:rsidRPr="00CC6CE5">
        <w:rPr>
          <w:rFonts w:asciiTheme="majorBidi" w:hAnsiTheme="majorBidi" w:cstheme="majorBidi"/>
          <w:sz w:val="24"/>
          <w:szCs w:val="24"/>
        </w:rPr>
        <w:t xml:space="preserve">use põhimõtte rikkumiseks </w:t>
      </w:r>
      <w:r w:rsidR="004940AE">
        <w:rPr>
          <w:rFonts w:asciiTheme="majorBidi" w:hAnsiTheme="majorBidi" w:cstheme="majorBidi"/>
          <w:sz w:val="24"/>
          <w:szCs w:val="24"/>
        </w:rPr>
        <w:t xml:space="preserve">tuleks pidada </w:t>
      </w:r>
      <w:r w:rsidR="00A369AC" w:rsidRPr="00CC6CE5">
        <w:rPr>
          <w:rFonts w:asciiTheme="majorBidi" w:hAnsiTheme="majorBidi" w:cstheme="majorBidi"/>
          <w:sz w:val="24"/>
          <w:szCs w:val="24"/>
        </w:rPr>
        <w:t>seda, kui ebavõrdset kohtlemist ei ole võimalik põhiseaduslikult õigustada.</w:t>
      </w:r>
      <w:r w:rsidR="007973DE" w:rsidRPr="00CC6CE5">
        <w:rPr>
          <w:rStyle w:val="Allmrkuseviide"/>
          <w:rFonts w:asciiTheme="majorBidi" w:hAnsiTheme="majorBidi" w:cstheme="majorBidi"/>
          <w:sz w:val="24"/>
          <w:szCs w:val="24"/>
        </w:rPr>
        <w:footnoteReference w:id="27"/>
      </w:r>
      <w:r w:rsidR="00A369AC" w:rsidRPr="00CC6CE5">
        <w:rPr>
          <w:rFonts w:asciiTheme="majorBidi" w:hAnsiTheme="majorBidi" w:cstheme="majorBidi"/>
          <w:sz w:val="24"/>
          <w:szCs w:val="24"/>
        </w:rPr>
        <w:t xml:space="preserve"> </w:t>
      </w:r>
      <w:r w:rsidR="00C94249" w:rsidRPr="00CC6CE5">
        <w:rPr>
          <w:rFonts w:asciiTheme="majorBidi" w:hAnsiTheme="majorBidi" w:cstheme="majorBidi"/>
          <w:sz w:val="24"/>
          <w:szCs w:val="24"/>
        </w:rPr>
        <w:t xml:space="preserve">Ehk Riigikohus on leidnud, et </w:t>
      </w:r>
      <w:r w:rsidR="003300DD">
        <w:rPr>
          <w:rFonts w:asciiTheme="majorBidi" w:hAnsiTheme="majorBidi" w:cstheme="majorBidi"/>
          <w:sz w:val="24"/>
          <w:szCs w:val="24"/>
        </w:rPr>
        <w:t>p</w:t>
      </w:r>
      <w:r w:rsidR="00C94249" w:rsidRPr="00CC6CE5">
        <w:rPr>
          <w:rFonts w:asciiTheme="majorBidi" w:hAnsiTheme="majorBidi" w:cstheme="majorBidi"/>
          <w:sz w:val="24"/>
          <w:szCs w:val="24"/>
        </w:rPr>
        <w:t xml:space="preserve">õhiseaduse § 12 puhul on tegu </w:t>
      </w:r>
      <w:r w:rsidR="00C94249" w:rsidRPr="00CC6CE5">
        <w:rPr>
          <w:rFonts w:asciiTheme="majorBidi" w:hAnsiTheme="majorBidi" w:cstheme="majorBidi"/>
          <w:sz w:val="24"/>
          <w:szCs w:val="24"/>
          <w:shd w:val="clear" w:color="auto" w:fill="FFFFFF"/>
        </w:rPr>
        <w:t xml:space="preserve"> lihtsa seadusereservatsiooniga põhiõigusega, mis on piiratav igal </w:t>
      </w:r>
      <w:r w:rsidR="003A547B" w:rsidRPr="00CC6CE5">
        <w:rPr>
          <w:rFonts w:asciiTheme="majorBidi" w:hAnsiTheme="majorBidi" w:cstheme="majorBidi"/>
          <w:sz w:val="24"/>
          <w:szCs w:val="24"/>
          <w:shd w:val="clear" w:color="auto" w:fill="FFFFFF"/>
        </w:rPr>
        <w:t>põhiseadusega</w:t>
      </w:r>
      <w:r w:rsidR="00C94249" w:rsidRPr="00CC6CE5">
        <w:rPr>
          <w:rFonts w:asciiTheme="majorBidi" w:hAnsiTheme="majorBidi" w:cstheme="majorBidi"/>
          <w:sz w:val="24"/>
          <w:szCs w:val="24"/>
          <w:shd w:val="clear" w:color="auto" w:fill="FFFFFF"/>
        </w:rPr>
        <w:t xml:space="preserve"> kooskõlas oleval põhjusel</w:t>
      </w:r>
      <w:r w:rsidR="00C94249" w:rsidRPr="00CC6CE5">
        <w:rPr>
          <w:rFonts w:asciiTheme="majorBidi" w:hAnsiTheme="majorBidi" w:cstheme="majorBidi"/>
          <w:sz w:val="24"/>
          <w:szCs w:val="24"/>
        </w:rPr>
        <w:t>.</w:t>
      </w:r>
      <w:r w:rsidR="00C94249" w:rsidRPr="00CC6CE5">
        <w:rPr>
          <w:rStyle w:val="Allmrkuseviide"/>
          <w:rFonts w:asciiTheme="majorBidi" w:hAnsiTheme="majorBidi" w:cstheme="majorBidi"/>
          <w:sz w:val="24"/>
          <w:szCs w:val="24"/>
        </w:rPr>
        <w:footnoteReference w:id="28"/>
      </w:r>
      <w:r w:rsidR="00C94249" w:rsidRPr="00CC6CE5">
        <w:rPr>
          <w:rFonts w:asciiTheme="majorBidi" w:hAnsiTheme="majorBidi" w:cstheme="majorBidi"/>
          <w:sz w:val="24"/>
          <w:szCs w:val="24"/>
        </w:rPr>
        <w:t xml:space="preserve"> </w:t>
      </w:r>
      <w:r w:rsidR="00A940F7" w:rsidRPr="00CC6CE5">
        <w:rPr>
          <w:rFonts w:asciiTheme="majorBidi" w:hAnsiTheme="majorBidi" w:cstheme="majorBidi"/>
          <w:sz w:val="24"/>
          <w:szCs w:val="24"/>
        </w:rPr>
        <w:t xml:space="preserve">Eelkõige on põhiõiguse rikkumisega tegu, kui </w:t>
      </w:r>
      <w:r w:rsidR="00F5541F" w:rsidRPr="00CC6CE5">
        <w:rPr>
          <w:rFonts w:asciiTheme="majorBidi" w:hAnsiTheme="majorBidi" w:cstheme="majorBidi"/>
          <w:sz w:val="24"/>
          <w:szCs w:val="24"/>
        </w:rPr>
        <w:t>see</w:t>
      </w:r>
      <w:r w:rsidR="00A940F7" w:rsidRPr="00CC6CE5">
        <w:rPr>
          <w:rFonts w:asciiTheme="majorBidi" w:hAnsiTheme="majorBidi" w:cstheme="majorBidi"/>
          <w:sz w:val="24"/>
          <w:szCs w:val="24"/>
        </w:rPr>
        <w:t xml:space="preserve"> on põhiseadusevastane</w:t>
      </w:r>
      <w:r w:rsidR="00F5541F" w:rsidRPr="00CC6CE5">
        <w:rPr>
          <w:rFonts w:asciiTheme="majorBidi" w:hAnsiTheme="majorBidi" w:cstheme="majorBidi"/>
          <w:sz w:val="24"/>
          <w:szCs w:val="24"/>
        </w:rPr>
        <w:t xml:space="preserve"> e</w:t>
      </w:r>
      <w:r w:rsidR="00A940F7" w:rsidRPr="00CC6CE5">
        <w:rPr>
          <w:rFonts w:asciiTheme="majorBidi" w:hAnsiTheme="majorBidi" w:cstheme="majorBidi"/>
          <w:sz w:val="24"/>
          <w:szCs w:val="24"/>
        </w:rPr>
        <w:t xml:space="preserve">hk </w:t>
      </w:r>
      <w:r w:rsidR="000B435D" w:rsidRPr="00CC6CE5">
        <w:rPr>
          <w:rFonts w:asciiTheme="majorBidi" w:hAnsiTheme="majorBidi" w:cstheme="majorBidi"/>
          <w:sz w:val="24"/>
          <w:szCs w:val="24"/>
        </w:rPr>
        <w:t xml:space="preserve">piirang </w:t>
      </w:r>
      <w:r w:rsidR="00A940F7" w:rsidRPr="00CC6CE5">
        <w:rPr>
          <w:rFonts w:asciiTheme="majorBidi" w:hAnsiTheme="majorBidi" w:cstheme="majorBidi"/>
          <w:sz w:val="24"/>
          <w:szCs w:val="24"/>
        </w:rPr>
        <w:t>ei ole sobiv, vajalik või proportsionaalne taotletava eesmärgiga.</w:t>
      </w:r>
      <w:r w:rsidR="001C49D9" w:rsidRPr="00CC6CE5">
        <w:rPr>
          <w:rFonts w:asciiTheme="majorBidi" w:hAnsiTheme="majorBidi" w:cstheme="majorBidi"/>
          <w:sz w:val="24"/>
          <w:szCs w:val="24"/>
        </w:rPr>
        <w:t xml:space="preserve"> </w:t>
      </w:r>
      <w:r w:rsidR="000B435D" w:rsidRPr="00CC6CE5">
        <w:rPr>
          <w:rFonts w:asciiTheme="majorBidi" w:hAnsiTheme="majorBidi" w:cstheme="majorBidi"/>
          <w:sz w:val="24"/>
          <w:szCs w:val="24"/>
        </w:rPr>
        <w:t>Samuti tuleb e</w:t>
      </w:r>
      <w:r w:rsidR="001C49D9" w:rsidRPr="00CC6CE5">
        <w:rPr>
          <w:rFonts w:asciiTheme="majorBidi" w:hAnsiTheme="majorBidi" w:cstheme="majorBidi"/>
          <w:sz w:val="24"/>
          <w:szCs w:val="24"/>
          <w:shd w:val="clear" w:color="auto" w:fill="FFFFFF"/>
        </w:rPr>
        <w:t xml:space="preserve">rineva kohtlemise põhiseaduspärasuse hindamiseks </w:t>
      </w:r>
      <w:r w:rsidR="000B435D" w:rsidRPr="00CC6CE5">
        <w:rPr>
          <w:rFonts w:asciiTheme="majorBidi" w:hAnsiTheme="majorBidi" w:cstheme="majorBidi"/>
          <w:sz w:val="24"/>
          <w:szCs w:val="24"/>
          <w:shd w:val="clear" w:color="auto" w:fill="FFFFFF"/>
        </w:rPr>
        <w:t>kaaluda</w:t>
      </w:r>
      <w:r w:rsidR="001C49D9" w:rsidRPr="00CC6CE5">
        <w:rPr>
          <w:rFonts w:asciiTheme="majorBidi" w:hAnsiTheme="majorBidi" w:cstheme="majorBidi"/>
          <w:sz w:val="24"/>
          <w:szCs w:val="24"/>
          <w:shd w:val="clear" w:color="auto" w:fill="FFFFFF"/>
        </w:rPr>
        <w:t xml:space="preserve"> kas riive intensiivsus on mõõdupärases suhtes taotletavate eesmärkide kaalukusega.</w:t>
      </w:r>
      <w:r w:rsidR="001C49D9" w:rsidRPr="00CC6CE5">
        <w:rPr>
          <w:rStyle w:val="Allmrkuseviide"/>
          <w:rFonts w:asciiTheme="majorBidi" w:hAnsiTheme="majorBidi" w:cstheme="majorBidi"/>
          <w:sz w:val="24"/>
          <w:szCs w:val="24"/>
          <w:shd w:val="clear" w:color="auto" w:fill="FFFFFF"/>
        </w:rPr>
        <w:footnoteReference w:id="29"/>
      </w:r>
      <w:r w:rsidR="00CD63B3" w:rsidRPr="00CC6CE5">
        <w:rPr>
          <w:rFonts w:asciiTheme="majorBidi" w:hAnsiTheme="majorBidi" w:cstheme="majorBidi"/>
          <w:sz w:val="24"/>
          <w:szCs w:val="24"/>
          <w:shd w:val="clear" w:color="auto" w:fill="FFFFFF"/>
        </w:rPr>
        <w:t xml:space="preserve"> </w:t>
      </w:r>
    </w:p>
    <w:p w14:paraId="44C1EE52" w14:textId="77777777" w:rsidR="00B012C0" w:rsidRPr="00CC6CE5" w:rsidRDefault="00B012C0" w:rsidP="00CD4399">
      <w:pPr>
        <w:spacing w:after="0" w:line="276" w:lineRule="auto"/>
        <w:jc w:val="both"/>
        <w:rPr>
          <w:rFonts w:asciiTheme="majorBidi" w:hAnsiTheme="majorBidi" w:cstheme="majorBidi"/>
          <w:sz w:val="24"/>
          <w:szCs w:val="24"/>
          <w:shd w:val="clear" w:color="auto" w:fill="FFFFFF"/>
        </w:rPr>
      </w:pPr>
    </w:p>
    <w:p w14:paraId="3056EF7C" w14:textId="27F24BAC" w:rsidR="00F63993" w:rsidRDefault="00CD63B3" w:rsidP="00CD4399">
      <w:pPr>
        <w:spacing w:after="0" w:line="276" w:lineRule="auto"/>
        <w:jc w:val="both"/>
        <w:rPr>
          <w:rFonts w:asciiTheme="majorBidi" w:eastAsia="Times New Roman" w:hAnsiTheme="majorBidi" w:cstheme="majorBidi"/>
          <w:kern w:val="0"/>
          <w:sz w:val="24"/>
          <w:szCs w:val="24"/>
          <w:lang w:eastAsia="et-EE"/>
          <w14:ligatures w14:val="none"/>
        </w:rPr>
      </w:pPr>
      <w:r w:rsidRPr="00CC6CE5">
        <w:rPr>
          <w:rFonts w:asciiTheme="majorBidi" w:hAnsiTheme="majorBidi" w:cstheme="majorBidi"/>
          <w:sz w:val="24"/>
          <w:szCs w:val="24"/>
          <w:shd w:val="clear" w:color="auto" w:fill="FFFFFF"/>
        </w:rPr>
        <w:t>VPTS § 135</w:t>
      </w:r>
      <w:r w:rsidRPr="00CC6CE5">
        <w:rPr>
          <w:rFonts w:asciiTheme="majorBidi" w:hAnsiTheme="majorBidi" w:cstheme="majorBidi"/>
          <w:sz w:val="24"/>
          <w:szCs w:val="24"/>
          <w:shd w:val="clear" w:color="auto" w:fill="FFFFFF"/>
          <w:vertAlign w:val="superscript"/>
        </w:rPr>
        <w:t>7</w:t>
      </w:r>
      <w:r w:rsidRPr="00CC6CE5">
        <w:rPr>
          <w:rFonts w:asciiTheme="majorBidi" w:hAnsiTheme="majorBidi" w:cstheme="majorBidi"/>
          <w:sz w:val="24"/>
          <w:szCs w:val="24"/>
          <w:shd w:val="clear" w:color="auto" w:fill="FFFFFF"/>
        </w:rPr>
        <w:t xml:space="preserve"> lõike 2 kohaselt k</w:t>
      </w:r>
      <w:r w:rsidRPr="00CC6CE5">
        <w:rPr>
          <w:rFonts w:asciiTheme="majorBidi" w:eastAsia="Times New Roman" w:hAnsiTheme="majorBidi" w:cstheme="majorBidi"/>
          <w:kern w:val="0"/>
          <w:sz w:val="24"/>
          <w:szCs w:val="24"/>
          <w:lang w:eastAsia="et-EE"/>
          <w14:ligatures w14:val="none"/>
        </w:rPr>
        <w:t xml:space="preserve">ui üldkoosolek või asjakohasel juhul aktsiaemitendi nõukogu </w:t>
      </w:r>
      <w:bookmarkStart w:id="12" w:name="_Hlk166334756"/>
      <w:r w:rsidRPr="00CC6CE5">
        <w:rPr>
          <w:rFonts w:asciiTheme="majorBidi" w:eastAsia="Times New Roman" w:hAnsiTheme="majorBidi" w:cstheme="majorBidi"/>
          <w:kern w:val="0"/>
          <w:sz w:val="24"/>
          <w:szCs w:val="24"/>
          <w:lang w:eastAsia="et-EE"/>
          <w14:ligatures w14:val="none"/>
        </w:rPr>
        <w:t>valib juhtorgani liikmekandidaatide vahel, kes on võrdselt kvalifitseeritud nii sobivuse, pädevuse kui ka ametialase suutlikkuse poolest, peab üldkoosolek või asjakohasel juhul aktsiaemitendi nõukogu eelistama alaesindatud soost kandidaati.</w:t>
      </w:r>
      <w:bookmarkEnd w:id="12"/>
      <w:r w:rsidRPr="00CC6CE5">
        <w:rPr>
          <w:rFonts w:asciiTheme="majorBidi" w:eastAsia="Times New Roman" w:hAnsiTheme="majorBidi" w:cstheme="majorBidi"/>
          <w:kern w:val="0"/>
          <w:sz w:val="24"/>
          <w:szCs w:val="24"/>
          <w:lang w:eastAsia="et-EE"/>
          <w14:ligatures w14:val="none"/>
        </w:rPr>
        <w:t xml:space="preserve"> </w:t>
      </w:r>
      <w:r w:rsidR="00E6094F">
        <w:rPr>
          <w:rFonts w:asciiTheme="majorBidi" w:eastAsia="Times New Roman" w:hAnsiTheme="majorBidi" w:cstheme="majorBidi"/>
          <w:kern w:val="0"/>
          <w:sz w:val="24"/>
          <w:szCs w:val="24"/>
          <w:lang w:eastAsia="et-EE"/>
          <w14:ligatures w14:val="none"/>
        </w:rPr>
        <w:t>Siin k</w:t>
      </w:r>
      <w:r w:rsidRPr="00CC6CE5">
        <w:rPr>
          <w:rFonts w:asciiTheme="majorBidi" w:eastAsia="Times New Roman" w:hAnsiTheme="majorBidi" w:cstheme="majorBidi"/>
          <w:kern w:val="0"/>
          <w:sz w:val="24"/>
          <w:szCs w:val="24"/>
          <w:lang w:eastAsia="et-EE"/>
          <w14:ligatures w14:val="none"/>
        </w:rPr>
        <w:t xml:space="preserve">ehtestatakse </w:t>
      </w:r>
      <w:r w:rsidR="00F63993" w:rsidRPr="00CC6CE5">
        <w:rPr>
          <w:rFonts w:asciiTheme="majorBidi" w:eastAsia="Times New Roman" w:hAnsiTheme="majorBidi" w:cstheme="majorBidi"/>
          <w:kern w:val="0"/>
          <w:sz w:val="24"/>
          <w:szCs w:val="24"/>
          <w:lang w:eastAsia="et-EE"/>
          <w14:ligatures w14:val="none"/>
        </w:rPr>
        <w:t xml:space="preserve">nn positiivne erimeede ehk </w:t>
      </w:r>
      <w:r w:rsidRPr="00CC6CE5">
        <w:rPr>
          <w:rFonts w:asciiTheme="majorBidi" w:eastAsia="Times New Roman" w:hAnsiTheme="majorBidi" w:cstheme="majorBidi"/>
          <w:kern w:val="0"/>
          <w:sz w:val="24"/>
          <w:szCs w:val="24"/>
          <w:lang w:eastAsia="et-EE"/>
          <w14:ligatures w14:val="none"/>
        </w:rPr>
        <w:t xml:space="preserve">kohustus võrdsete kandidaatide puhul eelistada alaesindatud soost kandidaati. </w:t>
      </w:r>
    </w:p>
    <w:p w14:paraId="49C08D3D" w14:textId="77777777" w:rsidR="00B012C0" w:rsidRDefault="00B012C0" w:rsidP="00CD4399">
      <w:pPr>
        <w:spacing w:after="0" w:line="276" w:lineRule="auto"/>
        <w:jc w:val="both"/>
        <w:rPr>
          <w:rFonts w:asciiTheme="majorBidi" w:eastAsia="Times New Roman" w:hAnsiTheme="majorBidi" w:cstheme="majorBidi"/>
          <w:kern w:val="0"/>
          <w:sz w:val="24"/>
          <w:szCs w:val="24"/>
          <w:lang w:eastAsia="et-EE"/>
          <w14:ligatures w14:val="none"/>
        </w:rPr>
      </w:pPr>
    </w:p>
    <w:p w14:paraId="7EAB8AB8" w14:textId="77777777" w:rsidR="00173DE0" w:rsidRDefault="00173DE0" w:rsidP="00CD4399">
      <w:pPr>
        <w:spacing w:after="0" w:line="276" w:lineRule="auto"/>
        <w:jc w:val="both"/>
        <w:rPr>
          <w:rFonts w:asciiTheme="majorBidi" w:hAnsiTheme="majorBidi" w:cstheme="majorBidi"/>
          <w:sz w:val="24"/>
          <w:szCs w:val="24"/>
          <w:shd w:val="clear" w:color="auto" w:fill="FFFFFF"/>
        </w:rPr>
      </w:pPr>
    </w:p>
    <w:p w14:paraId="3FA0943F" w14:textId="4FEC8F1E" w:rsidR="00B012C0" w:rsidRPr="00695F33" w:rsidRDefault="00B012C0" w:rsidP="00CD4399">
      <w:pPr>
        <w:spacing w:after="0" w:line="276" w:lineRule="auto"/>
        <w:jc w:val="both"/>
        <w:rPr>
          <w:rFonts w:asciiTheme="majorBidi" w:hAnsiTheme="majorBidi" w:cstheme="majorBidi"/>
          <w:b/>
          <w:bCs/>
          <w:sz w:val="24"/>
          <w:szCs w:val="24"/>
          <w:shd w:val="clear" w:color="auto" w:fill="FFFFFF"/>
        </w:rPr>
      </w:pPr>
      <w:r w:rsidRPr="00695F33">
        <w:rPr>
          <w:rFonts w:asciiTheme="majorBidi" w:hAnsiTheme="majorBidi" w:cstheme="majorBidi"/>
          <w:b/>
          <w:bCs/>
          <w:sz w:val="24"/>
          <w:szCs w:val="24"/>
          <w:shd w:val="clear" w:color="auto" w:fill="FFFFFF"/>
        </w:rPr>
        <w:t>I. Puudutatud isikud: isikuid, kes kandideerivad aktsiaemitendi juhtorganisse.</w:t>
      </w:r>
    </w:p>
    <w:p w14:paraId="12E3B52F" w14:textId="77777777" w:rsidR="00B012C0" w:rsidRDefault="00B012C0" w:rsidP="00CD4399">
      <w:pPr>
        <w:spacing w:after="0" w:line="276" w:lineRule="auto"/>
        <w:jc w:val="both"/>
        <w:rPr>
          <w:rFonts w:asciiTheme="majorBidi" w:hAnsiTheme="majorBidi" w:cstheme="majorBidi"/>
          <w:sz w:val="24"/>
          <w:szCs w:val="24"/>
          <w:shd w:val="clear" w:color="auto" w:fill="FFFFFF"/>
        </w:rPr>
      </w:pPr>
    </w:p>
    <w:p w14:paraId="1F1BD1A9" w14:textId="4E30D4CC" w:rsidR="00041EA8" w:rsidRDefault="00041EA8" w:rsidP="00CD4399">
      <w:pPr>
        <w:spacing w:after="0" w:line="276" w:lineRule="auto"/>
        <w:jc w:val="both"/>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 xml:space="preserve">Võrdsuspõhiõigust ei rikuta </w:t>
      </w:r>
      <w:r w:rsidR="00B012C0">
        <w:rPr>
          <w:rFonts w:asciiTheme="majorBidi" w:hAnsiTheme="majorBidi" w:cstheme="majorBidi"/>
          <w:sz w:val="24"/>
          <w:szCs w:val="24"/>
          <w:shd w:val="clear" w:color="auto" w:fill="FFFFFF"/>
        </w:rPr>
        <w:t>kandideerimisel</w:t>
      </w:r>
      <w:r>
        <w:rPr>
          <w:rFonts w:asciiTheme="majorBidi" w:hAnsiTheme="majorBidi" w:cstheme="majorBidi"/>
          <w:sz w:val="24"/>
          <w:szCs w:val="24"/>
          <w:shd w:val="clear" w:color="auto" w:fill="FFFFFF"/>
        </w:rPr>
        <w:t>, mil igaühel olenemata soost on võrdne võimalus kandideerida juhtorganitesse. Siinjuures on kandideerimine puutumuses üldise vabaduspõhiõigusega, mis tuleneb põhiseaduse § 19 lõikest 1 ning mille kohaselt on kaitstud vaba eneseteostus. Ka põhiseaduse § 19 lõige 1 on lihtsa seadusereservatsiooniga põhiõigus, millest tulenevalt võib seda piirata mis tahes põhjusel, mis ei ole põhiseadusega otseselt keelatud.</w:t>
      </w:r>
    </w:p>
    <w:p w14:paraId="27AB58E8" w14:textId="77777777" w:rsidR="00041EA8" w:rsidRDefault="00041EA8" w:rsidP="00CD4399">
      <w:pPr>
        <w:spacing w:after="0" w:line="276" w:lineRule="auto"/>
        <w:jc w:val="both"/>
        <w:rPr>
          <w:rFonts w:asciiTheme="majorBidi" w:hAnsiTheme="majorBidi" w:cstheme="majorBidi"/>
          <w:sz w:val="24"/>
          <w:szCs w:val="24"/>
          <w:shd w:val="clear" w:color="auto" w:fill="FFFFFF"/>
        </w:rPr>
      </w:pPr>
    </w:p>
    <w:p w14:paraId="0C1A1CC8" w14:textId="7E6F6815" w:rsidR="00F721C8" w:rsidRDefault="00041EA8" w:rsidP="00F721C8">
      <w:pPr>
        <w:spacing w:after="0" w:line="276" w:lineRule="auto"/>
        <w:jc w:val="both"/>
        <w:rPr>
          <w:rFonts w:ascii="Times New Roman" w:eastAsia="Times New Roman" w:hAnsi="Times New Roman" w:cs="Times New Roman"/>
          <w:bCs/>
          <w:sz w:val="24"/>
          <w:szCs w:val="24"/>
        </w:rPr>
      </w:pPr>
      <w:r>
        <w:rPr>
          <w:rFonts w:asciiTheme="majorBidi" w:hAnsiTheme="majorBidi" w:cstheme="majorBidi"/>
          <w:sz w:val="24"/>
          <w:szCs w:val="24"/>
          <w:shd w:val="clear" w:color="auto" w:fill="FFFFFF"/>
        </w:rPr>
        <w:t>Küsimus ebavõrdsest kohtlemisest</w:t>
      </w:r>
      <w:r w:rsidR="00B012C0">
        <w:rPr>
          <w:rFonts w:asciiTheme="majorBidi" w:hAnsiTheme="majorBidi" w:cstheme="majorBidi"/>
          <w:sz w:val="24"/>
          <w:szCs w:val="24"/>
          <w:shd w:val="clear" w:color="auto" w:fill="FFFFFF"/>
        </w:rPr>
        <w:t>, seega põhiseaduse § 12 riivest</w:t>
      </w:r>
      <w:r>
        <w:rPr>
          <w:rFonts w:asciiTheme="majorBidi" w:hAnsiTheme="majorBidi" w:cstheme="majorBidi"/>
          <w:sz w:val="24"/>
          <w:szCs w:val="24"/>
          <w:shd w:val="clear" w:color="auto" w:fill="FFFFFF"/>
        </w:rPr>
        <w:t xml:space="preserve"> tekib järgmises etapis, kus võrdsete tulemustega isikute seast tuleks valida juhtorgani liige, kuid siin eelistatakse seadusest tulenevalt isikut, kes on sooliselt alaesindatud. </w:t>
      </w:r>
    </w:p>
    <w:p w14:paraId="020BC0AA" w14:textId="77777777" w:rsidR="00041EA8" w:rsidRDefault="00041EA8" w:rsidP="00CD4399">
      <w:pPr>
        <w:spacing w:after="0" w:line="276" w:lineRule="auto"/>
        <w:jc w:val="both"/>
        <w:rPr>
          <w:rFonts w:asciiTheme="majorBidi" w:hAnsiTheme="majorBidi" w:cstheme="majorBidi"/>
          <w:sz w:val="24"/>
          <w:szCs w:val="24"/>
          <w:shd w:val="clear" w:color="auto" w:fill="FFFFFF"/>
        </w:rPr>
      </w:pPr>
    </w:p>
    <w:p w14:paraId="7FFB1AA2" w14:textId="77777777" w:rsidR="00041EA8" w:rsidRDefault="00041EA8" w:rsidP="00041EA8">
      <w:pPr>
        <w:spacing w:after="0" w:line="276" w:lineRule="auto"/>
        <w:jc w:val="both"/>
        <w:rPr>
          <w:rFonts w:asciiTheme="majorBidi" w:hAnsiTheme="majorBidi" w:cstheme="majorBidi"/>
          <w:sz w:val="24"/>
          <w:szCs w:val="24"/>
          <w:shd w:val="clear" w:color="auto" w:fill="FFFFFF"/>
        </w:rPr>
      </w:pPr>
      <w:r w:rsidRPr="00695F33">
        <w:rPr>
          <w:rFonts w:asciiTheme="majorBidi" w:hAnsiTheme="majorBidi" w:cstheme="majorBidi"/>
          <w:b/>
          <w:bCs/>
          <w:sz w:val="24"/>
          <w:szCs w:val="24"/>
          <w:shd w:val="clear" w:color="auto" w:fill="FFFFFF"/>
        </w:rPr>
        <w:t>Võrreldavad grupid</w:t>
      </w:r>
      <w:r>
        <w:rPr>
          <w:rFonts w:asciiTheme="majorBidi" w:hAnsiTheme="majorBidi" w:cstheme="majorBidi"/>
          <w:sz w:val="24"/>
          <w:szCs w:val="24"/>
          <w:shd w:val="clear" w:color="auto" w:fill="FFFFFF"/>
        </w:rPr>
        <w:t xml:space="preserve"> on siin erinevad sood, st naised ja mehed. Neid koheldakse erinevalt, olenevalt milline sugu on juhtorganites alaesindatud. Seega ei ole ebavõrdse kohtlemise eelduseks tingimata üks sugu, nt et naised on alati eelistatud.</w:t>
      </w:r>
    </w:p>
    <w:p w14:paraId="0F160561" w14:textId="77777777" w:rsidR="00041EA8" w:rsidRPr="00CC6CE5" w:rsidRDefault="00041EA8" w:rsidP="00CD4399">
      <w:pPr>
        <w:spacing w:after="0" w:line="276" w:lineRule="auto"/>
        <w:jc w:val="both"/>
        <w:rPr>
          <w:rFonts w:asciiTheme="majorBidi" w:hAnsiTheme="majorBidi" w:cstheme="majorBidi"/>
          <w:sz w:val="24"/>
          <w:szCs w:val="24"/>
          <w:shd w:val="clear" w:color="auto" w:fill="FFFFFF"/>
        </w:rPr>
      </w:pPr>
    </w:p>
    <w:p w14:paraId="3409A44A" w14:textId="10C04AB2" w:rsidR="00041EA8" w:rsidRDefault="00F63993" w:rsidP="00CD4399">
      <w:pPr>
        <w:spacing w:after="0" w:line="276" w:lineRule="auto"/>
        <w:jc w:val="both"/>
        <w:rPr>
          <w:rFonts w:asciiTheme="majorBidi" w:hAnsiTheme="majorBidi" w:cstheme="majorBidi"/>
          <w:sz w:val="24"/>
          <w:szCs w:val="24"/>
          <w:shd w:val="clear" w:color="auto" w:fill="FFFFFF"/>
        </w:rPr>
      </w:pPr>
      <w:r w:rsidRPr="00CC6CE5">
        <w:rPr>
          <w:rFonts w:asciiTheme="majorBidi" w:hAnsiTheme="majorBidi" w:cstheme="majorBidi"/>
          <w:sz w:val="24"/>
          <w:szCs w:val="24"/>
          <w:shd w:val="clear" w:color="auto" w:fill="FFFFFF"/>
        </w:rPr>
        <w:t>VPTS-i § 135</w:t>
      </w:r>
      <w:r w:rsidRPr="00CC6CE5">
        <w:rPr>
          <w:rFonts w:asciiTheme="majorBidi" w:hAnsiTheme="majorBidi" w:cstheme="majorBidi"/>
          <w:sz w:val="24"/>
          <w:szCs w:val="24"/>
          <w:shd w:val="clear" w:color="auto" w:fill="FFFFFF"/>
          <w:vertAlign w:val="superscript"/>
        </w:rPr>
        <w:t>7</w:t>
      </w:r>
      <w:r w:rsidRPr="00CC6CE5">
        <w:rPr>
          <w:rFonts w:asciiTheme="majorBidi" w:hAnsiTheme="majorBidi" w:cstheme="majorBidi"/>
          <w:sz w:val="24"/>
          <w:szCs w:val="24"/>
          <w:shd w:val="clear" w:color="auto" w:fill="FFFFFF"/>
        </w:rPr>
        <w:t xml:space="preserve"> lõike 2 positiivne erimeede on kahtlemata </w:t>
      </w:r>
      <w:r w:rsidRPr="00695F33">
        <w:rPr>
          <w:rFonts w:asciiTheme="majorBidi" w:hAnsiTheme="majorBidi" w:cstheme="majorBidi"/>
          <w:b/>
          <w:bCs/>
          <w:sz w:val="24"/>
          <w:szCs w:val="24"/>
          <w:shd w:val="clear" w:color="auto" w:fill="FFFFFF"/>
        </w:rPr>
        <w:t>sobiv</w:t>
      </w:r>
      <w:r w:rsidRPr="00CC6CE5">
        <w:rPr>
          <w:rFonts w:asciiTheme="majorBidi" w:hAnsiTheme="majorBidi" w:cstheme="majorBidi"/>
          <w:sz w:val="24"/>
          <w:szCs w:val="24"/>
          <w:shd w:val="clear" w:color="auto" w:fill="FFFFFF"/>
        </w:rPr>
        <w:t xml:space="preserve"> meede aitamaks kaasa eesmärgile, et aktsiaemitentide juhtorganites oleks rohkem alaesindatud soost kandidaate, kuna </w:t>
      </w:r>
      <w:r w:rsidR="00041EA8">
        <w:rPr>
          <w:rFonts w:asciiTheme="majorBidi" w:hAnsiTheme="majorBidi" w:cstheme="majorBidi"/>
          <w:sz w:val="24"/>
          <w:szCs w:val="24"/>
          <w:shd w:val="clear" w:color="auto" w:fill="FFFFFF"/>
        </w:rPr>
        <w:t xml:space="preserve">olukorras, kui on </w:t>
      </w:r>
      <w:r w:rsidR="0006181A">
        <w:rPr>
          <w:rFonts w:asciiTheme="majorBidi" w:hAnsiTheme="majorBidi" w:cstheme="majorBidi"/>
          <w:sz w:val="24"/>
          <w:szCs w:val="24"/>
          <w:shd w:val="clear" w:color="auto" w:fill="FFFFFF"/>
        </w:rPr>
        <w:t>mitu</w:t>
      </w:r>
      <w:r w:rsidR="00041EA8">
        <w:rPr>
          <w:rFonts w:asciiTheme="majorBidi" w:hAnsiTheme="majorBidi" w:cstheme="majorBidi"/>
          <w:sz w:val="24"/>
          <w:szCs w:val="24"/>
          <w:shd w:val="clear" w:color="auto" w:fill="FFFFFF"/>
        </w:rPr>
        <w:t xml:space="preserve"> </w:t>
      </w:r>
      <w:r w:rsidR="00041EA8" w:rsidRPr="00CC6CE5">
        <w:rPr>
          <w:rFonts w:asciiTheme="majorBidi" w:eastAsia="Times New Roman" w:hAnsiTheme="majorBidi" w:cstheme="majorBidi"/>
          <w:kern w:val="0"/>
          <w:sz w:val="24"/>
          <w:szCs w:val="24"/>
          <w:lang w:eastAsia="et-EE"/>
          <w14:ligatures w14:val="none"/>
        </w:rPr>
        <w:t xml:space="preserve">võrdselt </w:t>
      </w:r>
      <w:r w:rsidR="00041EA8">
        <w:rPr>
          <w:rFonts w:asciiTheme="majorBidi" w:eastAsia="Times New Roman" w:hAnsiTheme="majorBidi" w:cstheme="majorBidi"/>
          <w:kern w:val="0"/>
          <w:sz w:val="24"/>
          <w:szCs w:val="24"/>
          <w:lang w:eastAsia="et-EE"/>
          <w14:ligatures w14:val="none"/>
        </w:rPr>
        <w:t xml:space="preserve">kandidaati, kes on </w:t>
      </w:r>
      <w:r w:rsidR="00041EA8" w:rsidRPr="00CC6CE5">
        <w:rPr>
          <w:rFonts w:asciiTheme="majorBidi" w:eastAsia="Times New Roman" w:hAnsiTheme="majorBidi" w:cstheme="majorBidi"/>
          <w:kern w:val="0"/>
          <w:sz w:val="24"/>
          <w:szCs w:val="24"/>
          <w:lang w:eastAsia="et-EE"/>
          <w14:ligatures w14:val="none"/>
        </w:rPr>
        <w:t>kvalifitseeritud nii sobivuse, pädevuse kui ka ametialase suutlikkuse poolest</w:t>
      </w:r>
      <w:r w:rsidR="00041EA8">
        <w:rPr>
          <w:rFonts w:asciiTheme="majorBidi" w:eastAsia="Times New Roman" w:hAnsiTheme="majorBidi" w:cstheme="majorBidi"/>
          <w:kern w:val="0"/>
          <w:sz w:val="24"/>
          <w:szCs w:val="24"/>
          <w:lang w:eastAsia="et-EE"/>
          <w14:ligatures w14:val="none"/>
        </w:rPr>
        <w:t>, eelistatakse alaesindatud soost kandidaati.</w:t>
      </w:r>
      <w:r w:rsidR="00041EA8" w:rsidRPr="00CC6CE5">
        <w:rPr>
          <w:rFonts w:asciiTheme="majorBidi" w:hAnsiTheme="majorBidi" w:cstheme="majorBidi"/>
          <w:sz w:val="24"/>
          <w:szCs w:val="24"/>
          <w:shd w:val="clear" w:color="auto" w:fill="FFFFFF"/>
        </w:rPr>
        <w:t xml:space="preserve"> </w:t>
      </w:r>
      <w:r w:rsidR="00041EA8">
        <w:rPr>
          <w:rFonts w:asciiTheme="majorBidi" w:hAnsiTheme="majorBidi" w:cstheme="majorBidi"/>
          <w:sz w:val="24"/>
          <w:szCs w:val="24"/>
          <w:shd w:val="clear" w:color="auto" w:fill="FFFFFF"/>
        </w:rPr>
        <w:t>A</w:t>
      </w:r>
      <w:r w:rsidR="00041EA8" w:rsidRPr="00CC6CE5">
        <w:rPr>
          <w:rFonts w:asciiTheme="majorBidi" w:hAnsiTheme="majorBidi" w:cstheme="majorBidi"/>
          <w:sz w:val="24"/>
          <w:szCs w:val="24"/>
          <w:shd w:val="clear" w:color="auto" w:fill="FFFFFF"/>
        </w:rPr>
        <w:t>laesindatud soost isikule ei pea andma eelist olukorras, kus tema kvalifikatsioon ei ole samaväärne teisest soost isikuga.</w:t>
      </w:r>
    </w:p>
    <w:p w14:paraId="2BC4D525" w14:textId="77777777" w:rsidR="00041EA8" w:rsidRDefault="00041EA8" w:rsidP="00CD4399">
      <w:pPr>
        <w:spacing w:after="0" w:line="276" w:lineRule="auto"/>
        <w:jc w:val="both"/>
        <w:rPr>
          <w:rFonts w:asciiTheme="majorBidi" w:hAnsiTheme="majorBidi" w:cstheme="majorBidi"/>
          <w:sz w:val="24"/>
          <w:szCs w:val="24"/>
          <w:shd w:val="clear" w:color="auto" w:fill="FFFFFF"/>
        </w:rPr>
      </w:pPr>
    </w:p>
    <w:p w14:paraId="7616D36E" w14:textId="5AB8DEF8" w:rsidR="00041EA8" w:rsidRDefault="00F63993" w:rsidP="00CD4399">
      <w:pPr>
        <w:spacing w:after="0" w:line="276" w:lineRule="auto"/>
        <w:jc w:val="both"/>
        <w:rPr>
          <w:rFonts w:asciiTheme="majorBidi" w:hAnsiTheme="majorBidi" w:cstheme="majorBidi"/>
          <w:sz w:val="24"/>
          <w:szCs w:val="24"/>
          <w:shd w:val="clear" w:color="auto" w:fill="FFFFFF"/>
        </w:rPr>
      </w:pPr>
      <w:r w:rsidRPr="00CC6CE5">
        <w:rPr>
          <w:rFonts w:asciiTheme="majorBidi" w:hAnsiTheme="majorBidi" w:cstheme="majorBidi"/>
          <w:sz w:val="24"/>
          <w:szCs w:val="24"/>
          <w:shd w:val="clear" w:color="auto" w:fill="FFFFFF"/>
        </w:rPr>
        <w:t xml:space="preserve">Samuti võib sätet pidada </w:t>
      </w:r>
      <w:r w:rsidRPr="00695F33">
        <w:rPr>
          <w:rFonts w:asciiTheme="majorBidi" w:hAnsiTheme="majorBidi" w:cstheme="majorBidi"/>
          <w:b/>
          <w:bCs/>
          <w:sz w:val="24"/>
          <w:szCs w:val="24"/>
          <w:shd w:val="clear" w:color="auto" w:fill="FFFFFF"/>
        </w:rPr>
        <w:t>vajalikuks</w:t>
      </w:r>
      <w:r w:rsidR="000C037C">
        <w:rPr>
          <w:rFonts w:asciiTheme="majorBidi" w:hAnsiTheme="majorBidi" w:cstheme="majorBidi"/>
          <w:sz w:val="24"/>
          <w:szCs w:val="24"/>
          <w:shd w:val="clear" w:color="auto" w:fill="FFFFFF"/>
        </w:rPr>
        <w:t>,</w:t>
      </w:r>
      <w:r w:rsidRPr="00CC6CE5">
        <w:rPr>
          <w:rFonts w:asciiTheme="majorBidi" w:hAnsiTheme="majorBidi" w:cstheme="majorBidi"/>
          <w:sz w:val="24"/>
          <w:szCs w:val="24"/>
          <w:shd w:val="clear" w:color="auto" w:fill="FFFFFF"/>
        </w:rPr>
        <w:t xml:space="preserve"> kuna vaatamata </w:t>
      </w:r>
      <w:r w:rsidR="00BE1ADE" w:rsidRPr="00CC6CE5">
        <w:rPr>
          <w:rFonts w:asciiTheme="majorBidi" w:hAnsiTheme="majorBidi" w:cstheme="majorBidi"/>
          <w:sz w:val="24"/>
          <w:szCs w:val="24"/>
          <w:shd w:val="clear" w:color="auto" w:fill="FFFFFF"/>
        </w:rPr>
        <w:t>senistele püüdlustele tagada mõlemast soost isikutele võrdsed õigused, sh ligipääs haridusele ja tööturule, näitab statistika, et Eestis on naised jätkuvalt aktsiaemitentide juhtorganites selgelt alaesindatud</w:t>
      </w:r>
      <w:r w:rsidR="00041EA8">
        <w:rPr>
          <w:rFonts w:asciiTheme="majorBidi" w:hAnsiTheme="majorBidi" w:cstheme="majorBidi"/>
          <w:sz w:val="24"/>
          <w:szCs w:val="24"/>
          <w:shd w:val="clear" w:color="auto" w:fill="FFFFFF"/>
        </w:rPr>
        <w:t>, vt ka seletuskirja 6. osa „Seaduse mõjud“</w:t>
      </w:r>
      <w:r w:rsidR="00BE1ADE" w:rsidRPr="00CC6CE5">
        <w:rPr>
          <w:rFonts w:asciiTheme="majorBidi" w:hAnsiTheme="majorBidi" w:cstheme="majorBidi"/>
          <w:sz w:val="24"/>
          <w:szCs w:val="24"/>
          <w:shd w:val="clear" w:color="auto" w:fill="FFFFFF"/>
        </w:rPr>
        <w:t>.</w:t>
      </w:r>
      <w:r w:rsidR="00173DE0" w:rsidRPr="00CC6CE5">
        <w:rPr>
          <w:rFonts w:asciiTheme="majorBidi" w:hAnsiTheme="majorBidi" w:cstheme="majorBidi"/>
          <w:sz w:val="24"/>
          <w:szCs w:val="24"/>
          <w:shd w:val="clear" w:color="auto" w:fill="FFFFFF"/>
        </w:rPr>
        <w:t xml:space="preserve"> </w:t>
      </w:r>
    </w:p>
    <w:p w14:paraId="495FFC00" w14:textId="77777777" w:rsidR="00041EA8" w:rsidRDefault="00041EA8" w:rsidP="00CD4399">
      <w:pPr>
        <w:spacing w:after="0" w:line="276" w:lineRule="auto"/>
        <w:jc w:val="both"/>
        <w:rPr>
          <w:rFonts w:asciiTheme="majorBidi" w:hAnsiTheme="majorBidi" w:cstheme="majorBidi"/>
          <w:sz w:val="24"/>
          <w:szCs w:val="24"/>
          <w:shd w:val="clear" w:color="auto" w:fill="FFFFFF"/>
        </w:rPr>
      </w:pPr>
    </w:p>
    <w:p w14:paraId="72FE383E" w14:textId="602FD566" w:rsidR="002D2B61" w:rsidRDefault="00173DE0" w:rsidP="00C30B9D">
      <w:pPr>
        <w:spacing w:after="0" w:line="276" w:lineRule="auto"/>
        <w:jc w:val="both"/>
        <w:rPr>
          <w:rFonts w:asciiTheme="majorBidi" w:hAnsiTheme="majorBidi" w:cstheme="majorBidi"/>
          <w:sz w:val="24"/>
          <w:szCs w:val="24"/>
          <w:shd w:val="clear" w:color="auto" w:fill="FFFFFF"/>
        </w:rPr>
      </w:pPr>
      <w:r w:rsidRPr="00CC6CE5">
        <w:rPr>
          <w:rFonts w:asciiTheme="majorBidi" w:hAnsiTheme="majorBidi" w:cstheme="majorBidi"/>
          <w:sz w:val="24"/>
          <w:szCs w:val="24"/>
          <w:shd w:val="clear" w:color="auto" w:fill="FFFFFF"/>
        </w:rPr>
        <w:t xml:space="preserve">Meetme </w:t>
      </w:r>
      <w:r w:rsidRPr="00695F33">
        <w:rPr>
          <w:rFonts w:asciiTheme="majorBidi" w:hAnsiTheme="majorBidi" w:cstheme="majorBidi"/>
          <w:b/>
          <w:bCs/>
          <w:sz w:val="24"/>
          <w:szCs w:val="24"/>
          <w:shd w:val="clear" w:color="auto" w:fill="FFFFFF"/>
        </w:rPr>
        <w:t>proportsionaalsuse</w:t>
      </w:r>
      <w:r w:rsidRPr="00CC6CE5">
        <w:rPr>
          <w:rFonts w:asciiTheme="majorBidi" w:hAnsiTheme="majorBidi" w:cstheme="majorBidi"/>
          <w:sz w:val="24"/>
          <w:szCs w:val="24"/>
          <w:shd w:val="clear" w:color="auto" w:fill="FFFFFF"/>
        </w:rPr>
        <w:t xml:space="preserve"> tagavad kehtestatava positiivse erimeetme sisu ja ajaline kestvus. Positiivse erimeetme kohaldamine eeldab, et alaesindatud </w:t>
      </w:r>
      <w:r w:rsidR="00F721C8">
        <w:rPr>
          <w:rFonts w:asciiTheme="majorBidi" w:hAnsiTheme="majorBidi" w:cstheme="majorBidi"/>
          <w:sz w:val="24"/>
          <w:szCs w:val="24"/>
          <w:shd w:val="clear" w:color="auto" w:fill="FFFFFF"/>
        </w:rPr>
        <w:t xml:space="preserve">soost </w:t>
      </w:r>
      <w:r w:rsidRPr="00CC6CE5">
        <w:rPr>
          <w:rFonts w:asciiTheme="majorBidi" w:hAnsiTheme="majorBidi" w:cstheme="majorBidi"/>
          <w:sz w:val="24"/>
          <w:szCs w:val="24"/>
          <w:shd w:val="clear" w:color="auto" w:fill="FFFFFF"/>
        </w:rPr>
        <w:t>kandidaati eelistatakse olukorras, kus tema kvalifikatsioonid</w:t>
      </w:r>
      <w:r w:rsidR="009F77F9" w:rsidRPr="00CC6CE5">
        <w:rPr>
          <w:rFonts w:asciiTheme="majorBidi" w:hAnsiTheme="majorBidi" w:cstheme="majorBidi"/>
          <w:sz w:val="24"/>
          <w:szCs w:val="24"/>
          <w:shd w:val="clear" w:color="auto" w:fill="FFFFFF"/>
        </w:rPr>
        <w:t xml:space="preserve">, pädevus, suutlikkus on samaväärne muust, kui alaesindatud soost isikuga. </w:t>
      </w:r>
    </w:p>
    <w:p w14:paraId="7402F324" w14:textId="4C0840E9" w:rsidR="002D2B61" w:rsidRDefault="002D2B61" w:rsidP="00CD4399">
      <w:pPr>
        <w:spacing w:after="0" w:line="276" w:lineRule="auto"/>
        <w:jc w:val="both"/>
        <w:rPr>
          <w:rFonts w:asciiTheme="majorBidi" w:hAnsiTheme="majorBidi" w:cstheme="majorBidi"/>
          <w:sz w:val="24"/>
          <w:szCs w:val="24"/>
          <w:shd w:val="clear" w:color="auto" w:fill="FFFFFF"/>
        </w:rPr>
      </w:pPr>
    </w:p>
    <w:p w14:paraId="4A70D9E9" w14:textId="1A820716" w:rsidR="00041EA8" w:rsidRDefault="002D2B61" w:rsidP="00041EA8">
      <w:pPr>
        <w:spacing w:line="276" w:lineRule="auto"/>
        <w:ind w:right="-62"/>
        <w:jc w:val="both"/>
        <w:rPr>
          <w:rFonts w:asciiTheme="majorBidi" w:eastAsia="Times New Roman" w:hAnsiTheme="majorBidi" w:cstheme="majorBidi"/>
          <w:sz w:val="24"/>
          <w:szCs w:val="24"/>
        </w:rPr>
      </w:pPr>
      <w:r>
        <w:rPr>
          <w:rFonts w:asciiTheme="majorBidi" w:hAnsiTheme="majorBidi" w:cstheme="majorBidi"/>
          <w:sz w:val="24"/>
          <w:szCs w:val="24"/>
          <w:shd w:val="clear" w:color="auto" w:fill="FFFFFF"/>
        </w:rPr>
        <w:t xml:space="preserve">Põhiõigusesse sekkumine ei ole ulatuslik, kuna puudutab nii meeste kui naiste alaesindatust ning isegi ühe ja sama juhtorgani korral võib alaesindatus olla kord meeste, kord naiste suhtes kaldu, nii et oleks vaja sekkuda. Samuti ei </w:t>
      </w:r>
      <w:r w:rsidR="00041EA8">
        <w:rPr>
          <w:rFonts w:asciiTheme="majorBidi" w:hAnsiTheme="majorBidi" w:cstheme="majorBidi"/>
          <w:sz w:val="24"/>
          <w:szCs w:val="24"/>
          <w:shd w:val="clear" w:color="auto" w:fill="FFFFFF"/>
        </w:rPr>
        <w:t>sekkuta juhtorgani liikmeks kandideerimisse, st igaüks võib kandideerida</w:t>
      </w:r>
      <w:r>
        <w:rPr>
          <w:rFonts w:asciiTheme="majorBidi" w:hAnsiTheme="majorBidi" w:cstheme="majorBidi"/>
          <w:sz w:val="24"/>
          <w:szCs w:val="24"/>
          <w:shd w:val="clear" w:color="auto" w:fill="FFFFFF"/>
        </w:rPr>
        <w:t xml:space="preserve"> juhtorganisse, ainult võrdsete tulemuste korral eelistatakse alaesindatud soost isikut. Ka ei ole riive intensiivne, sest selliseid juhtorganeid, millele abinõu kohaldatakse</w:t>
      </w:r>
      <w:r w:rsidR="00041EA8">
        <w:rPr>
          <w:rFonts w:asciiTheme="majorBidi" w:hAnsiTheme="majorBidi" w:cstheme="majorBidi"/>
          <w:sz w:val="24"/>
          <w:szCs w:val="24"/>
          <w:shd w:val="clear" w:color="auto" w:fill="FFFFFF"/>
        </w:rPr>
        <w:t>,</w:t>
      </w:r>
      <w:r>
        <w:rPr>
          <w:rFonts w:asciiTheme="majorBidi" w:hAnsiTheme="majorBidi" w:cstheme="majorBidi"/>
          <w:sz w:val="24"/>
          <w:szCs w:val="24"/>
          <w:shd w:val="clear" w:color="auto" w:fill="FFFFFF"/>
        </w:rPr>
        <w:t xml:space="preserve"> ei ole palju</w:t>
      </w:r>
      <w:r w:rsidR="00041EA8">
        <w:rPr>
          <w:rFonts w:asciiTheme="majorBidi" w:hAnsiTheme="majorBidi" w:cstheme="majorBidi"/>
          <w:sz w:val="24"/>
          <w:szCs w:val="24"/>
          <w:shd w:val="clear" w:color="auto" w:fill="FFFFFF"/>
        </w:rPr>
        <w:t xml:space="preserve">. Eelnõu kohaldub Eestis seadusena rakendamise hetkel </w:t>
      </w:r>
      <w:r w:rsidR="00041EA8" w:rsidRPr="00CC6CE5">
        <w:rPr>
          <w:rFonts w:asciiTheme="majorBidi" w:eastAsia="Times New Roman" w:hAnsiTheme="majorBidi" w:cstheme="majorBidi"/>
          <w:sz w:val="24"/>
          <w:szCs w:val="24"/>
        </w:rPr>
        <w:t>12 aktsiaemitendile</w:t>
      </w:r>
      <w:r w:rsidR="00041EA8">
        <w:rPr>
          <w:rFonts w:asciiTheme="majorBidi" w:eastAsia="Times New Roman" w:hAnsiTheme="majorBidi" w:cstheme="majorBidi"/>
          <w:sz w:val="24"/>
          <w:szCs w:val="24"/>
        </w:rPr>
        <w:t xml:space="preserve">, täpsemalt seletuskirja 6. osas „Seaduse mõjud“. </w:t>
      </w:r>
    </w:p>
    <w:p w14:paraId="16DE5630" w14:textId="46793BEA" w:rsidR="00784A84" w:rsidRPr="00CC6CE5" w:rsidRDefault="00041EA8" w:rsidP="00041EA8">
      <w:pPr>
        <w:spacing w:line="276" w:lineRule="auto"/>
        <w:ind w:right="-62"/>
        <w:jc w:val="both"/>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Siinjuures ei pruugi igal juhtorgani liikme valimisel ka </w:t>
      </w:r>
      <w:r w:rsidR="002D2B61">
        <w:rPr>
          <w:rFonts w:asciiTheme="majorBidi" w:hAnsiTheme="majorBidi" w:cstheme="majorBidi"/>
          <w:sz w:val="24"/>
          <w:szCs w:val="24"/>
          <w:shd w:val="clear" w:color="auto" w:fill="FFFFFF"/>
        </w:rPr>
        <w:t>sellis</w:t>
      </w:r>
      <w:r>
        <w:rPr>
          <w:rFonts w:asciiTheme="majorBidi" w:hAnsiTheme="majorBidi" w:cstheme="majorBidi"/>
          <w:sz w:val="24"/>
          <w:szCs w:val="24"/>
          <w:shd w:val="clear" w:color="auto" w:fill="FFFFFF"/>
        </w:rPr>
        <w:t>t</w:t>
      </w:r>
      <w:r w:rsidR="002D2B61">
        <w:rPr>
          <w:rFonts w:asciiTheme="majorBidi" w:hAnsiTheme="majorBidi" w:cstheme="majorBidi"/>
          <w:sz w:val="24"/>
          <w:szCs w:val="24"/>
          <w:shd w:val="clear" w:color="auto" w:fill="FFFFFF"/>
        </w:rPr>
        <w:t xml:space="preserve"> olukord</w:t>
      </w:r>
      <w:r>
        <w:rPr>
          <w:rFonts w:asciiTheme="majorBidi" w:hAnsiTheme="majorBidi" w:cstheme="majorBidi"/>
          <w:sz w:val="24"/>
          <w:szCs w:val="24"/>
          <w:shd w:val="clear" w:color="auto" w:fill="FFFFFF"/>
        </w:rPr>
        <w:t>a tekkida</w:t>
      </w:r>
      <w:r w:rsidR="002D2B61">
        <w:rPr>
          <w:rFonts w:asciiTheme="majorBidi" w:hAnsiTheme="majorBidi" w:cstheme="majorBidi"/>
          <w:sz w:val="24"/>
          <w:szCs w:val="24"/>
          <w:shd w:val="clear" w:color="auto" w:fill="FFFFFF"/>
        </w:rPr>
        <w:t xml:space="preserve">, kus kandidaadid </w:t>
      </w:r>
      <w:r>
        <w:rPr>
          <w:rFonts w:asciiTheme="majorBidi" w:hAnsiTheme="majorBidi" w:cstheme="majorBidi"/>
          <w:sz w:val="24"/>
          <w:szCs w:val="24"/>
          <w:shd w:val="clear" w:color="auto" w:fill="FFFFFF"/>
        </w:rPr>
        <w:t xml:space="preserve">oleksid </w:t>
      </w:r>
      <w:r w:rsidR="002D2B61">
        <w:rPr>
          <w:rFonts w:asciiTheme="majorBidi" w:hAnsiTheme="majorBidi" w:cstheme="majorBidi"/>
          <w:sz w:val="24"/>
          <w:szCs w:val="24"/>
          <w:shd w:val="clear" w:color="auto" w:fill="FFFFFF"/>
        </w:rPr>
        <w:t>võrdsed</w:t>
      </w:r>
      <w:r>
        <w:rPr>
          <w:rFonts w:asciiTheme="majorBidi" w:hAnsiTheme="majorBidi" w:cstheme="majorBidi"/>
          <w:sz w:val="24"/>
          <w:szCs w:val="24"/>
          <w:shd w:val="clear" w:color="auto" w:fill="FFFFFF"/>
        </w:rPr>
        <w:t>.</w:t>
      </w:r>
      <w:r w:rsidRPr="00CC6CE5">
        <w:rPr>
          <w:rFonts w:asciiTheme="majorBidi" w:eastAsia="Times New Roman" w:hAnsiTheme="majorBidi" w:cstheme="majorBidi"/>
          <w:sz w:val="24"/>
          <w:szCs w:val="24"/>
        </w:rPr>
        <w:t xml:space="preserve"> Kuna juhtorganite liikmed vahetuvad võrdlemisi harva ja eelnõu ei sunni ka eesmärgi saavutamiseks aktsiaemitente enda juhtorganite liikmeid nö välja vahetama, siis mõju on ebaregulaarne ja harv.</w:t>
      </w:r>
    </w:p>
    <w:p w14:paraId="2A4D333D" w14:textId="3BFE3939" w:rsidR="00784A84" w:rsidRDefault="00405692" w:rsidP="00CD4399">
      <w:pPr>
        <w:spacing w:after="0" w:line="276" w:lineRule="auto"/>
        <w:jc w:val="both"/>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T</w:t>
      </w:r>
      <w:r w:rsidR="009F77F9" w:rsidRPr="00CC6CE5">
        <w:rPr>
          <w:rFonts w:asciiTheme="majorBidi" w:hAnsiTheme="majorBidi" w:cstheme="majorBidi"/>
          <w:sz w:val="24"/>
          <w:szCs w:val="24"/>
          <w:shd w:val="clear" w:color="auto" w:fill="FFFFFF"/>
        </w:rPr>
        <w:t>uleb arvestada, et nimetatud positiivse erimeetme rakendamise aeg on piiratud ja rakendub vaid 12 aastat (1. juuli 2026 kuni 31. detsember 2038)</w:t>
      </w:r>
      <w:r w:rsidR="00575B6E" w:rsidRPr="00CC6CE5">
        <w:rPr>
          <w:rFonts w:asciiTheme="majorBidi" w:hAnsiTheme="majorBidi" w:cstheme="majorBidi"/>
          <w:sz w:val="24"/>
          <w:szCs w:val="24"/>
          <w:shd w:val="clear" w:color="auto" w:fill="FFFFFF"/>
        </w:rPr>
        <w:t xml:space="preserve"> ning sedagi vaid juhul kui aktsiaemitent ei täida endale seatud soolise tasakaalu eesmärke</w:t>
      </w:r>
      <w:r w:rsidR="009F77F9" w:rsidRPr="00CC6CE5">
        <w:rPr>
          <w:rFonts w:asciiTheme="majorBidi" w:hAnsiTheme="majorBidi" w:cstheme="majorBidi"/>
          <w:sz w:val="24"/>
          <w:szCs w:val="24"/>
          <w:shd w:val="clear" w:color="auto" w:fill="FFFFFF"/>
        </w:rPr>
        <w:t>.</w:t>
      </w:r>
      <w:r w:rsidR="00543987" w:rsidRPr="00CC6CE5">
        <w:rPr>
          <w:rFonts w:asciiTheme="majorBidi" w:hAnsiTheme="majorBidi" w:cstheme="majorBidi"/>
          <w:sz w:val="24"/>
          <w:szCs w:val="24"/>
          <w:shd w:val="clear" w:color="auto" w:fill="FFFFFF"/>
        </w:rPr>
        <w:t xml:space="preserve"> </w:t>
      </w:r>
    </w:p>
    <w:p w14:paraId="3A7CC570" w14:textId="77777777" w:rsidR="00784A84" w:rsidRDefault="00784A84" w:rsidP="00CD4399">
      <w:pPr>
        <w:spacing w:after="0" w:line="276" w:lineRule="auto"/>
        <w:jc w:val="both"/>
        <w:rPr>
          <w:rFonts w:asciiTheme="majorBidi" w:hAnsiTheme="majorBidi" w:cstheme="majorBidi"/>
          <w:sz w:val="24"/>
          <w:szCs w:val="24"/>
          <w:shd w:val="clear" w:color="auto" w:fill="FFFFFF"/>
        </w:rPr>
      </w:pPr>
    </w:p>
    <w:p w14:paraId="3EE790D7" w14:textId="22E62024" w:rsidR="00F63993" w:rsidRPr="00CC6CE5" w:rsidRDefault="00543987" w:rsidP="00CD4399">
      <w:pPr>
        <w:spacing w:after="0" w:line="276" w:lineRule="auto"/>
        <w:jc w:val="both"/>
        <w:rPr>
          <w:rFonts w:asciiTheme="majorBidi" w:hAnsiTheme="majorBidi" w:cstheme="majorBidi"/>
          <w:sz w:val="24"/>
          <w:szCs w:val="24"/>
          <w:shd w:val="clear" w:color="auto" w:fill="FFFFFF"/>
        </w:rPr>
      </w:pPr>
      <w:r w:rsidRPr="00CC6CE5">
        <w:rPr>
          <w:rFonts w:asciiTheme="majorBidi" w:hAnsiTheme="majorBidi" w:cstheme="majorBidi"/>
          <w:sz w:val="24"/>
          <w:szCs w:val="24"/>
          <w:shd w:val="clear" w:color="auto" w:fill="FFFFFF"/>
        </w:rPr>
        <w:t>Eelnevale tuginedes võib VPTS-i § 135</w:t>
      </w:r>
      <w:r w:rsidRPr="00CC6CE5">
        <w:rPr>
          <w:rFonts w:asciiTheme="majorBidi" w:hAnsiTheme="majorBidi" w:cstheme="majorBidi"/>
          <w:sz w:val="24"/>
          <w:szCs w:val="24"/>
          <w:shd w:val="clear" w:color="auto" w:fill="FFFFFF"/>
          <w:vertAlign w:val="superscript"/>
        </w:rPr>
        <w:t>7</w:t>
      </w:r>
      <w:r w:rsidRPr="00CC6CE5">
        <w:rPr>
          <w:rFonts w:asciiTheme="majorBidi" w:hAnsiTheme="majorBidi" w:cstheme="majorBidi"/>
          <w:sz w:val="24"/>
          <w:szCs w:val="24"/>
          <w:shd w:val="clear" w:color="auto" w:fill="FFFFFF"/>
        </w:rPr>
        <w:t xml:space="preserve"> lõike 2 esimeses lauses sätestatud positiivset erimeedet pidada PS §-ga 12 kooskõlas olevaks.</w:t>
      </w:r>
    </w:p>
    <w:p w14:paraId="5E2D484D" w14:textId="77777777" w:rsidR="000C037C" w:rsidRDefault="000C037C" w:rsidP="00CD4399">
      <w:pPr>
        <w:spacing w:after="0" w:line="276" w:lineRule="auto"/>
        <w:jc w:val="both"/>
        <w:rPr>
          <w:rFonts w:asciiTheme="majorBidi" w:hAnsiTheme="majorBidi" w:cstheme="majorBidi"/>
          <w:sz w:val="24"/>
          <w:szCs w:val="24"/>
          <w:shd w:val="clear" w:color="auto" w:fill="FFFFFF"/>
        </w:rPr>
      </w:pPr>
    </w:p>
    <w:p w14:paraId="7A73F246" w14:textId="371E684E" w:rsidR="00B012C0" w:rsidRPr="00695F33" w:rsidRDefault="00B012C0" w:rsidP="00CD4399">
      <w:pPr>
        <w:spacing w:after="0" w:line="276" w:lineRule="auto"/>
        <w:jc w:val="both"/>
        <w:rPr>
          <w:rFonts w:asciiTheme="majorBidi" w:hAnsiTheme="majorBidi" w:cstheme="majorBidi"/>
          <w:b/>
          <w:bCs/>
          <w:sz w:val="24"/>
          <w:szCs w:val="24"/>
          <w:shd w:val="clear" w:color="auto" w:fill="FFFFFF"/>
        </w:rPr>
      </w:pPr>
      <w:r w:rsidRPr="00695F33">
        <w:rPr>
          <w:rFonts w:asciiTheme="majorBidi" w:hAnsiTheme="majorBidi" w:cstheme="majorBidi"/>
          <w:b/>
          <w:bCs/>
          <w:sz w:val="24"/>
          <w:szCs w:val="24"/>
          <w:shd w:val="clear" w:color="auto" w:fill="FFFFFF"/>
        </w:rPr>
        <w:t>II. Puudutatud isikud: äriühingud, kes on aktsiaemitendid</w:t>
      </w:r>
    </w:p>
    <w:p w14:paraId="6C5060AA" w14:textId="77777777" w:rsidR="00B012C0" w:rsidRDefault="00B012C0" w:rsidP="00CD4399">
      <w:pPr>
        <w:spacing w:after="0" w:line="276" w:lineRule="auto"/>
        <w:jc w:val="both"/>
        <w:rPr>
          <w:rFonts w:asciiTheme="majorBidi" w:hAnsiTheme="majorBidi" w:cstheme="majorBidi"/>
          <w:sz w:val="24"/>
          <w:szCs w:val="24"/>
          <w:shd w:val="clear" w:color="auto" w:fill="FFFFFF"/>
        </w:rPr>
      </w:pPr>
    </w:p>
    <w:p w14:paraId="7FF41F59" w14:textId="77777777" w:rsidR="00F721C8" w:rsidRDefault="00B012C0" w:rsidP="00B012C0">
      <w:pPr>
        <w:spacing w:after="0" w:line="276" w:lineRule="auto"/>
        <w:jc w:val="both"/>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 xml:space="preserve">Kuigi põhiseaduse § 14 kohaselt on õiguste ja vabaduste tagamine seadusandliku, täidesaatva ja kohtuvõimu ning kohaliku omavalitsuse kohustus, st ka põhiseaduse § 12 on suunatud riigi vastu, on antud juhul põhiõiguste </w:t>
      </w:r>
      <w:proofErr w:type="spellStart"/>
      <w:r>
        <w:rPr>
          <w:rFonts w:asciiTheme="majorBidi" w:hAnsiTheme="majorBidi" w:cstheme="majorBidi"/>
          <w:sz w:val="24"/>
          <w:szCs w:val="24"/>
          <w:shd w:val="clear" w:color="auto" w:fill="FFFFFF"/>
        </w:rPr>
        <w:t>tagajad</w:t>
      </w:r>
      <w:proofErr w:type="spellEnd"/>
      <w:r>
        <w:rPr>
          <w:rFonts w:asciiTheme="majorBidi" w:hAnsiTheme="majorBidi" w:cstheme="majorBidi"/>
          <w:sz w:val="24"/>
          <w:szCs w:val="24"/>
          <w:shd w:val="clear" w:color="auto" w:fill="FFFFFF"/>
        </w:rPr>
        <w:t xml:space="preserve"> eraõiguslikud juriidilised isikud. Eelnõu riivab eraõigusliku juriidilise isiku vabadust, kuna ta on kohustatud juhtorganite liikmete valikul soolise tasakaalu nõudeid järgima. </w:t>
      </w:r>
      <w:r w:rsidR="00CB6DF3">
        <w:rPr>
          <w:rFonts w:asciiTheme="majorBidi" w:hAnsiTheme="majorBidi" w:cstheme="majorBidi"/>
          <w:sz w:val="24"/>
          <w:szCs w:val="24"/>
          <w:shd w:val="clear" w:color="auto" w:fill="FFFFFF"/>
        </w:rPr>
        <w:t>Põhiseaduse § 9 lõike 2 kohaselt laien</w:t>
      </w:r>
      <w:r w:rsidR="00F721C8">
        <w:rPr>
          <w:rFonts w:asciiTheme="majorBidi" w:hAnsiTheme="majorBidi" w:cstheme="majorBidi"/>
          <w:sz w:val="24"/>
          <w:szCs w:val="24"/>
          <w:shd w:val="clear" w:color="auto" w:fill="FFFFFF"/>
        </w:rPr>
        <w:t>e</w:t>
      </w:r>
      <w:r w:rsidR="00CB6DF3">
        <w:rPr>
          <w:rFonts w:asciiTheme="majorBidi" w:hAnsiTheme="majorBidi" w:cstheme="majorBidi"/>
          <w:sz w:val="24"/>
          <w:szCs w:val="24"/>
          <w:shd w:val="clear" w:color="auto" w:fill="FFFFFF"/>
        </w:rPr>
        <w:t xml:space="preserve">vad Põhiseaduses loetletud õigused, vabadused ja kohustused juriidilistele isikutele niivõrd, kui see on kooskõlas juriidiliste isikute üldiste eesmärkide ja selliste õiguste, vabaduste ja kohustuste olemusega. </w:t>
      </w:r>
    </w:p>
    <w:p w14:paraId="5F830A30" w14:textId="77777777" w:rsidR="00F721C8" w:rsidRDefault="00F721C8" w:rsidP="00B012C0">
      <w:pPr>
        <w:spacing w:after="0" w:line="276" w:lineRule="auto"/>
        <w:jc w:val="both"/>
        <w:rPr>
          <w:rFonts w:asciiTheme="majorBidi" w:hAnsiTheme="majorBidi" w:cstheme="majorBidi"/>
          <w:sz w:val="24"/>
          <w:szCs w:val="24"/>
          <w:shd w:val="clear" w:color="auto" w:fill="FFFFFF"/>
        </w:rPr>
      </w:pPr>
    </w:p>
    <w:p w14:paraId="56924993" w14:textId="7ABDE0BB" w:rsidR="00F721C8" w:rsidRDefault="00F721C8" w:rsidP="00B012C0">
      <w:pPr>
        <w:spacing w:after="0" w:line="276"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Põhiseaduse §-s 13 sätestatud üldine kaitseõigus on igaüheõigus, mis peab olema tagatud kõikidele isikutele võrdselt ja </w:t>
      </w:r>
      <w:r w:rsidRPr="00897A67">
        <w:rPr>
          <w:rFonts w:ascii="Times New Roman" w:eastAsia="Times New Roman" w:hAnsi="Times New Roman" w:cs="Times New Roman"/>
          <w:bCs/>
          <w:sz w:val="24"/>
          <w:szCs w:val="24"/>
        </w:rPr>
        <w:t>seondub seetõttu PS § 12 lõikes 1 sätestatud võrdse kohtlemise põhimõttega</w:t>
      </w:r>
      <w:r>
        <w:rPr>
          <w:rFonts w:ascii="Times New Roman" w:eastAsia="Times New Roman" w:hAnsi="Times New Roman" w:cs="Times New Roman"/>
          <w:bCs/>
          <w:sz w:val="24"/>
          <w:szCs w:val="24"/>
        </w:rPr>
        <w:t>, aga ka järgnevate alltoodud põhiõigustega</w:t>
      </w:r>
      <w:r w:rsidRPr="00897A67">
        <w:rPr>
          <w:rFonts w:ascii="Times New Roman" w:eastAsia="Times New Roman" w:hAnsi="Times New Roman" w:cs="Times New Roman"/>
          <w:bCs/>
          <w:sz w:val="24"/>
          <w:szCs w:val="24"/>
        </w:rPr>
        <w:t>.</w:t>
      </w:r>
    </w:p>
    <w:p w14:paraId="3697E596" w14:textId="77777777" w:rsidR="00F721C8" w:rsidRDefault="00F721C8" w:rsidP="00B012C0">
      <w:pPr>
        <w:spacing w:after="0" w:line="276" w:lineRule="auto"/>
        <w:jc w:val="both"/>
        <w:rPr>
          <w:rFonts w:asciiTheme="majorBidi" w:hAnsiTheme="majorBidi" w:cstheme="majorBidi"/>
          <w:sz w:val="24"/>
          <w:szCs w:val="24"/>
          <w:shd w:val="clear" w:color="auto" w:fill="FFFFFF"/>
        </w:rPr>
      </w:pPr>
    </w:p>
    <w:p w14:paraId="070FC015" w14:textId="28FB9510" w:rsidR="00F721C8" w:rsidRDefault="00B012C0" w:rsidP="00B012C0">
      <w:pPr>
        <w:spacing w:after="0" w:line="276" w:lineRule="auto"/>
        <w:jc w:val="both"/>
        <w:rPr>
          <w:rFonts w:asciiTheme="majorBidi" w:hAnsiTheme="majorBidi" w:cstheme="majorBidi"/>
          <w:sz w:val="24"/>
          <w:szCs w:val="24"/>
        </w:rPr>
      </w:pPr>
      <w:r>
        <w:rPr>
          <w:rFonts w:asciiTheme="majorBidi" w:hAnsiTheme="majorBidi" w:cstheme="majorBidi"/>
          <w:sz w:val="24"/>
          <w:szCs w:val="24"/>
          <w:shd w:val="clear" w:color="auto" w:fill="FFFFFF"/>
        </w:rPr>
        <w:t xml:space="preserve">Põhiseaduse § 19 lõike 2 kohaselt peab igaüks oma õiguste ja vabaduste kasutamisel ning kohustuste täitmisel austama teiste inimeste õigusi ja vabadusi ning järgima seadust. </w:t>
      </w:r>
      <w:r w:rsidR="00F721C8">
        <w:rPr>
          <w:rFonts w:asciiTheme="majorBidi" w:hAnsiTheme="majorBidi" w:cstheme="majorBidi"/>
          <w:sz w:val="24"/>
          <w:szCs w:val="24"/>
        </w:rPr>
        <w:t>Põhiseaduse § 31 kohaselt on Eesti kodanikel õigus tegeleda ettevõtlusega ning seadus võib sätestada selle õiguse kasutamise tingimused ja korra. Sätte kohaselt võib seadus kehtestada vastavad piirangud ning kui need ei ole põhiseadusega vastuolus, siis nad on lubatud. Antud juhul kitsendatakse vabadust valida vabalt liikmeid juhtorganitesse.</w:t>
      </w:r>
    </w:p>
    <w:p w14:paraId="07486357" w14:textId="77777777" w:rsidR="00F721C8" w:rsidRDefault="00F721C8" w:rsidP="00B012C0">
      <w:pPr>
        <w:spacing w:after="0" w:line="276" w:lineRule="auto"/>
        <w:jc w:val="both"/>
        <w:rPr>
          <w:rFonts w:asciiTheme="majorBidi" w:hAnsiTheme="majorBidi" w:cstheme="majorBidi"/>
          <w:sz w:val="24"/>
          <w:szCs w:val="24"/>
        </w:rPr>
      </w:pPr>
    </w:p>
    <w:p w14:paraId="43656798" w14:textId="644CDF83" w:rsidR="00F721C8" w:rsidRDefault="00F721C8" w:rsidP="00B012C0">
      <w:pPr>
        <w:spacing w:after="0" w:line="276" w:lineRule="auto"/>
        <w:jc w:val="both"/>
        <w:rPr>
          <w:rFonts w:asciiTheme="majorBidi" w:hAnsiTheme="majorBidi" w:cstheme="majorBidi"/>
          <w:sz w:val="24"/>
          <w:szCs w:val="24"/>
          <w:shd w:val="clear" w:color="auto" w:fill="FFFFFF"/>
        </w:rPr>
      </w:pPr>
      <w:r>
        <w:rPr>
          <w:rFonts w:asciiTheme="majorBidi" w:hAnsiTheme="majorBidi" w:cstheme="majorBidi"/>
          <w:sz w:val="24"/>
          <w:szCs w:val="24"/>
        </w:rPr>
        <w:t xml:space="preserve">Põhiseaduse § 32 </w:t>
      </w:r>
      <w:r w:rsidRPr="00CC6CE5">
        <w:rPr>
          <w:rFonts w:asciiTheme="majorBidi" w:hAnsiTheme="majorBidi" w:cstheme="majorBidi"/>
          <w:sz w:val="24"/>
          <w:szCs w:val="24"/>
        </w:rPr>
        <w:t xml:space="preserve">kohaselt </w:t>
      </w:r>
      <w:r>
        <w:rPr>
          <w:rFonts w:asciiTheme="majorBidi" w:hAnsiTheme="majorBidi" w:cstheme="majorBidi"/>
          <w:sz w:val="24"/>
          <w:szCs w:val="24"/>
        </w:rPr>
        <w:t xml:space="preserve">on </w:t>
      </w:r>
      <w:r w:rsidRPr="00CC6CE5">
        <w:rPr>
          <w:rFonts w:asciiTheme="majorBidi" w:hAnsiTheme="majorBidi" w:cstheme="majorBidi"/>
          <w:sz w:val="24"/>
          <w:szCs w:val="24"/>
        </w:rPr>
        <w:t>igaühel õigus enda omandit vabalt vallata, kasutada ja käsutada. Samas on Riigikohus korduvalt märkinud, et Põhiseaduse § 32 l</w:t>
      </w:r>
      <w:r>
        <w:rPr>
          <w:rFonts w:asciiTheme="majorBidi" w:hAnsiTheme="majorBidi" w:cstheme="majorBidi"/>
          <w:sz w:val="24"/>
          <w:szCs w:val="24"/>
        </w:rPr>
        <w:t>õike</w:t>
      </w:r>
      <w:r w:rsidRPr="00CC6CE5">
        <w:rPr>
          <w:rFonts w:asciiTheme="majorBidi" w:hAnsiTheme="majorBidi" w:cstheme="majorBidi"/>
          <w:sz w:val="24"/>
          <w:szCs w:val="24"/>
        </w:rPr>
        <w:t xml:space="preserve"> 2 teine lause näeb omandiõiguse piiramiseks ette lihtsa seadusereservatsiooni. Lihtne seadusereservatsioon tähendab, et üldjuhul võib omandiõigust piirata mis tahes eesmärgil, mis ei ole </w:t>
      </w:r>
      <w:r>
        <w:rPr>
          <w:rFonts w:asciiTheme="majorBidi" w:hAnsiTheme="majorBidi" w:cstheme="majorBidi"/>
          <w:sz w:val="24"/>
          <w:szCs w:val="24"/>
        </w:rPr>
        <w:t>p</w:t>
      </w:r>
      <w:r w:rsidRPr="00CC6CE5">
        <w:rPr>
          <w:rFonts w:asciiTheme="majorBidi" w:hAnsiTheme="majorBidi" w:cstheme="majorBidi"/>
          <w:sz w:val="24"/>
          <w:szCs w:val="24"/>
        </w:rPr>
        <w:t>õhiseadusega vastuolus.</w:t>
      </w:r>
    </w:p>
    <w:p w14:paraId="4F2BF0E0" w14:textId="77777777" w:rsidR="00B012C0" w:rsidRDefault="00B012C0" w:rsidP="00CD4399">
      <w:pPr>
        <w:spacing w:after="0" w:line="276" w:lineRule="auto"/>
        <w:jc w:val="both"/>
        <w:rPr>
          <w:rFonts w:asciiTheme="majorBidi" w:hAnsiTheme="majorBidi" w:cstheme="majorBidi"/>
          <w:sz w:val="24"/>
          <w:szCs w:val="24"/>
          <w:shd w:val="clear" w:color="auto" w:fill="FFFFFF"/>
        </w:rPr>
      </w:pPr>
    </w:p>
    <w:p w14:paraId="2A884DC1" w14:textId="77777777" w:rsidR="00B012C0" w:rsidRDefault="00B012C0" w:rsidP="00B012C0">
      <w:pPr>
        <w:spacing w:after="0" w:line="276" w:lineRule="auto"/>
        <w:jc w:val="both"/>
        <w:rPr>
          <w:rFonts w:asciiTheme="majorBidi" w:hAnsiTheme="majorBidi" w:cstheme="majorBidi"/>
          <w:sz w:val="24"/>
          <w:szCs w:val="24"/>
        </w:rPr>
      </w:pPr>
      <w:r w:rsidRPr="00695F33">
        <w:rPr>
          <w:rFonts w:asciiTheme="majorBidi" w:hAnsiTheme="majorBidi" w:cstheme="majorBidi"/>
          <w:b/>
          <w:bCs/>
          <w:sz w:val="24"/>
          <w:szCs w:val="24"/>
        </w:rPr>
        <w:t>Võrreldavad grupid</w:t>
      </w:r>
      <w:r>
        <w:rPr>
          <w:rFonts w:asciiTheme="majorBidi" w:hAnsiTheme="majorBidi" w:cstheme="majorBidi"/>
          <w:sz w:val="24"/>
          <w:szCs w:val="24"/>
        </w:rPr>
        <w:t xml:space="preserve"> on äriühingud, kes peavad oma juhtorgani liikmete valimisel järgima soolist tasakaalu ja äriühingud, kes ei pea.</w:t>
      </w:r>
    </w:p>
    <w:p w14:paraId="15AFA0A5" w14:textId="77777777" w:rsidR="00CB6DF3" w:rsidRDefault="00CB6DF3" w:rsidP="00B012C0">
      <w:pPr>
        <w:spacing w:after="0" w:line="276" w:lineRule="auto"/>
        <w:jc w:val="both"/>
        <w:rPr>
          <w:rFonts w:asciiTheme="majorBidi" w:hAnsiTheme="majorBidi" w:cstheme="majorBidi"/>
          <w:sz w:val="24"/>
          <w:szCs w:val="24"/>
        </w:rPr>
      </w:pPr>
    </w:p>
    <w:p w14:paraId="4D1EC5FB" w14:textId="09568E71" w:rsidR="00CB6DF3" w:rsidRDefault="00CB6DF3" w:rsidP="00B012C0">
      <w:pPr>
        <w:spacing w:after="0" w:line="276" w:lineRule="auto"/>
        <w:jc w:val="both"/>
        <w:rPr>
          <w:rFonts w:asciiTheme="majorBidi" w:hAnsiTheme="majorBidi" w:cstheme="majorBidi"/>
          <w:sz w:val="24"/>
          <w:szCs w:val="24"/>
        </w:rPr>
      </w:pPr>
      <w:r>
        <w:rPr>
          <w:rFonts w:asciiTheme="majorBidi" w:hAnsiTheme="majorBidi" w:cstheme="majorBidi"/>
          <w:sz w:val="24"/>
          <w:szCs w:val="24"/>
        </w:rPr>
        <w:t xml:space="preserve">Meede on </w:t>
      </w:r>
      <w:r w:rsidRPr="00695F33">
        <w:rPr>
          <w:rFonts w:asciiTheme="majorBidi" w:hAnsiTheme="majorBidi" w:cstheme="majorBidi"/>
          <w:b/>
          <w:bCs/>
          <w:sz w:val="24"/>
          <w:szCs w:val="24"/>
        </w:rPr>
        <w:t>sobiv</w:t>
      </w:r>
      <w:r>
        <w:rPr>
          <w:rFonts w:asciiTheme="majorBidi" w:hAnsiTheme="majorBidi" w:cstheme="majorBidi"/>
          <w:sz w:val="24"/>
          <w:szCs w:val="24"/>
        </w:rPr>
        <w:t xml:space="preserve">, </w:t>
      </w:r>
      <w:r w:rsidR="00F721C8">
        <w:rPr>
          <w:rFonts w:asciiTheme="majorBidi" w:hAnsiTheme="majorBidi" w:cstheme="majorBidi"/>
          <w:sz w:val="24"/>
          <w:szCs w:val="24"/>
        </w:rPr>
        <w:t>et saavutada sooline tasakaal juhtorganites. Sooline tasakaal on vaja saavutada lähtudes põhiseaduse aluspõhimõtetest. Meetme tulemusena ei peaks halvenema aktsiaemitentide juhtimine võrreldes teiste äriühingutega, kuna sooline eelistus alaesindatud soo puhul tehakse juhul, kui on mitu võrdset kandidaati, kes on erinevast soost. Seega esmane, mida iga äriühing juhtorgani liikme valikul vaatab, on ikkagi juhtorgani liikme kandidaadi oskused, pädevus ja ametialane suutlikkus.</w:t>
      </w:r>
    </w:p>
    <w:p w14:paraId="72B460DC" w14:textId="77777777" w:rsidR="00B012C0" w:rsidRDefault="00B012C0" w:rsidP="00CD4399">
      <w:pPr>
        <w:spacing w:after="0" w:line="276" w:lineRule="auto"/>
        <w:jc w:val="both"/>
        <w:rPr>
          <w:rFonts w:asciiTheme="majorBidi" w:hAnsiTheme="majorBidi" w:cstheme="majorBidi"/>
          <w:sz w:val="24"/>
          <w:szCs w:val="24"/>
          <w:shd w:val="clear" w:color="auto" w:fill="FFFFFF"/>
        </w:rPr>
      </w:pPr>
    </w:p>
    <w:p w14:paraId="346E031A" w14:textId="2379476C" w:rsidR="00F721C8" w:rsidRDefault="00F721C8" w:rsidP="00CD4399">
      <w:pPr>
        <w:spacing w:after="0" w:line="276" w:lineRule="auto"/>
        <w:jc w:val="both"/>
        <w:rPr>
          <w:rFonts w:asciiTheme="majorBidi" w:hAnsiTheme="majorBidi" w:cstheme="majorBidi"/>
          <w:sz w:val="24"/>
          <w:szCs w:val="24"/>
        </w:rPr>
      </w:pPr>
      <w:r>
        <w:rPr>
          <w:rFonts w:asciiTheme="majorBidi" w:hAnsiTheme="majorBidi" w:cstheme="majorBidi"/>
          <w:sz w:val="24"/>
          <w:szCs w:val="24"/>
          <w:shd w:val="clear" w:color="auto" w:fill="FFFFFF"/>
        </w:rPr>
        <w:t xml:space="preserve">Meede on </w:t>
      </w:r>
      <w:r w:rsidRPr="00695F33">
        <w:rPr>
          <w:rFonts w:asciiTheme="majorBidi" w:hAnsiTheme="majorBidi" w:cstheme="majorBidi"/>
          <w:b/>
          <w:bCs/>
          <w:sz w:val="24"/>
          <w:szCs w:val="24"/>
          <w:shd w:val="clear" w:color="auto" w:fill="FFFFFF"/>
        </w:rPr>
        <w:t>vajalik</w:t>
      </w:r>
      <w:r>
        <w:rPr>
          <w:rFonts w:asciiTheme="majorBidi" w:hAnsiTheme="majorBidi" w:cstheme="majorBidi"/>
          <w:sz w:val="24"/>
          <w:szCs w:val="24"/>
          <w:shd w:val="clear" w:color="auto" w:fill="FFFFFF"/>
        </w:rPr>
        <w:t xml:space="preserve">, kuna </w:t>
      </w:r>
      <w:r>
        <w:rPr>
          <w:rFonts w:asciiTheme="majorBidi" w:hAnsiTheme="majorBidi" w:cstheme="majorBidi"/>
          <w:sz w:val="24"/>
          <w:szCs w:val="24"/>
        </w:rPr>
        <w:t xml:space="preserve">kuigi on äriühinguid, kus ka ilma seaduse sekkumiseta järgitakse juhtorganite soolist tasakaalu, siis ilma seaduse sekkumiseta ei ole võimalik seda kindlalt tagada. Tavaliselt on äriühingu juhtorganite valimine sisemine protseduur, mille käigus otsustatakse, keda eelistada juhtorgani liikmena. Juhtorgani liikme peab otsustama eraõigusliku juriidilise isiku üldkoosolek või nõukogu. </w:t>
      </w:r>
      <w:r w:rsidRPr="00CC6CE5">
        <w:rPr>
          <w:rFonts w:asciiTheme="majorBidi" w:hAnsiTheme="majorBidi" w:cstheme="majorBidi"/>
          <w:sz w:val="24"/>
          <w:szCs w:val="24"/>
        </w:rPr>
        <w:t>VPTS-i täiendused sätestavad juba eelpool kirjeldatud kohustuse teatud piiratud juhtudel rakendada nn positiivset erimeedet ehk võrdsete juhtorgani kandidaatide puhul eelistada alaesindatud soost kandidaati.</w:t>
      </w:r>
      <w:r>
        <w:rPr>
          <w:rFonts w:asciiTheme="majorBidi" w:hAnsiTheme="majorBidi" w:cstheme="majorBidi"/>
          <w:sz w:val="24"/>
          <w:szCs w:val="24"/>
        </w:rPr>
        <w:t xml:space="preserve"> </w:t>
      </w:r>
      <w:r w:rsidRPr="00CC6CE5">
        <w:rPr>
          <w:rFonts w:asciiTheme="majorBidi" w:hAnsiTheme="majorBidi" w:cstheme="majorBidi"/>
          <w:sz w:val="24"/>
          <w:szCs w:val="24"/>
        </w:rPr>
        <w:t xml:space="preserve">Eelnimetatud sättega vastuolus olev aktsiaemitendi üldkoosoleku otsus on tühine – </w:t>
      </w:r>
      <w:r>
        <w:rPr>
          <w:rFonts w:asciiTheme="majorBidi" w:hAnsiTheme="majorBidi" w:cstheme="majorBidi"/>
          <w:sz w:val="24"/>
          <w:szCs w:val="24"/>
        </w:rPr>
        <w:t>ehk</w:t>
      </w:r>
      <w:r w:rsidRPr="00CC6CE5">
        <w:rPr>
          <w:rFonts w:asciiTheme="majorBidi" w:hAnsiTheme="majorBidi" w:cstheme="majorBidi"/>
          <w:sz w:val="24"/>
          <w:szCs w:val="24"/>
        </w:rPr>
        <w:t xml:space="preserve"> piiratakse mõnevõrra aktsiaemitendi omanike otsustusvabadust. Tühisuse sätte eesmärgiks on tagada, et täidetakse nn positiivse erimeetme rakendamist igal juhul</w:t>
      </w:r>
      <w:r>
        <w:rPr>
          <w:rFonts w:asciiTheme="majorBidi" w:hAnsiTheme="majorBidi" w:cstheme="majorBidi"/>
          <w:sz w:val="24"/>
          <w:szCs w:val="24"/>
        </w:rPr>
        <w:t xml:space="preserve">. </w:t>
      </w:r>
    </w:p>
    <w:p w14:paraId="01CA7EBE" w14:textId="77777777" w:rsidR="00F721C8" w:rsidRDefault="00F721C8" w:rsidP="00CD4399">
      <w:pPr>
        <w:spacing w:after="0" w:line="276" w:lineRule="auto"/>
        <w:jc w:val="both"/>
        <w:rPr>
          <w:rFonts w:asciiTheme="majorBidi" w:hAnsiTheme="majorBidi" w:cstheme="majorBidi"/>
          <w:sz w:val="24"/>
          <w:szCs w:val="24"/>
        </w:rPr>
      </w:pPr>
    </w:p>
    <w:p w14:paraId="0AE23FCE" w14:textId="47CC3813" w:rsidR="00F721C8" w:rsidRDefault="00F721C8" w:rsidP="00CD4399">
      <w:pPr>
        <w:spacing w:after="0" w:line="276" w:lineRule="auto"/>
        <w:jc w:val="both"/>
        <w:rPr>
          <w:rFonts w:asciiTheme="majorBidi" w:hAnsiTheme="majorBidi" w:cstheme="majorBidi"/>
          <w:sz w:val="24"/>
          <w:szCs w:val="24"/>
          <w:shd w:val="clear" w:color="auto" w:fill="FFFFFF"/>
        </w:rPr>
      </w:pPr>
      <w:r>
        <w:rPr>
          <w:rFonts w:asciiTheme="majorBidi" w:hAnsiTheme="majorBidi" w:cstheme="majorBidi"/>
          <w:sz w:val="24"/>
          <w:szCs w:val="24"/>
        </w:rPr>
        <w:t xml:space="preserve">Meede on </w:t>
      </w:r>
      <w:r w:rsidRPr="00695F33">
        <w:rPr>
          <w:rFonts w:asciiTheme="majorBidi" w:hAnsiTheme="majorBidi" w:cstheme="majorBidi"/>
          <w:b/>
          <w:bCs/>
          <w:sz w:val="24"/>
          <w:szCs w:val="24"/>
        </w:rPr>
        <w:t>proportsionaalne</w:t>
      </w:r>
      <w:r>
        <w:rPr>
          <w:rFonts w:asciiTheme="majorBidi" w:hAnsiTheme="majorBidi" w:cstheme="majorBidi"/>
          <w:sz w:val="24"/>
          <w:szCs w:val="24"/>
        </w:rPr>
        <w:t xml:space="preserve">, kuna juhtorgani liikme valimist ei tule äriühingutes ette liiga tihti. Otsuse tegemine, kes valida juhtorgani liikmeks, tuleb nii või teisiti ära teha ka nendes äriühingutes, kus juhtorganite soolise tasakaalu nõuet ei ole. </w:t>
      </w:r>
      <w:r>
        <w:rPr>
          <w:rFonts w:asciiTheme="majorBidi" w:hAnsiTheme="majorBidi" w:cstheme="majorBidi"/>
          <w:sz w:val="24"/>
          <w:szCs w:val="24"/>
          <w:shd w:val="clear" w:color="auto" w:fill="FFFFFF"/>
        </w:rPr>
        <w:t>A</w:t>
      </w:r>
      <w:r w:rsidRPr="00CC6CE5">
        <w:rPr>
          <w:rFonts w:asciiTheme="majorBidi" w:hAnsiTheme="majorBidi" w:cstheme="majorBidi"/>
          <w:sz w:val="24"/>
          <w:szCs w:val="24"/>
          <w:shd w:val="clear" w:color="auto" w:fill="FFFFFF"/>
        </w:rPr>
        <w:t xml:space="preserve">laesindatud </w:t>
      </w:r>
      <w:r>
        <w:rPr>
          <w:rFonts w:asciiTheme="majorBidi" w:hAnsiTheme="majorBidi" w:cstheme="majorBidi"/>
          <w:sz w:val="24"/>
          <w:szCs w:val="24"/>
          <w:shd w:val="clear" w:color="auto" w:fill="FFFFFF"/>
        </w:rPr>
        <w:t xml:space="preserve">soost </w:t>
      </w:r>
      <w:r w:rsidRPr="00CC6CE5">
        <w:rPr>
          <w:rFonts w:asciiTheme="majorBidi" w:hAnsiTheme="majorBidi" w:cstheme="majorBidi"/>
          <w:sz w:val="24"/>
          <w:szCs w:val="24"/>
          <w:shd w:val="clear" w:color="auto" w:fill="FFFFFF"/>
        </w:rPr>
        <w:t>kandidaati eelistatakse olukorras, kus tema kvalifikatsioonid, pädevus, suutlikkus on samaväärne</w:t>
      </w:r>
      <w:r>
        <w:rPr>
          <w:rFonts w:asciiTheme="majorBidi" w:hAnsiTheme="majorBidi" w:cstheme="majorBidi"/>
          <w:sz w:val="24"/>
          <w:szCs w:val="24"/>
          <w:shd w:val="clear" w:color="auto" w:fill="FFFFFF"/>
        </w:rPr>
        <w:t xml:space="preserve"> vastassoost kandidaadiga. </w:t>
      </w:r>
    </w:p>
    <w:p w14:paraId="13D30815" w14:textId="77777777" w:rsidR="00F721C8" w:rsidRDefault="00F721C8" w:rsidP="00CD4399">
      <w:pPr>
        <w:spacing w:after="0" w:line="276" w:lineRule="auto"/>
        <w:jc w:val="both"/>
        <w:rPr>
          <w:rFonts w:asciiTheme="majorBidi" w:hAnsiTheme="majorBidi" w:cstheme="majorBidi"/>
          <w:sz w:val="24"/>
          <w:szCs w:val="24"/>
          <w:shd w:val="clear" w:color="auto" w:fill="FFFFFF"/>
        </w:rPr>
      </w:pPr>
    </w:p>
    <w:p w14:paraId="2716E5F4" w14:textId="58A34869" w:rsidR="00F721C8" w:rsidRDefault="00F721C8" w:rsidP="00F721C8">
      <w:pPr>
        <w:spacing w:after="0" w:line="276" w:lineRule="auto"/>
        <w:jc w:val="both"/>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P</w:t>
      </w:r>
      <w:r w:rsidRPr="00CC6CE5">
        <w:rPr>
          <w:rFonts w:asciiTheme="majorBidi" w:hAnsiTheme="majorBidi" w:cstheme="majorBidi"/>
          <w:sz w:val="24"/>
          <w:szCs w:val="24"/>
          <w:shd w:val="clear" w:color="auto" w:fill="FFFFFF"/>
        </w:rPr>
        <w:t xml:space="preserve">ositiivse erimeetme rakendamise aeg on piiratud ja rakendub vaid 12 aastat (1. juuli 2026 kuni 31. detsember 2038) ning sedagi vaid juhul kui aktsiaemitent ei täida endale seatud soolise tasakaalu eesmärke. </w:t>
      </w:r>
    </w:p>
    <w:p w14:paraId="5C62FEBE" w14:textId="77777777" w:rsidR="00F24786" w:rsidRPr="00CC6CE5" w:rsidRDefault="00F24786" w:rsidP="00CD4399">
      <w:pPr>
        <w:spacing w:after="0" w:line="276" w:lineRule="auto"/>
        <w:jc w:val="both"/>
        <w:rPr>
          <w:rFonts w:asciiTheme="majorBidi" w:hAnsiTheme="majorBidi" w:cstheme="majorBidi"/>
          <w:lang w:eastAsia="et-EE"/>
        </w:rPr>
      </w:pPr>
    </w:p>
    <w:p w14:paraId="5E6920DA" w14:textId="7CFC93E2" w:rsidR="009615A7" w:rsidRPr="00CC6CE5" w:rsidRDefault="009615A7" w:rsidP="00CD4399">
      <w:pPr>
        <w:spacing w:after="0" w:line="276" w:lineRule="auto"/>
        <w:rPr>
          <w:rFonts w:asciiTheme="majorBidi" w:hAnsiTheme="majorBidi" w:cstheme="majorBidi"/>
          <w:sz w:val="24"/>
          <w:szCs w:val="24"/>
        </w:rPr>
      </w:pPr>
      <w:r w:rsidRPr="00CC6CE5">
        <w:rPr>
          <w:rFonts w:asciiTheme="majorBidi" w:hAnsiTheme="majorBidi" w:cstheme="majorBidi"/>
          <w:sz w:val="24"/>
          <w:szCs w:val="24"/>
        </w:rPr>
        <w:t>Eeltoodut arvesse võttes tuleb eelnõus kavandatud muudatusi pidada põhiseadusega kooskõlas olevaks.</w:t>
      </w:r>
    </w:p>
    <w:p w14:paraId="3515A85A" w14:textId="77777777" w:rsidR="002E029A" w:rsidRPr="00CC6CE5" w:rsidRDefault="002E029A" w:rsidP="00CD4399">
      <w:pPr>
        <w:spacing w:after="0" w:line="276" w:lineRule="auto"/>
        <w:rPr>
          <w:rFonts w:asciiTheme="majorBidi" w:hAnsiTheme="majorBidi" w:cstheme="majorBidi"/>
          <w:b/>
          <w:bCs/>
          <w:sz w:val="24"/>
          <w:szCs w:val="24"/>
        </w:rPr>
      </w:pPr>
    </w:p>
    <w:p w14:paraId="7CB160C3" w14:textId="70EC5213" w:rsidR="0007151D" w:rsidRPr="00CC6CE5" w:rsidRDefault="007E43EC" w:rsidP="00553EA8">
      <w:pPr>
        <w:pStyle w:val="Loendilik"/>
        <w:numPr>
          <w:ilvl w:val="0"/>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TERMINOLOOGIA</w:t>
      </w:r>
    </w:p>
    <w:p w14:paraId="6162E1FC" w14:textId="4E80A435" w:rsidR="00D02D8E" w:rsidRPr="00CC6CE5" w:rsidRDefault="0007151D" w:rsidP="00CD4399">
      <w:pPr>
        <w:spacing w:after="0" w:line="276" w:lineRule="auto"/>
        <w:rPr>
          <w:rFonts w:asciiTheme="majorBidi" w:hAnsiTheme="majorBidi" w:cstheme="majorBidi"/>
          <w:sz w:val="24"/>
          <w:szCs w:val="24"/>
        </w:rPr>
      </w:pPr>
      <w:r w:rsidRPr="00CC6CE5">
        <w:rPr>
          <w:rFonts w:asciiTheme="majorBidi" w:hAnsiTheme="majorBidi" w:cstheme="majorBidi"/>
          <w:sz w:val="24"/>
          <w:szCs w:val="24"/>
        </w:rPr>
        <w:t xml:space="preserve">Direktiivi ülevõtmisega seoses ei lisata </w:t>
      </w:r>
      <w:r w:rsidR="00416A0F" w:rsidRPr="00CC6CE5">
        <w:rPr>
          <w:rFonts w:asciiTheme="majorBidi" w:hAnsiTheme="majorBidi" w:cstheme="majorBidi"/>
          <w:sz w:val="24"/>
          <w:szCs w:val="24"/>
        </w:rPr>
        <w:t>Eesti õigusesse uusi termineid</w:t>
      </w:r>
      <w:r w:rsidRPr="00CC6CE5">
        <w:rPr>
          <w:rFonts w:asciiTheme="majorBidi" w:hAnsiTheme="majorBidi" w:cstheme="majorBidi"/>
          <w:sz w:val="24"/>
          <w:szCs w:val="24"/>
        </w:rPr>
        <w:t>.</w:t>
      </w:r>
    </w:p>
    <w:p w14:paraId="41CCA826" w14:textId="77777777" w:rsidR="00E97319" w:rsidRPr="00CC6CE5" w:rsidRDefault="00E97319" w:rsidP="00CD4399">
      <w:pPr>
        <w:pStyle w:val="Loendilik"/>
        <w:spacing w:after="0" w:line="276" w:lineRule="auto"/>
        <w:ind w:left="360"/>
        <w:rPr>
          <w:rFonts w:asciiTheme="majorBidi" w:hAnsiTheme="majorBidi" w:cstheme="majorBidi"/>
          <w:sz w:val="24"/>
          <w:szCs w:val="24"/>
        </w:rPr>
      </w:pPr>
    </w:p>
    <w:p w14:paraId="195F76DC" w14:textId="7BAA0146" w:rsidR="00A94E37" w:rsidRPr="00CC6CE5" w:rsidRDefault="007E43EC" w:rsidP="00553EA8">
      <w:pPr>
        <w:pStyle w:val="Loendilik"/>
        <w:numPr>
          <w:ilvl w:val="0"/>
          <w:numId w:val="1"/>
        </w:num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t>EELNÕU VASTAVUS EUROOPA LIIDU ÕIGUSELE</w:t>
      </w:r>
    </w:p>
    <w:p w14:paraId="4909CF93" w14:textId="07C8A897" w:rsidR="00DF459B" w:rsidRPr="00CC6CE5" w:rsidRDefault="00DF459B" w:rsidP="00CD4399">
      <w:pPr>
        <w:spacing w:after="0"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rPr>
        <w:t>Eelnõu on kooskõlas Euroopa Parlamendi ja nõukogu direktiiviga 2022/2381, 23. november 2022, milles käsitletakse soolise tasakaalu parandamist börsil noteeritud äriühingute juhtkonna liikmete seas ja sellega seotud meetmeid.</w:t>
      </w:r>
    </w:p>
    <w:p w14:paraId="2791812D" w14:textId="77777777" w:rsidR="00E20F82" w:rsidRPr="00CC6CE5" w:rsidRDefault="00E20F82" w:rsidP="00CD4399">
      <w:pPr>
        <w:spacing w:after="0" w:line="276" w:lineRule="auto"/>
        <w:ind w:right="-62"/>
        <w:jc w:val="both"/>
        <w:rPr>
          <w:rFonts w:asciiTheme="majorBidi" w:eastAsia="Times New Roman" w:hAnsiTheme="majorBidi" w:cstheme="majorBidi"/>
          <w:sz w:val="24"/>
          <w:szCs w:val="24"/>
        </w:rPr>
      </w:pPr>
    </w:p>
    <w:p w14:paraId="4D607E6B" w14:textId="11A5FAC1" w:rsidR="00DF459B" w:rsidRPr="00CC6CE5" w:rsidRDefault="00DF459B" w:rsidP="00CD4399">
      <w:pPr>
        <w:spacing w:after="0"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rPr>
        <w:t>Eelnõus esitatud sätete vastavust EL normidele väljendab seletuskirja lisas esitatud tabel.</w:t>
      </w:r>
    </w:p>
    <w:p w14:paraId="13C240B2" w14:textId="77777777" w:rsidR="00E20F82" w:rsidRPr="00CC6CE5" w:rsidRDefault="00E20F82" w:rsidP="00CD4399">
      <w:pPr>
        <w:spacing w:after="0" w:line="276" w:lineRule="auto"/>
        <w:ind w:right="-62"/>
        <w:jc w:val="both"/>
        <w:rPr>
          <w:rFonts w:asciiTheme="majorBidi" w:eastAsia="Times New Roman" w:hAnsiTheme="majorBidi" w:cstheme="majorBidi"/>
          <w:sz w:val="24"/>
          <w:szCs w:val="24"/>
        </w:rPr>
      </w:pPr>
    </w:p>
    <w:p w14:paraId="7BD4C8B9" w14:textId="2460EFCA" w:rsidR="00E20F82" w:rsidRPr="00553EA8" w:rsidRDefault="00E20F82" w:rsidP="00553EA8">
      <w:pPr>
        <w:pStyle w:val="Loendilik"/>
        <w:numPr>
          <w:ilvl w:val="0"/>
          <w:numId w:val="1"/>
        </w:numPr>
        <w:spacing w:after="0" w:line="276" w:lineRule="auto"/>
        <w:rPr>
          <w:rFonts w:asciiTheme="majorBidi" w:hAnsiTheme="majorBidi" w:cstheme="majorBidi"/>
          <w:b/>
          <w:bCs/>
          <w:sz w:val="24"/>
          <w:szCs w:val="24"/>
        </w:rPr>
      </w:pPr>
      <w:r w:rsidRPr="00553EA8">
        <w:rPr>
          <w:rFonts w:asciiTheme="majorBidi" w:hAnsiTheme="majorBidi" w:cstheme="majorBidi"/>
          <w:b/>
          <w:bCs/>
          <w:sz w:val="24"/>
          <w:szCs w:val="24"/>
        </w:rPr>
        <w:t>Seaduse mõjud</w:t>
      </w:r>
    </w:p>
    <w:p w14:paraId="53AE04D4" w14:textId="0010CA43" w:rsidR="00EF3906" w:rsidRPr="00CC6CE5" w:rsidRDefault="00EF3906" w:rsidP="00CD4399">
      <w:pPr>
        <w:spacing w:after="0" w:line="276" w:lineRule="auto"/>
        <w:ind w:right="-62"/>
        <w:jc w:val="both"/>
        <w:rPr>
          <w:rFonts w:asciiTheme="majorBidi" w:eastAsia="Times New Roman" w:hAnsiTheme="majorBidi" w:cstheme="majorBidi"/>
          <w:sz w:val="24"/>
          <w:szCs w:val="24"/>
        </w:rPr>
      </w:pPr>
    </w:p>
    <w:tbl>
      <w:tblPr>
        <w:tblStyle w:val="Kontuurtabel"/>
        <w:tblW w:w="0" w:type="auto"/>
        <w:tblLook w:val="04A0" w:firstRow="1" w:lastRow="0" w:firstColumn="1" w:lastColumn="0" w:noHBand="0" w:noVBand="1"/>
      </w:tblPr>
      <w:tblGrid>
        <w:gridCol w:w="1838"/>
        <w:gridCol w:w="2309"/>
        <w:gridCol w:w="4915"/>
      </w:tblGrid>
      <w:tr w:rsidR="00EF3906" w:rsidRPr="00CC6CE5" w14:paraId="083E5A83" w14:textId="77777777" w:rsidTr="43E49ABD">
        <w:tc>
          <w:tcPr>
            <w:tcW w:w="9062" w:type="dxa"/>
            <w:gridSpan w:val="3"/>
            <w:shd w:val="clear" w:color="auto" w:fill="D9E2F3" w:themeFill="accent1" w:themeFillTint="33"/>
          </w:tcPr>
          <w:p w14:paraId="56013AEC" w14:textId="1F2C2F8E" w:rsidR="00EF3906" w:rsidRPr="00CC6CE5" w:rsidRDefault="00EF3906" w:rsidP="007505D0">
            <w:pPr>
              <w:spacing w:line="276" w:lineRule="auto"/>
              <w:ind w:right="-62"/>
              <w:jc w:val="both"/>
              <w:rPr>
                <w:rFonts w:asciiTheme="majorBidi" w:eastAsia="Times New Roman" w:hAnsiTheme="majorBidi" w:cstheme="majorBidi"/>
                <w:sz w:val="24"/>
                <w:szCs w:val="24"/>
              </w:rPr>
            </w:pPr>
            <w:r w:rsidRPr="43E49ABD">
              <w:rPr>
                <w:rFonts w:asciiTheme="majorBidi" w:eastAsia="Times New Roman" w:hAnsiTheme="majorBidi" w:cstheme="majorBidi"/>
                <w:b/>
                <w:bCs/>
                <w:sz w:val="24"/>
                <w:szCs w:val="24"/>
              </w:rPr>
              <w:t>Kavandatav meede:</w:t>
            </w:r>
            <w:r w:rsidRPr="43E49ABD">
              <w:rPr>
                <w:rFonts w:asciiTheme="majorBidi" w:eastAsia="Times New Roman" w:hAnsiTheme="majorBidi" w:cstheme="majorBidi"/>
                <w:sz w:val="24"/>
                <w:szCs w:val="24"/>
              </w:rPr>
              <w:t xml:space="preserve"> soolise tasakaalu eesmärgi </w:t>
            </w:r>
            <w:r w:rsidR="693FFFF9" w:rsidRPr="43E49ABD">
              <w:rPr>
                <w:rFonts w:asciiTheme="majorBidi" w:eastAsia="Times New Roman" w:hAnsiTheme="majorBidi" w:cstheme="majorBidi"/>
                <w:sz w:val="24"/>
                <w:szCs w:val="24"/>
              </w:rPr>
              <w:t xml:space="preserve">ja </w:t>
            </w:r>
            <w:r w:rsidR="136496FC" w:rsidRPr="43E49ABD">
              <w:rPr>
                <w:rFonts w:asciiTheme="majorBidi" w:eastAsia="Times New Roman" w:hAnsiTheme="majorBidi" w:cstheme="majorBidi"/>
                <w:sz w:val="24"/>
                <w:szCs w:val="24"/>
              </w:rPr>
              <w:t>meetmete rakendamine</w:t>
            </w:r>
            <w:r w:rsidR="1F70333A" w:rsidRPr="43E49ABD">
              <w:rPr>
                <w:rFonts w:asciiTheme="majorBidi" w:eastAsia="Times New Roman" w:hAnsiTheme="majorBidi" w:cstheme="majorBidi"/>
                <w:sz w:val="24"/>
                <w:szCs w:val="24"/>
              </w:rPr>
              <w:t xml:space="preserve"> Eestis registreeritud aktsiaemitentidele</w:t>
            </w:r>
          </w:p>
        </w:tc>
      </w:tr>
      <w:tr w:rsidR="00EF3906" w:rsidRPr="00CC6CE5" w14:paraId="68E45394" w14:textId="0D8429EF" w:rsidTr="00FE492E">
        <w:tc>
          <w:tcPr>
            <w:tcW w:w="1838" w:type="dxa"/>
            <w:shd w:val="clear" w:color="auto" w:fill="F2F2F2" w:themeFill="background1" w:themeFillShade="F2"/>
          </w:tcPr>
          <w:p w14:paraId="5B2300D8" w14:textId="7D290B70" w:rsidR="00EF3906" w:rsidRPr="00CC6CE5" w:rsidRDefault="00A000D1" w:rsidP="007505D0">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rPr>
              <w:t>Mõjuvaldkond I</w:t>
            </w:r>
          </w:p>
        </w:tc>
        <w:tc>
          <w:tcPr>
            <w:tcW w:w="7224" w:type="dxa"/>
            <w:gridSpan w:val="2"/>
            <w:shd w:val="clear" w:color="auto" w:fill="F2F2F2" w:themeFill="background1" w:themeFillShade="F2"/>
          </w:tcPr>
          <w:p w14:paraId="4ECF35C2" w14:textId="1AA1B5D2" w:rsidR="000B15B6" w:rsidRDefault="000B15B6" w:rsidP="007505D0">
            <w:pPr>
              <w:spacing w:line="276" w:lineRule="auto"/>
              <w:ind w:right="-62"/>
              <w:jc w:val="both"/>
              <w:rPr>
                <w:rFonts w:asciiTheme="majorBidi" w:eastAsia="Times New Roman" w:hAnsiTheme="majorBidi" w:cstheme="majorBidi"/>
                <w:sz w:val="24"/>
                <w:szCs w:val="24"/>
              </w:rPr>
            </w:pPr>
            <w:r>
              <w:rPr>
                <w:rFonts w:asciiTheme="majorBidi" w:eastAsia="Times New Roman" w:hAnsiTheme="majorBidi" w:cstheme="majorBidi"/>
                <w:sz w:val="24"/>
                <w:szCs w:val="24"/>
              </w:rPr>
              <w:t>Majanduslik – halduskoormus</w:t>
            </w:r>
            <w:r w:rsidR="0028179F">
              <w:rPr>
                <w:rFonts w:asciiTheme="majorBidi" w:eastAsia="Times New Roman" w:hAnsiTheme="majorBidi" w:cstheme="majorBidi"/>
                <w:sz w:val="24"/>
                <w:szCs w:val="24"/>
              </w:rPr>
              <w:t xml:space="preserve"> ja majanduslik tulemuslikkus</w:t>
            </w:r>
          </w:p>
          <w:p w14:paraId="224979DC" w14:textId="2AA8BFA6" w:rsidR="00EF3906" w:rsidRPr="00CC6CE5" w:rsidRDefault="00EF3906" w:rsidP="007505D0">
            <w:pPr>
              <w:spacing w:line="276" w:lineRule="auto"/>
              <w:ind w:right="-62"/>
              <w:jc w:val="both"/>
              <w:rPr>
                <w:rFonts w:asciiTheme="majorBidi" w:eastAsia="Times New Roman" w:hAnsiTheme="majorBidi" w:cstheme="majorBidi"/>
                <w:sz w:val="24"/>
                <w:szCs w:val="24"/>
              </w:rPr>
            </w:pPr>
          </w:p>
        </w:tc>
      </w:tr>
      <w:tr w:rsidR="00EF3906" w:rsidRPr="00CC6CE5" w14:paraId="08A6A61B" w14:textId="77777777" w:rsidTr="43E49ABD">
        <w:tc>
          <w:tcPr>
            <w:tcW w:w="9062" w:type="dxa"/>
            <w:gridSpan w:val="3"/>
          </w:tcPr>
          <w:p w14:paraId="7DF45EA8" w14:textId="6D3CEB02" w:rsidR="0028179F" w:rsidRDefault="0028179F" w:rsidP="007505D0">
            <w:pPr>
              <w:spacing w:line="276" w:lineRule="auto"/>
              <w:ind w:right="-62"/>
              <w:jc w:val="both"/>
              <w:rPr>
                <w:rFonts w:asciiTheme="majorBidi" w:eastAsia="Times New Roman" w:hAnsiTheme="majorBidi" w:cstheme="majorBidi"/>
                <w:sz w:val="24"/>
                <w:szCs w:val="24"/>
              </w:rPr>
            </w:pPr>
            <w:r w:rsidRPr="00FE492E">
              <w:rPr>
                <w:rFonts w:asciiTheme="majorBidi" w:eastAsia="Times New Roman" w:hAnsiTheme="majorBidi" w:cstheme="majorBidi"/>
                <w:sz w:val="24"/>
                <w:szCs w:val="24"/>
                <w:u w:val="single"/>
              </w:rPr>
              <w:t>Sihtrühm</w:t>
            </w:r>
            <w:r>
              <w:rPr>
                <w:rFonts w:asciiTheme="majorBidi" w:eastAsia="Times New Roman" w:hAnsiTheme="majorBidi" w:cstheme="majorBidi"/>
                <w:sz w:val="24"/>
                <w:szCs w:val="24"/>
              </w:rPr>
              <w:t xml:space="preserve">: </w:t>
            </w:r>
            <w:r w:rsidRPr="00CC6CE5">
              <w:rPr>
                <w:rFonts w:asciiTheme="majorBidi" w:eastAsia="Times New Roman" w:hAnsiTheme="majorBidi" w:cstheme="majorBidi"/>
                <w:sz w:val="24"/>
                <w:szCs w:val="24"/>
              </w:rPr>
              <w:t>Eestis registreeritud aktsiaemitendid</w:t>
            </w:r>
          </w:p>
          <w:p w14:paraId="7FAE6B90" w14:textId="73BB929C" w:rsidR="00543A14" w:rsidRPr="00CC6CE5" w:rsidRDefault="00A82684" w:rsidP="007505D0">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rPr>
              <w:t>Eel</w:t>
            </w:r>
            <w:r w:rsidR="007F793F" w:rsidRPr="00CC6CE5">
              <w:rPr>
                <w:rFonts w:asciiTheme="majorBidi" w:eastAsia="Times New Roman" w:hAnsiTheme="majorBidi" w:cstheme="majorBidi"/>
                <w:sz w:val="24"/>
                <w:szCs w:val="24"/>
              </w:rPr>
              <w:t>n</w:t>
            </w:r>
            <w:r w:rsidRPr="00CC6CE5">
              <w:rPr>
                <w:rFonts w:asciiTheme="majorBidi" w:eastAsia="Times New Roman" w:hAnsiTheme="majorBidi" w:cstheme="majorBidi"/>
                <w:sz w:val="24"/>
                <w:szCs w:val="24"/>
              </w:rPr>
              <w:t xml:space="preserve">õuga Eesti õigusesse üle võetavad </w:t>
            </w:r>
            <w:r w:rsidR="007F793F" w:rsidRPr="00CC6CE5">
              <w:rPr>
                <w:rFonts w:asciiTheme="majorBidi" w:eastAsia="Times New Roman" w:hAnsiTheme="majorBidi" w:cstheme="majorBidi"/>
                <w:sz w:val="24"/>
                <w:szCs w:val="24"/>
              </w:rPr>
              <w:t xml:space="preserve">direktiivi </w:t>
            </w:r>
            <w:r w:rsidRPr="00CC6CE5">
              <w:rPr>
                <w:rFonts w:asciiTheme="majorBidi" w:eastAsia="Times New Roman" w:hAnsiTheme="majorBidi" w:cstheme="majorBidi"/>
                <w:sz w:val="24"/>
                <w:szCs w:val="24"/>
              </w:rPr>
              <w:t xml:space="preserve">sätted </w:t>
            </w:r>
            <w:r w:rsidR="00B211B4" w:rsidRPr="00CC6CE5">
              <w:rPr>
                <w:rFonts w:asciiTheme="majorBidi" w:eastAsia="Times New Roman" w:hAnsiTheme="majorBidi" w:cstheme="majorBidi"/>
                <w:sz w:val="24"/>
                <w:szCs w:val="24"/>
              </w:rPr>
              <w:t>aitavad kaasa</w:t>
            </w:r>
            <w:r w:rsidR="00041EA8">
              <w:rPr>
                <w:rFonts w:asciiTheme="majorBidi" w:eastAsia="Times New Roman" w:hAnsiTheme="majorBidi" w:cstheme="majorBidi"/>
                <w:sz w:val="24"/>
                <w:szCs w:val="24"/>
              </w:rPr>
              <w:t xml:space="preserve"> </w:t>
            </w:r>
            <w:r w:rsidR="00B211B4" w:rsidRPr="00CC6CE5">
              <w:rPr>
                <w:rFonts w:asciiTheme="majorBidi" w:eastAsia="Times New Roman" w:hAnsiTheme="majorBidi" w:cstheme="majorBidi"/>
                <w:sz w:val="24"/>
                <w:szCs w:val="24"/>
              </w:rPr>
              <w:t xml:space="preserve">soolise </w:t>
            </w:r>
            <w:r w:rsidRPr="00CC6CE5">
              <w:rPr>
                <w:rFonts w:asciiTheme="majorBidi" w:eastAsia="Times New Roman" w:hAnsiTheme="majorBidi" w:cstheme="majorBidi"/>
                <w:sz w:val="24"/>
                <w:szCs w:val="24"/>
              </w:rPr>
              <w:t xml:space="preserve">tasakaalu </w:t>
            </w:r>
            <w:r w:rsidR="00B211B4" w:rsidRPr="00CC6CE5">
              <w:rPr>
                <w:rFonts w:asciiTheme="majorBidi" w:eastAsia="Times New Roman" w:hAnsiTheme="majorBidi" w:cstheme="majorBidi"/>
                <w:sz w:val="24"/>
                <w:szCs w:val="24"/>
              </w:rPr>
              <w:t xml:space="preserve">saavutamisele </w:t>
            </w:r>
            <w:r w:rsidRPr="00CC6CE5">
              <w:rPr>
                <w:rFonts w:asciiTheme="majorBidi" w:eastAsia="Times New Roman" w:hAnsiTheme="majorBidi" w:cstheme="majorBidi"/>
                <w:sz w:val="24"/>
                <w:szCs w:val="24"/>
              </w:rPr>
              <w:t>Eestis registreeritud</w:t>
            </w:r>
            <w:r w:rsidR="004B74C2" w:rsidRPr="00CC6CE5">
              <w:rPr>
                <w:rFonts w:asciiTheme="majorBidi" w:eastAsia="Times New Roman" w:hAnsiTheme="majorBidi" w:cstheme="majorBidi"/>
                <w:sz w:val="24"/>
                <w:szCs w:val="24"/>
              </w:rPr>
              <w:t xml:space="preserve"> </w:t>
            </w:r>
            <w:r w:rsidRPr="00CC6CE5">
              <w:rPr>
                <w:rFonts w:asciiTheme="majorBidi" w:eastAsia="Times New Roman" w:hAnsiTheme="majorBidi" w:cstheme="majorBidi"/>
                <w:sz w:val="24"/>
                <w:szCs w:val="24"/>
              </w:rPr>
              <w:t>aktsiaemitentide</w:t>
            </w:r>
            <w:r w:rsidR="007F793F" w:rsidRPr="00CC6CE5">
              <w:rPr>
                <w:rFonts w:asciiTheme="majorBidi" w:eastAsia="Times New Roman" w:hAnsiTheme="majorBidi" w:cstheme="majorBidi"/>
                <w:sz w:val="24"/>
                <w:szCs w:val="24"/>
              </w:rPr>
              <w:t xml:space="preserve"> juhtorganites</w:t>
            </w:r>
            <w:r w:rsidR="004B74C2" w:rsidRPr="00CC6CE5">
              <w:rPr>
                <w:rFonts w:asciiTheme="majorBidi" w:eastAsia="Times New Roman" w:hAnsiTheme="majorBidi" w:cstheme="majorBidi"/>
                <w:sz w:val="24"/>
                <w:szCs w:val="24"/>
              </w:rPr>
              <w:t>.</w:t>
            </w:r>
          </w:p>
          <w:p w14:paraId="15A0C24D" w14:textId="553C0173" w:rsidR="00B211B4" w:rsidRPr="00CC6CE5" w:rsidRDefault="00B211B4" w:rsidP="007505D0">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rPr>
              <w:t xml:space="preserve">Eelnõu kohaldamisala on piiratud isikute ringiga. Eelnõu sihtrühm on Eestis registreeritud suured aktsiaemitendid. Eelnõu ettevalmistamise ajal on </w:t>
            </w:r>
            <w:proofErr w:type="spellStart"/>
            <w:r w:rsidRPr="00CC6CE5">
              <w:rPr>
                <w:rFonts w:asciiTheme="majorBidi" w:eastAsia="Times New Roman" w:hAnsiTheme="majorBidi" w:cstheme="majorBidi"/>
                <w:sz w:val="24"/>
                <w:szCs w:val="24"/>
              </w:rPr>
              <w:t>Nasdaq</w:t>
            </w:r>
            <w:proofErr w:type="spellEnd"/>
            <w:r w:rsidRPr="00CC6CE5">
              <w:rPr>
                <w:rFonts w:asciiTheme="majorBidi" w:eastAsia="Times New Roman" w:hAnsiTheme="majorBidi" w:cstheme="majorBidi"/>
                <w:sz w:val="24"/>
                <w:szCs w:val="24"/>
              </w:rPr>
              <w:t xml:space="preserve"> Balti põhinimekirjas 18 Eestis registreeritud aktsiaemitenti. Neist direktiivi mõttes suurteks aktsiaemitentideks klassifitseerub 12. </w:t>
            </w:r>
            <w:r w:rsidR="0028179F">
              <w:rPr>
                <w:rFonts w:asciiTheme="majorBidi" w:hAnsiTheme="majorBidi" w:cstheme="majorBidi"/>
                <w:sz w:val="24"/>
                <w:szCs w:val="24"/>
                <w:shd w:val="clear" w:color="auto" w:fill="FFFFFF"/>
              </w:rPr>
              <w:t>Eelnõu kirjutamise</w:t>
            </w:r>
            <w:r w:rsidR="0028179F" w:rsidRPr="00CC6CE5">
              <w:rPr>
                <w:rFonts w:asciiTheme="majorBidi" w:hAnsiTheme="majorBidi" w:cstheme="majorBidi"/>
                <w:sz w:val="24"/>
                <w:szCs w:val="24"/>
                <w:shd w:val="clear" w:color="auto" w:fill="FFFFFF"/>
              </w:rPr>
              <w:t xml:space="preserve"> </w:t>
            </w:r>
            <w:r w:rsidRPr="00CC6CE5">
              <w:rPr>
                <w:rFonts w:asciiTheme="majorBidi" w:hAnsiTheme="majorBidi" w:cstheme="majorBidi"/>
                <w:sz w:val="24"/>
                <w:szCs w:val="24"/>
                <w:shd w:val="clear" w:color="auto" w:fill="FFFFFF"/>
              </w:rPr>
              <w:t xml:space="preserve">seisuga täidavad 12 suurest aktsiaemitendist </w:t>
            </w:r>
            <w:r w:rsidR="000B6391">
              <w:rPr>
                <w:rFonts w:asciiTheme="majorBidi" w:hAnsiTheme="majorBidi" w:cstheme="majorBidi"/>
                <w:sz w:val="24"/>
                <w:szCs w:val="24"/>
                <w:shd w:val="clear" w:color="auto" w:fill="FFFFFF"/>
              </w:rPr>
              <w:t>neli</w:t>
            </w:r>
            <w:r w:rsidR="000B6391" w:rsidRPr="00CC6CE5">
              <w:rPr>
                <w:rFonts w:asciiTheme="majorBidi" w:hAnsiTheme="majorBidi" w:cstheme="majorBidi"/>
                <w:sz w:val="24"/>
                <w:szCs w:val="24"/>
                <w:shd w:val="clear" w:color="auto" w:fill="FFFFFF"/>
              </w:rPr>
              <w:t xml:space="preserve"> </w:t>
            </w:r>
            <w:r w:rsidRPr="00CC6CE5">
              <w:rPr>
                <w:rFonts w:asciiTheme="majorBidi" w:hAnsiTheme="majorBidi" w:cstheme="majorBidi"/>
                <w:sz w:val="24"/>
                <w:szCs w:val="24"/>
                <w:shd w:val="clear" w:color="auto" w:fill="FFFFFF"/>
              </w:rPr>
              <w:t>eelnõus toodud eesmärki (eesmärk 1), et nõukogust moodustaks alaesindatud soost isikud 40%. Kolmel aktsiaemitendil moodustavad alaesindatud soost isikud nõukogust ja juhtkonnast kokku vähemalt 33% (eesmärk 2).</w:t>
            </w:r>
          </w:p>
          <w:p w14:paraId="24FE0B08" w14:textId="7A108AE4" w:rsidR="00EE6139" w:rsidRDefault="00B211B4" w:rsidP="007505D0">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rPr>
              <w:t xml:space="preserve">Lisaks on Eestis kuus väikese või keskmise suurusega aktsiaemitenti, kes eelnõu kohaldumisalasse täna ei kuulu, kuna neil on </w:t>
            </w:r>
            <w:r w:rsidRPr="00CC6CE5">
              <w:rPr>
                <w:rFonts w:asciiTheme="majorBidi" w:eastAsia="Times New Roman" w:hAnsiTheme="majorBidi" w:cstheme="majorBidi"/>
                <w:kern w:val="0"/>
                <w:sz w:val="24"/>
                <w:szCs w:val="24"/>
                <w:lang w:eastAsia="et-EE"/>
                <w14:ligatures w14:val="none"/>
              </w:rPr>
              <w:t xml:space="preserve">alla 250 töötaja ja aastakäive ei ületa 50 miljonit eurot või </w:t>
            </w:r>
            <w:r w:rsidR="00EE6139" w:rsidRPr="001D6E7C">
              <w:rPr>
                <w:rFonts w:asciiTheme="majorBidi" w:eastAsia="Times New Roman" w:hAnsiTheme="majorBidi" w:cstheme="majorBidi"/>
                <w:kern w:val="0"/>
                <w:sz w:val="24"/>
                <w:szCs w:val="24"/>
                <w:lang w:eastAsia="et-EE"/>
                <w14:ligatures w14:val="none"/>
              </w:rPr>
              <w:t xml:space="preserve">kelle </w:t>
            </w:r>
            <w:r w:rsidR="00EE6139" w:rsidRPr="008F1FF3">
              <w:rPr>
                <w:rFonts w:asciiTheme="majorBidi" w:eastAsia="Times New Roman" w:hAnsiTheme="majorBidi" w:cstheme="majorBidi"/>
                <w:kern w:val="0"/>
                <w:sz w:val="24"/>
                <w:szCs w:val="24"/>
                <w:lang w:eastAsia="et-EE"/>
                <w14:ligatures w14:val="none"/>
              </w:rPr>
              <w:t>varade maht aruandeaasta bilansipäeval</w:t>
            </w:r>
            <w:r w:rsidR="00EE6139" w:rsidRPr="001D6E7C" w:rsidDel="00720C61">
              <w:rPr>
                <w:rFonts w:asciiTheme="majorBidi" w:eastAsia="Times New Roman" w:hAnsiTheme="majorBidi" w:cstheme="majorBidi"/>
                <w:kern w:val="0"/>
                <w:sz w:val="24"/>
                <w:szCs w:val="24"/>
                <w:lang w:eastAsia="et-EE"/>
                <w14:ligatures w14:val="none"/>
              </w:rPr>
              <w:t xml:space="preserve"> </w:t>
            </w:r>
            <w:r w:rsidR="00EE6139" w:rsidRPr="001D6E7C">
              <w:rPr>
                <w:rFonts w:asciiTheme="majorBidi" w:eastAsia="Times New Roman" w:hAnsiTheme="majorBidi" w:cstheme="majorBidi"/>
                <w:kern w:val="0"/>
                <w:sz w:val="24"/>
                <w:szCs w:val="24"/>
                <w:lang w:eastAsia="et-EE"/>
                <w14:ligatures w14:val="none"/>
              </w:rPr>
              <w:t>ei ületa 43 miljonit eurot</w:t>
            </w:r>
            <w:r w:rsidRPr="00CC6CE5">
              <w:rPr>
                <w:rFonts w:asciiTheme="majorBidi" w:eastAsia="Times New Roman" w:hAnsiTheme="majorBidi" w:cstheme="majorBidi"/>
                <w:kern w:val="0"/>
                <w:sz w:val="24"/>
                <w:szCs w:val="24"/>
                <w:lang w:eastAsia="et-EE"/>
                <w14:ligatures w14:val="none"/>
              </w:rPr>
              <w:t xml:space="preserve">. </w:t>
            </w:r>
            <w:r w:rsidR="00EE6139">
              <w:rPr>
                <w:rFonts w:asciiTheme="majorBidi" w:eastAsia="Times New Roman" w:hAnsiTheme="majorBidi" w:cstheme="majorBidi"/>
                <w:kern w:val="0"/>
                <w:sz w:val="24"/>
                <w:szCs w:val="24"/>
                <w:lang w:eastAsia="et-EE"/>
                <w14:ligatures w14:val="none"/>
              </w:rPr>
              <w:t>Eelnõu kooskõlastamise ajal täitis neist üks (Enefit Green) eelnõus toodud eesmärki</w:t>
            </w:r>
            <w:r w:rsidR="0028179F">
              <w:rPr>
                <w:rFonts w:asciiTheme="majorBidi" w:eastAsia="Times New Roman" w:hAnsiTheme="majorBidi" w:cstheme="majorBidi"/>
                <w:kern w:val="0"/>
                <w:sz w:val="24"/>
                <w:szCs w:val="24"/>
                <w:lang w:eastAsia="et-EE"/>
                <w14:ligatures w14:val="none"/>
              </w:rPr>
              <w:t xml:space="preserve"> 1</w:t>
            </w:r>
            <w:r w:rsidR="00EE6139">
              <w:rPr>
                <w:rFonts w:asciiTheme="majorBidi" w:eastAsia="Times New Roman" w:hAnsiTheme="majorBidi" w:cstheme="majorBidi"/>
                <w:kern w:val="0"/>
                <w:sz w:val="24"/>
                <w:szCs w:val="24"/>
                <w:lang w:eastAsia="et-EE"/>
                <w14:ligatures w14:val="none"/>
              </w:rPr>
              <w:t xml:space="preserve">. </w:t>
            </w:r>
            <w:r w:rsidRPr="00CC6CE5">
              <w:rPr>
                <w:rFonts w:asciiTheme="majorBidi" w:eastAsia="Times New Roman" w:hAnsiTheme="majorBidi" w:cstheme="majorBidi"/>
                <w:kern w:val="0"/>
                <w:sz w:val="24"/>
                <w:szCs w:val="24"/>
                <w:lang w:eastAsia="et-EE"/>
                <w14:ligatures w14:val="none"/>
              </w:rPr>
              <w:t xml:space="preserve">Potentsiaalselt võivad </w:t>
            </w:r>
            <w:r w:rsidRPr="00CC6CE5">
              <w:rPr>
                <w:rFonts w:asciiTheme="majorBidi" w:eastAsia="Times New Roman" w:hAnsiTheme="majorBidi" w:cstheme="majorBidi"/>
                <w:sz w:val="24"/>
                <w:szCs w:val="24"/>
              </w:rPr>
              <w:t xml:space="preserve">väikese või keskmise suurusega aktsiaemitendid ühel hetkel eelnõu kohaldumisalasse kuuluda, kui nende ettevõtlus peaks laienema piisavalt, et eelnõu kohaldamisalasse kuuluda.  </w:t>
            </w:r>
          </w:p>
          <w:p w14:paraId="0E012DBC" w14:textId="38BC25AC" w:rsidR="00B211B4" w:rsidRPr="00CC6CE5" w:rsidRDefault="00405692" w:rsidP="007505D0">
            <w:pPr>
              <w:spacing w:line="276" w:lineRule="auto"/>
              <w:ind w:right="-62"/>
              <w:jc w:val="both"/>
              <w:rPr>
                <w:rFonts w:asciiTheme="majorBidi" w:eastAsia="Times New Roman" w:hAnsiTheme="majorBidi" w:cstheme="majorBidi"/>
                <w:kern w:val="0"/>
                <w:sz w:val="24"/>
                <w:szCs w:val="24"/>
                <w:lang w:eastAsia="et-EE"/>
                <w14:ligatures w14:val="none"/>
              </w:rPr>
            </w:pPr>
            <w:r>
              <w:rPr>
                <w:rFonts w:asciiTheme="majorBidi" w:eastAsia="Times New Roman" w:hAnsiTheme="majorBidi" w:cstheme="majorBidi"/>
                <w:sz w:val="24"/>
                <w:szCs w:val="24"/>
              </w:rPr>
              <w:t>E</w:t>
            </w:r>
            <w:r w:rsidR="00B211B4" w:rsidRPr="00CC6CE5">
              <w:rPr>
                <w:rFonts w:asciiTheme="majorBidi" w:eastAsia="Times New Roman" w:hAnsiTheme="majorBidi" w:cstheme="majorBidi"/>
                <w:sz w:val="24"/>
                <w:szCs w:val="24"/>
              </w:rPr>
              <w:t xml:space="preserve">elnõu </w:t>
            </w:r>
            <w:r>
              <w:rPr>
                <w:rFonts w:asciiTheme="majorBidi" w:eastAsia="Times New Roman" w:hAnsiTheme="majorBidi" w:cstheme="majorBidi"/>
                <w:sz w:val="24"/>
                <w:szCs w:val="24"/>
              </w:rPr>
              <w:t xml:space="preserve">on </w:t>
            </w:r>
            <w:r w:rsidR="00B211B4" w:rsidRPr="00CC6CE5">
              <w:rPr>
                <w:rFonts w:asciiTheme="majorBidi" w:eastAsia="Times New Roman" w:hAnsiTheme="majorBidi" w:cstheme="majorBidi"/>
                <w:sz w:val="24"/>
                <w:szCs w:val="24"/>
              </w:rPr>
              <w:t xml:space="preserve">piiratud ajalise kohaldamisega: sätteid rakendatakse alates 2025. aasta algusest kuni </w:t>
            </w:r>
            <w:r w:rsidR="00B211B4" w:rsidRPr="00CC6CE5">
              <w:rPr>
                <w:rFonts w:asciiTheme="majorBidi" w:eastAsia="Times New Roman" w:hAnsiTheme="majorBidi" w:cstheme="majorBidi"/>
                <w:kern w:val="0"/>
                <w:sz w:val="24"/>
                <w:szCs w:val="24"/>
                <w:lang w:eastAsia="et-EE"/>
                <w14:ligatures w14:val="none"/>
              </w:rPr>
              <w:t>2038. aasta 30. detsembrini.</w:t>
            </w:r>
          </w:p>
          <w:p w14:paraId="429016C9" w14:textId="77777777" w:rsidR="00A82684" w:rsidRPr="00CC6CE5" w:rsidRDefault="00A82684" w:rsidP="007505D0">
            <w:pPr>
              <w:spacing w:line="276" w:lineRule="auto"/>
              <w:ind w:right="-62"/>
              <w:jc w:val="both"/>
              <w:rPr>
                <w:rFonts w:asciiTheme="majorBidi" w:eastAsia="Times New Roman" w:hAnsiTheme="majorBidi" w:cstheme="majorBidi"/>
                <w:sz w:val="24"/>
                <w:szCs w:val="24"/>
              </w:rPr>
            </w:pPr>
          </w:p>
          <w:p w14:paraId="1C934D46" w14:textId="7C5D35A6" w:rsidR="006E1599" w:rsidRDefault="0028179F" w:rsidP="0028179F">
            <w:pPr>
              <w:spacing w:line="276" w:lineRule="auto"/>
              <w:ind w:right="-62"/>
              <w:jc w:val="both"/>
              <w:rPr>
                <w:rFonts w:asciiTheme="majorBidi" w:hAnsiTheme="majorBidi" w:cstheme="majorBidi"/>
                <w:sz w:val="24"/>
                <w:szCs w:val="24"/>
              </w:rPr>
            </w:pPr>
            <w:r>
              <w:rPr>
                <w:rFonts w:asciiTheme="majorBidi" w:hAnsiTheme="majorBidi" w:cstheme="majorBidi"/>
                <w:sz w:val="24"/>
                <w:szCs w:val="24"/>
                <w:u w:val="single"/>
              </w:rPr>
              <w:t xml:space="preserve">Halduskoormus – </w:t>
            </w:r>
            <w:r w:rsidR="00D027EE">
              <w:rPr>
                <w:rFonts w:asciiTheme="majorBidi" w:hAnsiTheme="majorBidi" w:cstheme="majorBidi"/>
                <w:sz w:val="24"/>
                <w:szCs w:val="24"/>
                <w:u w:val="single"/>
              </w:rPr>
              <w:t>m</w:t>
            </w:r>
            <w:r w:rsidR="63CD7461" w:rsidRPr="43E49ABD">
              <w:rPr>
                <w:rFonts w:asciiTheme="majorBidi" w:hAnsiTheme="majorBidi" w:cstheme="majorBidi"/>
                <w:sz w:val="24"/>
                <w:szCs w:val="24"/>
                <w:u w:val="single"/>
              </w:rPr>
              <w:t>õju ulatus</w:t>
            </w:r>
            <w:r w:rsidR="63CD7461" w:rsidRPr="43E49ABD">
              <w:rPr>
                <w:rFonts w:asciiTheme="majorBidi" w:hAnsiTheme="majorBidi" w:cstheme="majorBidi"/>
                <w:sz w:val="24"/>
                <w:szCs w:val="24"/>
              </w:rPr>
              <w:t xml:space="preserve">: </w:t>
            </w:r>
            <w:r w:rsidR="49835EFC" w:rsidRPr="43E49ABD">
              <w:rPr>
                <w:rFonts w:asciiTheme="majorBidi" w:hAnsiTheme="majorBidi" w:cstheme="majorBidi"/>
                <w:sz w:val="24"/>
                <w:szCs w:val="24"/>
              </w:rPr>
              <w:t>keskmine. Eelnõust tuleneb eelkõige teabe esitamise kohustus, millega tuleb suurtel aktsiaemitentidel mõnevõrra kohaneda: esiteks peavad aktsiaemitendi aktsionärid valima ühe eelnõus ettenähtud soolise tasakaalu eesmärgi, mille poole peab aktsiaemitent püüdlem</w:t>
            </w:r>
            <w:r w:rsidR="00DB6684">
              <w:rPr>
                <w:rFonts w:asciiTheme="majorBidi" w:hAnsiTheme="majorBidi" w:cstheme="majorBidi"/>
                <w:sz w:val="24"/>
                <w:szCs w:val="24"/>
              </w:rPr>
              <w:t>a.</w:t>
            </w:r>
            <w:r w:rsidR="49835EFC" w:rsidRPr="43E49ABD">
              <w:rPr>
                <w:rFonts w:asciiTheme="majorBidi" w:hAnsiTheme="majorBidi" w:cstheme="majorBidi"/>
                <w:sz w:val="24"/>
                <w:szCs w:val="24"/>
              </w:rPr>
              <w:t xml:space="preserve"> </w:t>
            </w:r>
            <w:r w:rsidR="00405692">
              <w:rPr>
                <w:rFonts w:asciiTheme="majorBidi" w:hAnsiTheme="majorBidi" w:cstheme="majorBidi"/>
                <w:sz w:val="24"/>
                <w:szCs w:val="24"/>
              </w:rPr>
              <w:t>S</w:t>
            </w:r>
            <w:r w:rsidR="49835EFC" w:rsidRPr="43E49ABD">
              <w:rPr>
                <w:rFonts w:asciiTheme="majorBidi" w:hAnsiTheme="majorBidi" w:cstheme="majorBidi"/>
                <w:sz w:val="24"/>
                <w:szCs w:val="24"/>
              </w:rPr>
              <w:t xml:space="preserve">uurtele aktsiaemitentidele </w:t>
            </w:r>
            <w:r w:rsidR="00405692">
              <w:rPr>
                <w:rFonts w:asciiTheme="majorBidi" w:hAnsiTheme="majorBidi" w:cstheme="majorBidi"/>
                <w:sz w:val="24"/>
                <w:szCs w:val="24"/>
              </w:rPr>
              <w:t xml:space="preserve">hakkab kehtima </w:t>
            </w:r>
            <w:r w:rsidR="49835EFC" w:rsidRPr="43E49ABD">
              <w:rPr>
                <w:rFonts w:asciiTheme="majorBidi" w:hAnsiTheme="majorBidi" w:cstheme="majorBidi"/>
                <w:sz w:val="24"/>
                <w:szCs w:val="24"/>
              </w:rPr>
              <w:t xml:space="preserve">teabe andmise kohustus – valitud eesmärgi kohta peab kord aastas teabe avaldama enda kodulehel ja teavitama Finantsinspektsiooni. </w:t>
            </w:r>
            <w:r w:rsidR="00EE6139">
              <w:rPr>
                <w:rFonts w:asciiTheme="majorBidi" w:hAnsiTheme="majorBidi" w:cstheme="majorBidi"/>
                <w:sz w:val="24"/>
                <w:szCs w:val="24"/>
              </w:rPr>
              <w:t xml:space="preserve">Jooksvalt peab ajakohastama teavet juhtorganite soolise tasakaalu kohta aktsiaemitendi veebilehel. </w:t>
            </w:r>
            <w:r w:rsidR="00DB6684">
              <w:rPr>
                <w:rFonts w:asciiTheme="majorBidi" w:hAnsiTheme="majorBidi" w:cstheme="majorBidi"/>
                <w:sz w:val="24"/>
                <w:szCs w:val="24"/>
              </w:rPr>
              <w:t>Sellest tulenevalt suureneb m</w:t>
            </w:r>
            <w:r w:rsidR="00D25FEC" w:rsidRPr="43E49ABD">
              <w:rPr>
                <w:rFonts w:asciiTheme="majorBidi" w:hAnsiTheme="majorBidi" w:cstheme="majorBidi"/>
                <w:sz w:val="24"/>
                <w:szCs w:val="24"/>
              </w:rPr>
              <w:t xml:space="preserve">õnevõrra </w:t>
            </w:r>
            <w:r w:rsidR="49835EFC" w:rsidRPr="43E49ABD">
              <w:rPr>
                <w:rFonts w:asciiTheme="majorBidi" w:hAnsiTheme="majorBidi" w:cstheme="majorBidi"/>
                <w:sz w:val="24"/>
                <w:szCs w:val="24"/>
              </w:rPr>
              <w:t>halduskoormus. Sätete kehtivusaja hilisemas etapis (pärast 2026. aasta 30. juunit) võib vähesel määral teabe andmise kohustus suureneda juhul kui aktsiaemitent ei täida endale seatud kohustusi. Samas ei kohusta eelnõu vahetama välja nõukogu või juhatuse liikmeid, samuti ei nähta ette trahve või muid karistusi juhuks kui aktsiaemitent ei täida endale võetud soolise tasakaalu eesmärke.</w:t>
            </w:r>
            <w:r w:rsidR="00EE6139">
              <w:rPr>
                <w:rFonts w:asciiTheme="majorBidi" w:hAnsiTheme="majorBidi" w:cstheme="majorBidi"/>
                <w:sz w:val="24"/>
                <w:szCs w:val="24"/>
              </w:rPr>
              <w:t xml:space="preserve"> Trahvid on siiski ette nähtud teatud aruandlus- ja teavitamiskohustuste rikkumise eest (näiteks asjakohasel juhul individuaalse kvantitatiivse eesmärgi seadmata jätmise eest, üldkoosoleku nõuetekohase teavitamata jätmise eest jmt).</w:t>
            </w:r>
            <w:r>
              <w:rPr>
                <w:rFonts w:asciiTheme="majorBidi" w:hAnsiTheme="majorBidi" w:cstheme="majorBidi"/>
                <w:sz w:val="24"/>
                <w:szCs w:val="24"/>
              </w:rPr>
              <w:t xml:space="preserve"> Mõne aktsiaemitendi puhul võib halduskoormus suureneda ka vajadusest täpsemalt dokumenteerida juhtorgani liikme valikmenetluse protsess, kuid arvatavasti on enamikel aktisaemitentidel juba täna värbamisprotsess piisava põhjalikkusega reguleeritud ja dokumenteeritud.</w:t>
            </w:r>
          </w:p>
          <w:p w14:paraId="46652BAA" w14:textId="15967440" w:rsidR="0028179F" w:rsidRPr="00F46067" w:rsidRDefault="0028179F" w:rsidP="00390554">
            <w:pPr>
              <w:spacing w:line="276" w:lineRule="auto"/>
              <w:ind w:right="-62"/>
              <w:jc w:val="both"/>
              <w:rPr>
                <w:rFonts w:asciiTheme="majorBidi" w:hAnsiTheme="majorBidi" w:cstheme="majorBidi"/>
                <w:sz w:val="24"/>
                <w:szCs w:val="24"/>
              </w:rPr>
            </w:pPr>
            <w:r w:rsidRPr="00A57766">
              <w:rPr>
                <w:rFonts w:asciiTheme="majorBidi" w:hAnsiTheme="majorBidi" w:cstheme="majorBidi"/>
                <w:sz w:val="24"/>
                <w:szCs w:val="24"/>
                <w:u w:val="single"/>
              </w:rPr>
              <w:t>Majanduslik tulemuslikkus – mõju ulatus</w:t>
            </w:r>
            <w:r w:rsidRPr="00FE492E">
              <w:rPr>
                <w:rFonts w:asciiTheme="majorBidi" w:hAnsiTheme="majorBidi" w:cstheme="majorBidi"/>
                <w:sz w:val="24"/>
                <w:szCs w:val="24"/>
              </w:rPr>
              <w:t xml:space="preserve">: </w:t>
            </w:r>
            <w:r w:rsidR="00F46067" w:rsidRPr="00FE492E">
              <w:rPr>
                <w:rFonts w:asciiTheme="majorBidi" w:hAnsiTheme="majorBidi" w:cstheme="majorBidi"/>
                <w:sz w:val="24"/>
                <w:szCs w:val="24"/>
              </w:rPr>
              <w:t xml:space="preserve">väike, </w:t>
            </w:r>
            <w:r w:rsidR="00110E61" w:rsidRPr="00A57766">
              <w:rPr>
                <w:rFonts w:asciiTheme="majorBidi" w:hAnsiTheme="majorBidi" w:cstheme="majorBidi"/>
                <w:sz w:val="24"/>
                <w:szCs w:val="24"/>
              </w:rPr>
              <w:t>kuna</w:t>
            </w:r>
            <w:r w:rsidR="00F46067" w:rsidRPr="00FE492E">
              <w:rPr>
                <w:rFonts w:asciiTheme="majorBidi" w:hAnsiTheme="majorBidi" w:cstheme="majorBidi"/>
                <w:sz w:val="24"/>
                <w:szCs w:val="24"/>
              </w:rPr>
              <w:t xml:space="preserve"> sihtrühma kui terviku käitumises erilisi muutusi ei toimu ning puudub tarvidus muutustega kohanemiseks mõeldud tegevuste järele.</w:t>
            </w:r>
            <w:r w:rsidR="00F46067" w:rsidRPr="00A57766">
              <w:rPr>
                <w:rFonts w:asciiTheme="majorBidi" w:hAnsiTheme="majorBidi" w:cstheme="majorBidi"/>
                <w:sz w:val="24"/>
                <w:szCs w:val="24"/>
              </w:rPr>
              <w:t xml:space="preserve"> </w:t>
            </w:r>
            <w:r w:rsidR="00110E61" w:rsidRPr="00A57766">
              <w:rPr>
                <w:rFonts w:asciiTheme="majorBidi" w:hAnsiTheme="majorBidi" w:cstheme="majorBidi"/>
                <w:sz w:val="24"/>
                <w:szCs w:val="24"/>
              </w:rPr>
              <w:t>Eelnõu seletuskirjas välja toodud uuringud näitavad</w:t>
            </w:r>
            <w:r w:rsidR="00A57766" w:rsidRPr="00FE492E">
              <w:rPr>
                <w:rFonts w:asciiTheme="majorBidi" w:hAnsiTheme="majorBidi" w:cstheme="majorBidi"/>
                <w:sz w:val="24"/>
                <w:szCs w:val="24"/>
              </w:rPr>
              <w:t xml:space="preserve"> juhtorganite sooline mitmekesisus tuleb ettevõttele kasuks, nt ettevõtted</w:t>
            </w:r>
            <w:r w:rsidR="00A57766" w:rsidRPr="00A57766">
              <w:rPr>
                <w:rFonts w:asciiTheme="majorBidi" w:hAnsiTheme="majorBidi" w:cstheme="majorBidi"/>
                <w:sz w:val="24"/>
                <w:szCs w:val="24"/>
              </w:rPr>
              <w:t>, mille tegevjuhtkonnas edendatakse soolist tasakaalu, saavutavad keskmisest kõrgemat kasumlikkust.</w:t>
            </w:r>
            <w:r w:rsidR="00A57766" w:rsidRPr="00FE492E">
              <w:rPr>
                <w:rFonts w:asciiTheme="majorBidi" w:hAnsiTheme="majorBidi" w:cstheme="majorBidi"/>
                <w:sz w:val="24"/>
                <w:szCs w:val="24"/>
                <w:vertAlign w:val="superscript"/>
              </w:rPr>
              <w:footnoteReference w:id="30"/>
            </w:r>
            <w:r w:rsidR="00A57766">
              <w:rPr>
                <w:rFonts w:asciiTheme="majorBidi" w:hAnsiTheme="majorBidi" w:cstheme="majorBidi"/>
                <w:sz w:val="24"/>
                <w:szCs w:val="24"/>
              </w:rPr>
              <w:t xml:space="preserve"> </w:t>
            </w:r>
            <w:r w:rsidR="00D62F4E">
              <w:rPr>
                <w:rFonts w:asciiTheme="majorBidi" w:hAnsiTheme="majorBidi" w:cstheme="majorBidi"/>
                <w:sz w:val="24"/>
                <w:szCs w:val="24"/>
              </w:rPr>
              <w:t>Seega</w:t>
            </w:r>
            <w:r w:rsidR="00A57766">
              <w:rPr>
                <w:rFonts w:asciiTheme="majorBidi" w:hAnsiTheme="majorBidi" w:cstheme="majorBidi"/>
                <w:sz w:val="24"/>
                <w:szCs w:val="24"/>
              </w:rPr>
              <w:t xml:space="preserve"> toetudes varasemalt viidatud uuringutele võib eeldada, et mitmekesisus aktsiaemitendi juhtorganites annab neile </w:t>
            </w:r>
            <w:r w:rsidR="00390554">
              <w:rPr>
                <w:rFonts w:asciiTheme="majorBidi" w:hAnsiTheme="majorBidi" w:cstheme="majorBidi"/>
                <w:sz w:val="24"/>
                <w:szCs w:val="24"/>
              </w:rPr>
              <w:t xml:space="preserve">äritegevuses </w:t>
            </w:r>
            <w:r w:rsidR="00A57766">
              <w:rPr>
                <w:rFonts w:asciiTheme="majorBidi" w:hAnsiTheme="majorBidi" w:cstheme="majorBidi"/>
                <w:sz w:val="24"/>
                <w:szCs w:val="24"/>
              </w:rPr>
              <w:t>eelise</w:t>
            </w:r>
            <w:r w:rsidR="00D86204">
              <w:rPr>
                <w:rFonts w:asciiTheme="majorBidi" w:hAnsiTheme="majorBidi" w:cstheme="majorBidi"/>
                <w:sz w:val="24"/>
                <w:szCs w:val="24"/>
              </w:rPr>
              <w:t xml:space="preserve">, mida võib lugeda positiivseks mõjuks emitendi majanduslikule </w:t>
            </w:r>
            <w:proofErr w:type="spellStart"/>
            <w:r w:rsidR="00D86204">
              <w:rPr>
                <w:rFonts w:asciiTheme="majorBidi" w:hAnsiTheme="majorBidi" w:cstheme="majorBidi"/>
                <w:sz w:val="24"/>
                <w:szCs w:val="24"/>
              </w:rPr>
              <w:t>tulemuslikksuele</w:t>
            </w:r>
            <w:proofErr w:type="spellEnd"/>
            <w:r w:rsidR="00A57766">
              <w:rPr>
                <w:rFonts w:asciiTheme="majorBidi" w:hAnsiTheme="majorBidi" w:cstheme="majorBidi"/>
                <w:sz w:val="24"/>
                <w:szCs w:val="24"/>
              </w:rPr>
              <w:t>.</w:t>
            </w:r>
            <w:r w:rsidR="00D62F4E">
              <w:rPr>
                <w:rFonts w:asciiTheme="majorBidi" w:hAnsiTheme="majorBidi" w:cstheme="majorBidi"/>
                <w:sz w:val="24"/>
                <w:szCs w:val="24"/>
              </w:rPr>
              <w:t xml:space="preserve"> Mõju ulatust mõjutab kindlasti ka fakt, et ei ole teada, kas aktisaemitendid suudavad soolise tasakaalu eesmärke täita, ning kui  jah, siis millise aja lõikes.</w:t>
            </w:r>
          </w:p>
          <w:p w14:paraId="0C3B0FD7" w14:textId="77777777" w:rsidR="006E1599" w:rsidRPr="00CC6CE5" w:rsidRDefault="006E1599" w:rsidP="007505D0">
            <w:pPr>
              <w:spacing w:line="276" w:lineRule="auto"/>
              <w:ind w:right="-62"/>
              <w:jc w:val="both"/>
              <w:rPr>
                <w:rFonts w:asciiTheme="majorBidi" w:eastAsia="Times New Roman" w:hAnsiTheme="majorBidi" w:cstheme="majorBidi"/>
                <w:sz w:val="24"/>
                <w:szCs w:val="24"/>
              </w:rPr>
            </w:pPr>
          </w:p>
          <w:p w14:paraId="6B324420" w14:textId="3B1BD8AA" w:rsidR="00512FC8" w:rsidRPr="00FE492E" w:rsidRDefault="00F46067" w:rsidP="00293E78">
            <w:pPr>
              <w:spacing w:line="276" w:lineRule="auto"/>
              <w:ind w:right="-62"/>
              <w:jc w:val="both"/>
              <w:rPr>
                <w:rFonts w:asciiTheme="majorBidi" w:hAnsiTheme="majorBidi" w:cstheme="majorBidi"/>
                <w:sz w:val="24"/>
                <w:szCs w:val="24"/>
                <w:u w:val="single"/>
              </w:rPr>
            </w:pPr>
            <w:r>
              <w:rPr>
                <w:rFonts w:asciiTheme="majorBidi" w:hAnsiTheme="majorBidi" w:cstheme="majorBidi"/>
                <w:sz w:val="24"/>
                <w:szCs w:val="24"/>
                <w:u w:val="single"/>
              </w:rPr>
              <w:t>Halduskoormus – m</w:t>
            </w:r>
            <w:r w:rsidR="29B328C8" w:rsidRPr="43E49ABD">
              <w:rPr>
                <w:rFonts w:asciiTheme="majorBidi" w:hAnsiTheme="majorBidi" w:cstheme="majorBidi"/>
                <w:sz w:val="24"/>
                <w:szCs w:val="24"/>
                <w:u w:val="single"/>
              </w:rPr>
              <w:t>õju avaldumise sagedus</w:t>
            </w:r>
            <w:r w:rsidR="29B328C8" w:rsidRPr="43E49ABD">
              <w:rPr>
                <w:rFonts w:asciiTheme="majorBidi" w:hAnsiTheme="majorBidi" w:cstheme="majorBidi"/>
                <w:sz w:val="24"/>
                <w:szCs w:val="24"/>
                <w:lang w:eastAsia="et-EE"/>
              </w:rPr>
              <w:t xml:space="preserve">: </w:t>
            </w:r>
            <w:r w:rsidR="226CEEB3" w:rsidRPr="43E49ABD">
              <w:rPr>
                <w:rFonts w:asciiTheme="majorBidi" w:hAnsiTheme="majorBidi" w:cstheme="majorBidi"/>
                <w:sz w:val="24"/>
                <w:szCs w:val="24"/>
              </w:rPr>
              <w:t>keskmine</w:t>
            </w:r>
            <w:r w:rsidR="29B328C8" w:rsidRPr="43E49ABD">
              <w:rPr>
                <w:rFonts w:asciiTheme="majorBidi" w:hAnsiTheme="majorBidi" w:cstheme="majorBidi"/>
                <w:sz w:val="24"/>
                <w:szCs w:val="24"/>
              </w:rPr>
              <w:t>.</w:t>
            </w:r>
            <w:r w:rsidR="1E2C41AE" w:rsidRPr="43E49ABD">
              <w:rPr>
                <w:rFonts w:asciiTheme="majorBidi" w:hAnsiTheme="majorBidi" w:cstheme="majorBidi"/>
                <w:sz w:val="24"/>
                <w:szCs w:val="24"/>
              </w:rPr>
              <w:t xml:space="preserve"> </w:t>
            </w:r>
            <w:r w:rsidR="226CEEB3" w:rsidRPr="43E49ABD">
              <w:rPr>
                <w:rFonts w:asciiTheme="majorBidi" w:hAnsiTheme="majorBidi" w:cstheme="majorBidi"/>
                <w:sz w:val="24"/>
                <w:szCs w:val="24"/>
              </w:rPr>
              <w:t>Kokkupuude mõjuga on regulaarne, aga mitte igapäevane. Nagu eelpool välja toodud, siis peab aktsiaemitent andma ülevaate enda juhtorganite soolisest jaotusest kord aastas avaldades selle enda kodulehel ja esitades selle info Finantsinspektsioonile. Avaldumise sagedus võib suureneda, jäädes siiski ebaregulaarseks, juhul kui aktsiaemitent ei täida endale võetud kohustusi ja peab hakkama rakendama</w:t>
            </w:r>
            <w:r w:rsidR="00B645A7">
              <w:rPr>
                <w:rFonts w:asciiTheme="majorBidi" w:hAnsiTheme="majorBidi" w:cstheme="majorBidi"/>
                <w:sz w:val="24"/>
                <w:szCs w:val="24"/>
              </w:rPr>
              <w:t xml:space="preserve"> </w:t>
            </w:r>
            <w:r w:rsidR="226CEEB3" w:rsidRPr="43E49ABD">
              <w:rPr>
                <w:rFonts w:asciiTheme="majorBidi" w:hAnsiTheme="majorBidi" w:cstheme="majorBidi"/>
                <w:sz w:val="24"/>
                <w:szCs w:val="24"/>
              </w:rPr>
              <w:t xml:space="preserve">läbipaistvaid värbamispoliitikaid. </w:t>
            </w:r>
            <w:bookmarkStart w:id="13" w:name="_Hlk175594745"/>
            <w:r w:rsidR="00B645A7">
              <w:rPr>
                <w:rFonts w:asciiTheme="majorBidi" w:hAnsiTheme="majorBidi" w:cstheme="majorBidi"/>
                <w:sz w:val="24"/>
                <w:szCs w:val="24"/>
              </w:rPr>
              <w:t>Kui aktsiaemitent täidab endale võetud soolise tasakaalu kohustusi, siis ei pea emitent täitma VPTS-ist tulenevaid läbipaistva värbamispoliitika nõudeid</w:t>
            </w:r>
            <w:r w:rsidR="00512FC8">
              <w:rPr>
                <w:rFonts w:asciiTheme="majorBidi" w:hAnsiTheme="majorBidi" w:cstheme="majorBidi"/>
                <w:sz w:val="24"/>
                <w:szCs w:val="24"/>
              </w:rPr>
              <w:t>. K</w:t>
            </w:r>
            <w:r w:rsidR="00B645A7">
              <w:rPr>
                <w:rFonts w:asciiTheme="majorBidi" w:hAnsiTheme="majorBidi" w:cstheme="majorBidi"/>
                <w:sz w:val="24"/>
                <w:szCs w:val="24"/>
              </w:rPr>
              <w:t xml:space="preserve">üll aga kohalduvad </w:t>
            </w:r>
            <w:r w:rsidR="00512FC8">
              <w:rPr>
                <w:rFonts w:asciiTheme="majorBidi" w:hAnsiTheme="majorBidi" w:cstheme="majorBidi"/>
                <w:sz w:val="24"/>
                <w:szCs w:val="24"/>
              </w:rPr>
              <w:t xml:space="preserve">aktsiaemitendile </w:t>
            </w:r>
            <w:r w:rsidR="00B645A7">
              <w:rPr>
                <w:rFonts w:asciiTheme="majorBidi" w:hAnsiTheme="majorBidi" w:cstheme="majorBidi"/>
                <w:sz w:val="24"/>
                <w:szCs w:val="24"/>
              </w:rPr>
              <w:t xml:space="preserve">jätkuvalt </w:t>
            </w:r>
            <w:r w:rsidR="00EE70B6">
              <w:rPr>
                <w:rFonts w:asciiTheme="majorBidi" w:hAnsiTheme="majorBidi" w:cstheme="majorBidi"/>
                <w:sz w:val="24"/>
                <w:szCs w:val="24"/>
              </w:rPr>
              <w:t xml:space="preserve">(nagu ka täna) </w:t>
            </w:r>
            <w:proofErr w:type="spellStart"/>
            <w:r w:rsidR="00B645A7">
              <w:rPr>
                <w:rFonts w:asciiTheme="majorBidi" w:hAnsiTheme="majorBidi" w:cstheme="majorBidi"/>
                <w:sz w:val="24"/>
                <w:szCs w:val="24"/>
              </w:rPr>
              <w:t>SoVS</w:t>
            </w:r>
            <w:proofErr w:type="spellEnd"/>
            <w:r w:rsidR="00B645A7">
              <w:rPr>
                <w:rFonts w:asciiTheme="majorBidi" w:hAnsiTheme="majorBidi" w:cstheme="majorBidi"/>
                <w:sz w:val="24"/>
                <w:szCs w:val="24"/>
              </w:rPr>
              <w:t xml:space="preserve">-ist ja </w:t>
            </w:r>
            <w:proofErr w:type="spellStart"/>
            <w:r w:rsidR="00B645A7">
              <w:rPr>
                <w:rFonts w:asciiTheme="majorBidi" w:hAnsiTheme="majorBidi" w:cstheme="majorBidi"/>
                <w:sz w:val="24"/>
                <w:szCs w:val="24"/>
              </w:rPr>
              <w:t>VõrdKS</w:t>
            </w:r>
            <w:proofErr w:type="spellEnd"/>
            <w:r w:rsidR="00EE70B6">
              <w:rPr>
                <w:rFonts w:asciiTheme="majorBidi" w:hAnsiTheme="majorBidi" w:cstheme="majorBidi"/>
                <w:sz w:val="24"/>
                <w:szCs w:val="24"/>
              </w:rPr>
              <w:t>-st tulenevad soolise diskrimineerimise keeld</w:t>
            </w:r>
            <w:r w:rsidR="00293E78">
              <w:rPr>
                <w:rFonts w:asciiTheme="majorBidi" w:hAnsiTheme="majorBidi" w:cstheme="majorBidi"/>
                <w:sz w:val="24"/>
                <w:szCs w:val="24"/>
              </w:rPr>
              <w:t>,</w:t>
            </w:r>
            <w:r w:rsidR="00EE70B6">
              <w:rPr>
                <w:rFonts w:asciiTheme="majorBidi" w:hAnsiTheme="majorBidi" w:cstheme="majorBidi"/>
                <w:sz w:val="24"/>
                <w:szCs w:val="24"/>
              </w:rPr>
              <w:t xml:space="preserve"> </w:t>
            </w:r>
            <w:bookmarkEnd w:id="13"/>
            <w:r w:rsidR="00293E78" w:rsidRPr="00FE492E">
              <w:rPr>
                <w:rFonts w:asciiTheme="majorBidi" w:hAnsiTheme="majorBidi" w:cstheme="majorBidi"/>
                <w:sz w:val="24"/>
                <w:szCs w:val="24"/>
              </w:rPr>
              <w:t>soolise võrdõiguslikkuse edendamise kohustus ja võrdse kohtlemise põhimõte.</w:t>
            </w:r>
          </w:p>
          <w:p w14:paraId="246F35CB" w14:textId="1B015216" w:rsidR="00543A14" w:rsidRPr="00CC6CE5" w:rsidRDefault="00512FC8" w:rsidP="007505D0">
            <w:pPr>
              <w:spacing w:line="276" w:lineRule="auto"/>
              <w:ind w:right="-62"/>
              <w:jc w:val="both"/>
              <w:rPr>
                <w:rFonts w:asciiTheme="majorBidi" w:hAnsiTheme="majorBidi" w:cstheme="majorBidi"/>
                <w:sz w:val="24"/>
                <w:szCs w:val="24"/>
              </w:rPr>
            </w:pPr>
            <w:r>
              <w:rPr>
                <w:rFonts w:asciiTheme="majorBidi" w:hAnsiTheme="majorBidi" w:cstheme="majorBidi"/>
                <w:sz w:val="24"/>
                <w:szCs w:val="24"/>
              </w:rPr>
              <w:t>K</w:t>
            </w:r>
            <w:r w:rsidR="226CEEB3" w:rsidRPr="43E49ABD">
              <w:rPr>
                <w:rFonts w:asciiTheme="majorBidi" w:hAnsiTheme="majorBidi" w:cstheme="majorBidi"/>
                <w:sz w:val="24"/>
                <w:szCs w:val="24"/>
              </w:rPr>
              <w:t xml:space="preserve">una juhatuse liikmed valitakse kuni kolmeks aastaks ja nõukogu liige </w:t>
            </w:r>
            <w:r w:rsidR="00DA7C27">
              <w:rPr>
                <w:rFonts w:asciiTheme="majorBidi" w:hAnsiTheme="majorBidi" w:cstheme="majorBidi"/>
                <w:sz w:val="24"/>
                <w:szCs w:val="24"/>
              </w:rPr>
              <w:t xml:space="preserve">kuni </w:t>
            </w:r>
            <w:r w:rsidR="226CEEB3" w:rsidRPr="43E49ABD">
              <w:rPr>
                <w:rFonts w:asciiTheme="majorBidi" w:hAnsiTheme="majorBidi" w:cstheme="majorBidi"/>
                <w:sz w:val="24"/>
                <w:szCs w:val="24"/>
              </w:rPr>
              <w:t>viieks aastaks, siis ei ole alust arvata, et juhatuse või nõukogu liikmete vahetumine toimuks väga tihti ja põhjustaks üleliigset koormust.</w:t>
            </w:r>
          </w:p>
          <w:p w14:paraId="528CA0ED" w14:textId="427F2AF0" w:rsidR="00AF29B6" w:rsidRPr="00FE492E" w:rsidRDefault="00F46067" w:rsidP="00FE492E">
            <w:pPr>
              <w:spacing w:line="276" w:lineRule="auto"/>
              <w:ind w:right="-62"/>
              <w:jc w:val="both"/>
              <w:rPr>
                <w:rFonts w:asciiTheme="majorBidi" w:hAnsiTheme="majorBidi" w:cstheme="majorBidi"/>
                <w:sz w:val="24"/>
                <w:szCs w:val="24"/>
                <w:u w:val="single"/>
              </w:rPr>
            </w:pPr>
            <w:r w:rsidRPr="00851CE5">
              <w:rPr>
                <w:rFonts w:asciiTheme="majorBidi" w:hAnsiTheme="majorBidi" w:cstheme="majorBidi"/>
                <w:sz w:val="24"/>
                <w:szCs w:val="24"/>
                <w:u w:val="single"/>
              </w:rPr>
              <w:t xml:space="preserve">Majanduslik tulemuslikkus </w:t>
            </w:r>
            <w:r w:rsidR="006724FB" w:rsidRPr="00851CE5">
              <w:rPr>
                <w:rFonts w:asciiTheme="majorBidi" w:hAnsiTheme="majorBidi" w:cstheme="majorBidi"/>
                <w:sz w:val="24"/>
                <w:szCs w:val="24"/>
                <w:u w:val="single"/>
              </w:rPr>
              <w:t>–</w:t>
            </w:r>
            <w:r w:rsidRPr="00851CE5">
              <w:rPr>
                <w:rFonts w:asciiTheme="majorBidi" w:hAnsiTheme="majorBidi" w:cstheme="majorBidi"/>
                <w:sz w:val="24"/>
                <w:szCs w:val="24"/>
                <w:u w:val="single"/>
              </w:rPr>
              <w:t xml:space="preserve"> mõju avaldumise sagedus</w:t>
            </w:r>
            <w:r w:rsidR="00AF29B6" w:rsidRPr="00FE492E">
              <w:rPr>
                <w:rFonts w:asciiTheme="majorBidi" w:hAnsiTheme="majorBidi" w:cstheme="majorBidi"/>
                <w:sz w:val="24"/>
                <w:szCs w:val="24"/>
              </w:rPr>
              <w:t>: väike kuna kokkupuude on ebaregulaarne</w:t>
            </w:r>
            <w:r w:rsidR="006724FB" w:rsidRPr="00851CE5">
              <w:rPr>
                <w:rFonts w:asciiTheme="majorBidi" w:hAnsiTheme="majorBidi" w:cstheme="majorBidi"/>
                <w:sz w:val="24"/>
                <w:szCs w:val="24"/>
              </w:rPr>
              <w:t xml:space="preserve"> </w:t>
            </w:r>
            <w:r w:rsidR="00AF29B6" w:rsidRPr="00FE492E">
              <w:rPr>
                <w:rFonts w:asciiTheme="majorBidi" w:hAnsiTheme="majorBidi" w:cstheme="majorBidi"/>
                <w:sz w:val="24"/>
                <w:szCs w:val="24"/>
              </w:rPr>
              <w:t>ja harv.</w:t>
            </w:r>
            <w:r w:rsidR="006C640E" w:rsidRPr="00851CE5">
              <w:rPr>
                <w:rFonts w:asciiTheme="majorBidi" w:hAnsiTheme="majorBidi" w:cstheme="majorBidi"/>
                <w:sz w:val="24"/>
                <w:szCs w:val="24"/>
              </w:rPr>
              <w:t xml:space="preserve"> </w:t>
            </w:r>
            <w:r w:rsidR="006724FB" w:rsidRPr="00851CE5">
              <w:rPr>
                <w:rFonts w:asciiTheme="majorBidi" w:hAnsiTheme="majorBidi" w:cstheme="majorBidi"/>
                <w:sz w:val="24"/>
                <w:szCs w:val="24"/>
              </w:rPr>
              <w:t>Eelnõu kirjutamise seisuga on keeruline hinnata kuidas ja mis aja jooksul aktsiaemitendid soolise tasakaalu eesmärke hakkavad täitma</w:t>
            </w:r>
            <w:r w:rsidR="00D86204" w:rsidRPr="00851CE5">
              <w:rPr>
                <w:rFonts w:asciiTheme="majorBidi" w:hAnsiTheme="majorBidi" w:cstheme="majorBidi"/>
                <w:sz w:val="24"/>
                <w:szCs w:val="24"/>
              </w:rPr>
              <w:t xml:space="preserve"> või ei täida, siis mil määral liigutakse alaesindatud soost isikute suurema esindatuse poole</w:t>
            </w:r>
            <w:r w:rsidR="006724FB" w:rsidRPr="00851CE5">
              <w:rPr>
                <w:rFonts w:asciiTheme="majorBidi" w:hAnsiTheme="majorBidi" w:cstheme="majorBidi"/>
                <w:sz w:val="24"/>
                <w:szCs w:val="24"/>
              </w:rPr>
              <w:t>.</w:t>
            </w:r>
            <w:r w:rsidR="00D86204" w:rsidRPr="00851CE5">
              <w:rPr>
                <w:rFonts w:asciiTheme="majorBidi" w:hAnsiTheme="majorBidi" w:cstheme="majorBidi"/>
                <w:sz w:val="24"/>
                <w:szCs w:val="24"/>
              </w:rPr>
              <w:t xml:space="preserve"> Lisaks mõjutab soolise tasakaalu mõju avaldumise sagedust majanduslikule tulemuslikkusele ka see, millisesse juhtorganisse alaesindatud soost isikuid kaastakse. </w:t>
            </w:r>
            <w:r w:rsidR="002715CB" w:rsidRPr="00851CE5">
              <w:rPr>
                <w:rFonts w:asciiTheme="majorBidi" w:hAnsiTheme="majorBidi" w:cstheme="majorBidi"/>
                <w:sz w:val="24"/>
                <w:szCs w:val="24"/>
              </w:rPr>
              <w:t xml:space="preserve">Kogu seaduse kehtivuse aja (u 14 aastat) </w:t>
            </w:r>
            <w:r w:rsidR="006724FB" w:rsidRPr="00851CE5">
              <w:rPr>
                <w:rFonts w:asciiTheme="majorBidi" w:hAnsiTheme="majorBidi" w:cstheme="majorBidi"/>
                <w:sz w:val="24"/>
                <w:szCs w:val="24"/>
              </w:rPr>
              <w:t xml:space="preserve">tuleks kokkupuudet pidada siiski </w:t>
            </w:r>
            <w:r w:rsidR="00936694" w:rsidRPr="00851CE5">
              <w:rPr>
                <w:rFonts w:asciiTheme="majorBidi" w:hAnsiTheme="majorBidi" w:cstheme="majorBidi"/>
                <w:sz w:val="24"/>
                <w:szCs w:val="24"/>
              </w:rPr>
              <w:t>pigem</w:t>
            </w:r>
            <w:r w:rsidR="006724FB" w:rsidRPr="00851CE5">
              <w:rPr>
                <w:rFonts w:asciiTheme="majorBidi" w:hAnsiTheme="majorBidi" w:cstheme="majorBidi"/>
                <w:sz w:val="24"/>
                <w:szCs w:val="24"/>
              </w:rPr>
              <w:t xml:space="preserve"> harvaks</w:t>
            </w:r>
            <w:r w:rsidR="009651B6" w:rsidRPr="00851CE5">
              <w:rPr>
                <w:rFonts w:asciiTheme="majorBidi" w:hAnsiTheme="majorBidi" w:cstheme="majorBidi"/>
                <w:sz w:val="24"/>
                <w:szCs w:val="24"/>
              </w:rPr>
              <w:t>.</w:t>
            </w:r>
          </w:p>
          <w:p w14:paraId="7D0AE1BC" w14:textId="78069084" w:rsidR="00543A14" w:rsidRPr="00FE492E" w:rsidRDefault="00543A14" w:rsidP="007505D0">
            <w:pPr>
              <w:spacing w:line="276" w:lineRule="auto"/>
              <w:ind w:right="-62"/>
              <w:jc w:val="both"/>
              <w:rPr>
                <w:rFonts w:asciiTheme="majorBidi" w:hAnsiTheme="majorBidi" w:cstheme="majorBidi"/>
                <w:sz w:val="24"/>
                <w:szCs w:val="24"/>
                <w:u w:val="single"/>
              </w:rPr>
            </w:pPr>
          </w:p>
          <w:p w14:paraId="446F8D06" w14:textId="009E593D" w:rsidR="00EE6139" w:rsidRDefault="00543A14" w:rsidP="00566516">
            <w:pPr>
              <w:spacing w:before="240" w:line="276" w:lineRule="auto"/>
              <w:ind w:right="-62"/>
              <w:jc w:val="both"/>
              <w:rPr>
                <w:rFonts w:asciiTheme="majorBidi" w:hAnsiTheme="majorBidi" w:cstheme="majorBidi"/>
                <w:sz w:val="24"/>
                <w:szCs w:val="24"/>
              </w:rPr>
            </w:pPr>
            <w:r w:rsidRPr="00CC6CE5">
              <w:rPr>
                <w:rFonts w:asciiTheme="majorBidi" w:hAnsiTheme="majorBidi" w:cstheme="majorBidi"/>
                <w:sz w:val="24"/>
                <w:szCs w:val="24"/>
                <w:u w:val="single"/>
              </w:rPr>
              <w:t>Ebasoovitavate mõjude avaldumise risk</w:t>
            </w:r>
            <w:r w:rsidRPr="00CC6CE5">
              <w:rPr>
                <w:rFonts w:asciiTheme="majorBidi" w:hAnsiTheme="majorBidi" w:cstheme="majorBidi"/>
                <w:sz w:val="24"/>
                <w:szCs w:val="24"/>
              </w:rPr>
              <w:t xml:space="preserve">: </w:t>
            </w:r>
            <w:r w:rsidR="00F46067">
              <w:rPr>
                <w:rFonts w:asciiTheme="majorBidi" w:hAnsiTheme="majorBidi" w:cstheme="majorBidi"/>
                <w:sz w:val="24"/>
                <w:szCs w:val="24"/>
              </w:rPr>
              <w:t>väike</w:t>
            </w:r>
            <w:r w:rsidR="00A768C8">
              <w:rPr>
                <w:rFonts w:asciiTheme="majorBidi" w:hAnsiTheme="majorBidi" w:cstheme="majorBidi"/>
                <w:sz w:val="24"/>
                <w:szCs w:val="24"/>
              </w:rPr>
              <w:t xml:space="preserve"> kuna kaasnevad negatiivse iseloomuga mõjud on vähesed. K</w:t>
            </w:r>
            <w:r w:rsidR="005342BC">
              <w:rPr>
                <w:rFonts w:asciiTheme="majorBidi" w:hAnsiTheme="majorBidi" w:cstheme="majorBidi"/>
                <w:sz w:val="24"/>
                <w:szCs w:val="24"/>
              </w:rPr>
              <w:t xml:space="preserve">okkupuude </w:t>
            </w:r>
            <w:r w:rsidR="00B645A7">
              <w:rPr>
                <w:rFonts w:asciiTheme="majorBidi" w:hAnsiTheme="majorBidi" w:cstheme="majorBidi"/>
                <w:sz w:val="24"/>
                <w:szCs w:val="24"/>
              </w:rPr>
              <w:t xml:space="preserve">halduskoormuse suurenemisega </w:t>
            </w:r>
            <w:r w:rsidR="005342BC">
              <w:rPr>
                <w:rFonts w:asciiTheme="majorBidi" w:hAnsiTheme="majorBidi" w:cstheme="majorBidi"/>
                <w:sz w:val="24"/>
                <w:szCs w:val="24"/>
              </w:rPr>
              <w:t>on reeglipärane, aga mitte igapäevane</w:t>
            </w:r>
            <w:r w:rsidRPr="00CC6CE5">
              <w:rPr>
                <w:rFonts w:asciiTheme="majorBidi" w:hAnsiTheme="majorBidi" w:cstheme="majorBidi"/>
                <w:sz w:val="24"/>
                <w:szCs w:val="24"/>
              </w:rPr>
              <w:t>.</w:t>
            </w:r>
            <w:r w:rsidR="007F793F" w:rsidRPr="00CC6CE5">
              <w:rPr>
                <w:rFonts w:asciiTheme="majorBidi" w:hAnsiTheme="majorBidi" w:cstheme="majorBidi"/>
                <w:sz w:val="24"/>
                <w:szCs w:val="24"/>
              </w:rPr>
              <w:t xml:space="preserve"> Muudatus puudutab</w:t>
            </w:r>
            <w:r w:rsidR="00566516">
              <w:rPr>
                <w:rFonts w:asciiTheme="majorBidi" w:hAnsiTheme="majorBidi" w:cstheme="majorBidi"/>
                <w:sz w:val="24"/>
                <w:szCs w:val="24"/>
              </w:rPr>
              <w:t xml:space="preserve"> kõiki suuri aktsiaemitente (eelnõu kirjutamise hetkel</w:t>
            </w:r>
            <w:r w:rsidR="007F793F" w:rsidRPr="00CC6CE5">
              <w:rPr>
                <w:rFonts w:asciiTheme="majorBidi" w:hAnsiTheme="majorBidi" w:cstheme="majorBidi"/>
                <w:sz w:val="24"/>
                <w:szCs w:val="24"/>
              </w:rPr>
              <w:t xml:space="preserve"> 12</w:t>
            </w:r>
            <w:r w:rsidR="00566516">
              <w:rPr>
                <w:rFonts w:asciiTheme="majorBidi" w:hAnsiTheme="majorBidi" w:cstheme="majorBidi"/>
                <w:sz w:val="24"/>
                <w:szCs w:val="24"/>
              </w:rPr>
              <w:t>)</w:t>
            </w:r>
            <w:r w:rsidR="00EE6139">
              <w:rPr>
                <w:rFonts w:asciiTheme="majorBidi" w:hAnsiTheme="majorBidi" w:cstheme="majorBidi"/>
                <w:sz w:val="24"/>
                <w:szCs w:val="24"/>
              </w:rPr>
              <w:t xml:space="preserve">, kellele halduskoormus kasvab, kuna kõik </w:t>
            </w:r>
            <w:r w:rsidR="006A3559">
              <w:rPr>
                <w:rFonts w:asciiTheme="majorBidi" w:hAnsiTheme="majorBidi" w:cstheme="majorBidi"/>
                <w:sz w:val="24"/>
                <w:szCs w:val="24"/>
              </w:rPr>
              <w:t xml:space="preserve">seaduse </w:t>
            </w:r>
            <w:r w:rsidR="00EE6139">
              <w:rPr>
                <w:rFonts w:asciiTheme="majorBidi" w:hAnsiTheme="majorBidi" w:cstheme="majorBidi"/>
                <w:sz w:val="24"/>
                <w:szCs w:val="24"/>
              </w:rPr>
              <w:t xml:space="preserve">kohaldumisalasse kuuluvad aktsiaemitendid peavad </w:t>
            </w:r>
            <w:r w:rsidR="00566516">
              <w:rPr>
                <w:rFonts w:asciiTheme="majorBidi" w:hAnsiTheme="majorBidi" w:cstheme="majorBidi"/>
                <w:sz w:val="24"/>
                <w:szCs w:val="24"/>
              </w:rPr>
              <w:t xml:space="preserve">seadma endale soolise tasakaalu eesmärgi ja </w:t>
            </w:r>
            <w:r w:rsidR="00EE6139">
              <w:rPr>
                <w:rFonts w:asciiTheme="majorBidi" w:hAnsiTheme="majorBidi" w:cstheme="majorBidi"/>
                <w:sz w:val="24"/>
                <w:szCs w:val="24"/>
              </w:rPr>
              <w:t>hakkama edastama teavet Finantsinspektsioonile (vt VPTS § 135</w:t>
            </w:r>
            <w:r w:rsidR="00EE6139">
              <w:rPr>
                <w:rFonts w:asciiTheme="majorBidi" w:hAnsiTheme="majorBidi" w:cstheme="majorBidi"/>
                <w:sz w:val="24"/>
                <w:szCs w:val="24"/>
                <w:vertAlign w:val="superscript"/>
              </w:rPr>
              <w:t>9</w:t>
            </w:r>
            <w:r w:rsidR="00EE6139">
              <w:rPr>
                <w:rFonts w:asciiTheme="majorBidi" w:hAnsiTheme="majorBidi" w:cstheme="majorBidi"/>
                <w:sz w:val="24"/>
                <w:szCs w:val="24"/>
              </w:rPr>
              <w:t xml:space="preserve">). </w:t>
            </w:r>
            <w:r w:rsidR="00A768C8">
              <w:rPr>
                <w:rFonts w:asciiTheme="majorBidi" w:hAnsiTheme="majorBidi" w:cstheme="majorBidi"/>
                <w:sz w:val="24"/>
                <w:szCs w:val="24"/>
              </w:rPr>
              <w:t>Kuid t</w:t>
            </w:r>
            <w:r w:rsidR="006A3559">
              <w:rPr>
                <w:rFonts w:asciiTheme="majorBidi" w:hAnsiTheme="majorBidi" w:cstheme="majorBidi"/>
                <w:sz w:val="24"/>
                <w:szCs w:val="24"/>
              </w:rPr>
              <w:t>eabe esitamise sagedus on kord aastas</w:t>
            </w:r>
            <w:r w:rsidR="005342BC">
              <w:rPr>
                <w:rFonts w:asciiTheme="majorBidi" w:hAnsiTheme="majorBidi" w:cstheme="majorBidi"/>
                <w:sz w:val="24"/>
                <w:szCs w:val="24"/>
              </w:rPr>
              <w:t>,</w:t>
            </w:r>
            <w:r w:rsidR="006A3559">
              <w:rPr>
                <w:rFonts w:asciiTheme="majorBidi" w:hAnsiTheme="majorBidi" w:cstheme="majorBidi"/>
                <w:sz w:val="24"/>
                <w:szCs w:val="24"/>
              </w:rPr>
              <w:t xml:space="preserve"> üldjuhul pärast korralise üldkoosoleku toimumist</w:t>
            </w:r>
            <w:r w:rsidR="005342BC">
              <w:rPr>
                <w:rFonts w:asciiTheme="majorBidi" w:hAnsiTheme="majorBidi" w:cstheme="majorBidi"/>
                <w:sz w:val="24"/>
                <w:szCs w:val="24"/>
              </w:rPr>
              <w:t>;</w:t>
            </w:r>
            <w:r w:rsidR="006A3559">
              <w:rPr>
                <w:rFonts w:asciiTheme="majorBidi" w:hAnsiTheme="majorBidi" w:cstheme="majorBidi"/>
                <w:sz w:val="24"/>
                <w:szCs w:val="24"/>
              </w:rPr>
              <w:t xml:space="preserve"> ebakorrapäraselt peab andma teavet kui juhtorganite sooline koosseis muutub</w:t>
            </w:r>
            <w:r w:rsidR="00DA7C27">
              <w:rPr>
                <w:rFonts w:asciiTheme="majorBidi" w:hAnsiTheme="majorBidi" w:cstheme="majorBidi"/>
                <w:sz w:val="24"/>
                <w:szCs w:val="24"/>
              </w:rPr>
              <w:t xml:space="preserve"> mingil hetkel hiljem</w:t>
            </w:r>
            <w:r w:rsidR="006A3559">
              <w:rPr>
                <w:rFonts w:asciiTheme="majorBidi" w:hAnsiTheme="majorBidi" w:cstheme="majorBidi"/>
                <w:sz w:val="24"/>
                <w:szCs w:val="24"/>
              </w:rPr>
              <w:t>. Kuna juhtorganite liikmed vahetuvad harva, ning mitte iga juhtorgani liikme vahetus ei too kaasa soolise tasakaalu muutumist, siis sellekohase teabe Finantsinspektsioonile edastamine võib toimuda kord aastas või isegi harvem.</w:t>
            </w:r>
            <w:r w:rsidR="004454A3">
              <w:rPr>
                <w:rFonts w:asciiTheme="majorBidi" w:hAnsiTheme="majorBidi" w:cstheme="majorBidi"/>
                <w:sz w:val="24"/>
                <w:szCs w:val="24"/>
              </w:rPr>
              <w:t xml:space="preserve"> </w:t>
            </w:r>
          </w:p>
          <w:p w14:paraId="50C20120" w14:textId="26E7651C" w:rsidR="004454A3" w:rsidRDefault="004454A3" w:rsidP="00C723B2">
            <w:pPr>
              <w:spacing w:line="276" w:lineRule="auto"/>
              <w:ind w:right="-62"/>
              <w:jc w:val="both"/>
              <w:rPr>
                <w:rFonts w:asciiTheme="majorBidi" w:hAnsiTheme="majorBidi" w:cstheme="majorBidi"/>
                <w:sz w:val="24"/>
                <w:szCs w:val="24"/>
              </w:rPr>
            </w:pPr>
            <w:r w:rsidRPr="00D62F4E">
              <w:rPr>
                <w:rFonts w:asciiTheme="majorBidi" w:hAnsiTheme="majorBidi" w:cstheme="majorBidi"/>
                <w:sz w:val="24"/>
                <w:szCs w:val="24"/>
              </w:rPr>
              <w:t xml:space="preserve">Teiseks ebasoovitavaks mõjuks võib olla trahv aruandlus- ja teavitamiskohustuste rikkumise eest. Taoline </w:t>
            </w:r>
            <w:r w:rsidR="005342BC" w:rsidRPr="00D62F4E">
              <w:rPr>
                <w:rFonts w:asciiTheme="majorBidi" w:hAnsiTheme="majorBidi" w:cstheme="majorBidi"/>
                <w:sz w:val="24"/>
                <w:szCs w:val="24"/>
              </w:rPr>
              <w:t xml:space="preserve">ebasoovitava mõju </w:t>
            </w:r>
            <w:r w:rsidR="005342BC" w:rsidRPr="00FE492E">
              <w:rPr>
                <w:rFonts w:asciiTheme="majorBidi" w:hAnsiTheme="majorBidi" w:cstheme="majorBidi"/>
                <w:sz w:val="24"/>
                <w:szCs w:val="24"/>
              </w:rPr>
              <w:t>avaldumis</w:t>
            </w:r>
            <w:r w:rsidR="00B645A7" w:rsidRPr="00FE492E">
              <w:rPr>
                <w:rFonts w:asciiTheme="majorBidi" w:hAnsiTheme="majorBidi" w:cstheme="majorBidi"/>
                <w:sz w:val="24"/>
                <w:szCs w:val="24"/>
              </w:rPr>
              <w:t xml:space="preserve">e </w:t>
            </w:r>
            <w:r w:rsidR="005342BC" w:rsidRPr="00D62F4E">
              <w:rPr>
                <w:rFonts w:asciiTheme="majorBidi" w:hAnsiTheme="majorBidi" w:cstheme="majorBidi"/>
                <w:sz w:val="24"/>
                <w:szCs w:val="24"/>
              </w:rPr>
              <w:t xml:space="preserve">risk </w:t>
            </w:r>
            <w:r w:rsidRPr="00D62F4E">
              <w:rPr>
                <w:rFonts w:asciiTheme="majorBidi" w:hAnsiTheme="majorBidi" w:cstheme="majorBidi"/>
                <w:sz w:val="24"/>
                <w:szCs w:val="24"/>
              </w:rPr>
              <w:t xml:space="preserve">on </w:t>
            </w:r>
            <w:r w:rsidR="005342BC" w:rsidRPr="00D62F4E">
              <w:rPr>
                <w:rFonts w:asciiTheme="majorBidi" w:hAnsiTheme="majorBidi" w:cstheme="majorBidi"/>
                <w:sz w:val="24"/>
                <w:szCs w:val="24"/>
              </w:rPr>
              <w:t>väike</w:t>
            </w:r>
            <w:r w:rsidR="0032537E" w:rsidRPr="00D62F4E">
              <w:rPr>
                <w:rFonts w:asciiTheme="majorBidi" w:hAnsiTheme="majorBidi" w:cstheme="majorBidi"/>
                <w:sz w:val="24"/>
                <w:szCs w:val="24"/>
              </w:rPr>
              <w:t xml:space="preserve">, kuna kokkupuude on ebaregulaarne ja harv. </w:t>
            </w:r>
            <w:r w:rsidR="00FF0A06" w:rsidRPr="00D62F4E">
              <w:rPr>
                <w:rFonts w:asciiTheme="majorBidi" w:hAnsiTheme="majorBidi" w:cstheme="majorBidi"/>
                <w:sz w:val="24"/>
                <w:szCs w:val="24"/>
              </w:rPr>
              <w:t xml:space="preserve">Aktsiaemitendid on professionaalsed turuosalised, </w:t>
            </w:r>
            <w:r w:rsidR="00C723B2" w:rsidRPr="00D62F4E">
              <w:rPr>
                <w:rFonts w:asciiTheme="majorBidi" w:hAnsiTheme="majorBidi" w:cstheme="majorBidi"/>
                <w:sz w:val="24"/>
                <w:szCs w:val="24"/>
              </w:rPr>
              <w:t xml:space="preserve">kes on teadlikud neile kohaldavates nõuetest ning on väheusutav, et aktsiaemitentidel võiks tekkida probleem eelnõus ettenähtud kohustuste täitmisega. </w:t>
            </w:r>
            <w:r w:rsidR="00FF0A06" w:rsidRPr="00D62F4E">
              <w:rPr>
                <w:rFonts w:asciiTheme="majorBidi" w:hAnsiTheme="majorBidi" w:cstheme="majorBidi"/>
                <w:sz w:val="24"/>
                <w:szCs w:val="24"/>
              </w:rPr>
              <w:t>Karistuslikele trahvidele eelnevalt on Finantsinspektsioonil</w:t>
            </w:r>
            <w:r w:rsidR="00C723B2" w:rsidRPr="00D62F4E">
              <w:rPr>
                <w:rFonts w:asciiTheme="majorBidi" w:hAnsiTheme="majorBidi" w:cstheme="majorBidi"/>
                <w:sz w:val="24"/>
                <w:szCs w:val="24"/>
              </w:rPr>
              <w:t xml:space="preserve"> võimalik teha ettekirjutus ja</w:t>
            </w:r>
            <w:r w:rsidR="00BC4F88" w:rsidRPr="00FE492E">
              <w:rPr>
                <w:rFonts w:asciiTheme="majorBidi" w:hAnsiTheme="majorBidi" w:cstheme="majorBidi"/>
                <w:sz w:val="24"/>
                <w:szCs w:val="24"/>
              </w:rPr>
              <w:t xml:space="preserve"> vajadusel</w:t>
            </w:r>
            <w:r w:rsidR="00C723B2" w:rsidRPr="00D62F4E">
              <w:rPr>
                <w:rFonts w:asciiTheme="majorBidi" w:hAnsiTheme="majorBidi" w:cstheme="majorBidi"/>
                <w:sz w:val="24"/>
                <w:szCs w:val="24"/>
              </w:rPr>
              <w:t xml:space="preserve"> kohaldada sunniraha, seetõttu </w:t>
            </w:r>
            <w:r w:rsidR="00D62F4E" w:rsidRPr="00FE492E">
              <w:rPr>
                <w:rFonts w:asciiTheme="majorBidi" w:hAnsiTheme="majorBidi" w:cstheme="majorBidi"/>
                <w:sz w:val="24"/>
                <w:szCs w:val="24"/>
              </w:rPr>
              <w:t>on vähe</w:t>
            </w:r>
            <w:r w:rsidR="00C723B2" w:rsidRPr="00D62F4E">
              <w:rPr>
                <w:rFonts w:asciiTheme="majorBidi" w:hAnsiTheme="majorBidi" w:cstheme="majorBidi"/>
                <w:sz w:val="24"/>
                <w:szCs w:val="24"/>
              </w:rPr>
              <w:t>tõenäoline, et aktsiaemitendi rikkumine võiks viia trahvi kohaldamiseni.</w:t>
            </w:r>
          </w:p>
          <w:p w14:paraId="53C66C54" w14:textId="44F38DAD" w:rsidR="00E55B03" w:rsidRDefault="00B90BC1" w:rsidP="00B90BC1">
            <w:pPr>
              <w:spacing w:line="276" w:lineRule="auto"/>
              <w:ind w:right="-62"/>
              <w:jc w:val="both"/>
              <w:rPr>
                <w:rFonts w:asciiTheme="majorBidi" w:hAnsiTheme="majorBidi" w:cstheme="majorBidi"/>
                <w:sz w:val="24"/>
                <w:szCs w:val="24"/>
              </w:rPr>
            </w:pPr>
            <w:r>
              <w:rPr>
                <w:rFonts w:asciiTheme="majorBidi" w:hAnsiTheme="majorBidi" w:cstheme="majorBidi"/>
                <w:sz w:val="24"/>
                <w:szCs w:val="24"/>
              </w:rPr>
              <w:t xml:space="preserve">Samas </w:t>
            </w:r>
            <w:r w:rsidR="00E55B03">
              <w:rPr>
                <w:rFonts w:asciiTheme="majorBidi" w:hAnsiTheme="majorBidi" w:cstheme="majorBidi"/>
                <w:sz w:val="24"/>
                <w:szCs w:val="24"/>
              </w:rPr>
              <w:t xml:space="preserve">võib välja tuua, et soolise tasakaalu parandamine juhtorganites </w:t>
            </w:r>
            <w:r>
              <w:rPr>
                <w:rFonts w:asciiTheme="majorBidi" w:hAnsiTheme="majorBidi" w:cstheme="majorBidi"/>
                <w:sz w:val="24"/>
                <w:szCs w:val="24"/>
              </w:rPr>
              <w:t xml:space="preserve">mõjutab positiivselt </w:t>
            </w:r>
            <w:r w:rsidR="00E55B03">
              <w:rPr>
                <w:rFonts w:asciiTheme="majorBidi" w:hAnsiTheme="majorBidi" w:cstheme="majorBidi"/>
                <w:sz w:val="24"/>
                <w:szCs w:val="24"/>
              </w:rPr>
              <w:t xml:space="preserve">aktsiaemitendi mainet, </w:t>
            </w:r>
            <w:r>
              <w:rPr>
                <w:rFonts w:asciiTheme="majorBidi" w:hAnsiTheme="majorBidi" w:cstheme="majorBidi"/>
                <w:sz w:val="24"/>
                <w:szCs w:val="24"/>
              </w:rPr>
              <w:t xml:space="preserve">ja aitab </w:t>
            </w:r>
            <w:r w:rsidR="00E55B03">
              <w:rPr>
                <w:rFonts w:asciiTheme="majorBidi" w:hAnsiTheme="majorBidi" w:cstheme="majorBidi"/>
                <w:sz w:val="24"/>
                <w:szCs w:val="24"/>
              </w:rPr>
              <w:t>kujundada aktsiaemitendi</w:t>
            </w:r>
            <w:r>
              <w:rPr>
                <w:rFonts w:asciiTheme="majorBidi" w:hAnsiTheme="majorBidi" w:cstheme="majorBidi"/>
                <w:sz w:val="24"/>
                <w:szCs w:val="24"/>
              </w:rPr>
              <w:t xml:space="preserve"> </w:t>
            </w:r>
            <w:r w:rsidR="00E55B03">
              <w:rPr>
                <w:rFonts w:asciiTheme="majorBidi" w:hAnsiTheme="majorBidi" w:cstheme="majorBidi"/>
                <w:sz w:val="24"/>
                <w:szCs w:val="24"/>
              </w:rPr>
              <w:t>kuvandit kui heast töökeskkonnast</w:t>
            </w:r>
            <w:r>
              <w:rPr>
                <w:rFonts w:asciiTheme="majorBidi" w:hAnsiTheme="majorBidi" w:cstheme="majorBidi"/>
                <w:sz w:val="24"/>
                <w:szCs w:val="24"/>
              </w:rPr>
              <w:t xml:space="preserve"> ja atraktiivsest tööandjast</w:t>
            </w:r>
            <w:r w:rsidR="00E55B03">
              <w:rPr>
                <w:rFonts w:asciiTheme="majorBidi" w:hAnsiTheme="majorBidi" w:cstheme="majorBidi"/>
                <w:sz w:val="24"/>
                <w:szCs w:val="24"/>
              </w:rPr>
              <w:t>.</w:t>
            </w:r>
            <w:r w:rsidR="00E55B03">
              <w:rPr>
                <w:rStyle w:val="Allmrkuseviide"/>
                <w:rFonts w:asciiTheme="majorBidi" w:hAnsiTheme="majorBidi" w:cstheme="majorBidi"/>
                <w:sz w:val="24"/>
                <w:szCs w:val="24"/>
              </w:rPr>
              <w:footnoteReference w:id="31"/>
            </w:r>
          </w:p>
          <w:p w14:paraId="70F5B394" w14:textId="77777777" w:rsidR="00543A14" w:rsidRPr="00CC6CE5" w:rsidRDefault="00543A14" w:rsidP="007505D0">
            <w:pPr>
              <w:spacing w:line="276" w:lineRule="auto"/>
              <w:ind w:right="-62"/>
              <w:jc w:val="both"/>
              <w:rPr>
                <w:rFonts w:asciiTheme="majorBidi" w:eastAsia="Times New Roman" w:hAnsiTheme="majorBidi" w:cstheme="majorBidi"/>
                <w:sz w:val="24"/>
                <w:szCs w:val="24"/>
              </w:rPr>
            </w:pPr>
          </w:p>
          <w:p w14:paraId="2F5F46E4" w14:textId="0C514F06" w:rsidR="00A000D1" w:rsidRDefault="00543A14" w:rsidP="00A063A5">
            <w:pPr>
              <w:pStyle w:val="SLONormal"/>
              <w:spacing w:before="0" w:after="0" w:line="276" w:lineRule="auto"/>
              <w:rPr>
                <w:rFonts w:asciiTheme="majorBidi" w:hAnsiTheme="majorBidi" w:cstheme="majorBidi"/>
              </w:rPr>
            </w:pPr>
            <w:r w:rsidRPr="00CC6CE5">
              <w:rPr>
                <w:rFonts w:asciiTheme="majorBidi" w:eastAsiaTheme="minorHAnsi" w:hAnsiTheme="majorBidi" w:cstheme="majorBidi"/>
                <w:u w:val="single"/>
                <w:lang w:val="et-EE"/>
              </w:rPr>
              <w:t>Mõju olulisus:</w:t>
            </w:r>
            <w:r w:rsidRPr="00CC6CE5">
              <w:rPr>
                <w:rFonts w:asciiTheme="majorBidi" w:eastAsiaTheme="minorHAnsi" w:hAnsiTheme="majorBidi" w:cstheme="majorBidi"/>
                <w:lang w:val="et-EE"/>
              </w:rPr>
              <w:t xml:space="preserve"> </w:t>
            </w:r>
            <w:r w:rsidR="00A063A5">
              <w:rPr>
                <w:rFonts w:asciiTheme="majorBidi" w:eastAsiaTheme="minorHAnsi" w:hAnsiTheme="majorBidi" w:cstheme="majorBidi"/>
                <w:lang w:val="et-EE"/>
              </w:rPr>
              <w:t>keskmine</w:t>
            </w:r>
            <w:r w:rsidRPr="00CC6CE5">
              <w:rPr>
                <w:rFonts w:asciiTheme="majorBidi" w:eastAsiaTheme="minorHAnsi" w:hAnsiTheme="majorBidi" w:cstheme="majorBidi"/>
                <w:lang w:val="et-EE"/>
              </w:rPr>
              <w:t>.</w:t>
            </w:r>
            <w:r w:rsidR="00A063A5">
              <w:rPr>
                <w:rFonts w:asciiTheme="majorBidi" w:eastAsiaTheme="minorHAnsi" w:hAnsiTheme="majorBidi" w:cstheme="majorBidi"/>
                <w:lang w:val="et-EE"/>
              </w:rPr>
              <w:t xml:space="preserve"> Aktsiaemitendid, kes kvantitatiivset eesmärki tähtaegselt ei täida, peavad ette võtma täiendavaid samme (vt VPTS § 135</w:t>
            </w:r>
            <w:r w:rsidR="00A063A5">
              <w:rPr>
                <w:rFonts w:asciiTheme="majorBidi" w:eastAsiaTheme="minorHAnsi" w:hAnsiTheme="majorBidi" w:cstheme="majorBidi"/>
                <w:vertAlign w:val="superscript"/>
                <w:lang w:val="et-EE"/>
              </w:rPr>
              <w:t>7</w:t>
            </w:r>
            <w:r w:rsidR="00A063A5">
              <w:rPr>
                <w:rFonts w:asciiTheme="majorBidi" w:eastAsiaTheme="minorHAnsi" w:hAnsiTheme="majorBidi" w:cstheme="majorBidi"/>
                <w:lang w:val="et-EE"/>
              </w:rPr>
              <w:t xml:space="preserve"> soolise tasakaalu saavutamise vahendid) soolise tasakaalu saavutamiseks, eelkõige läbipaistva valikumenetluse, asjakohasel juhul rakendama positiivset erimeedet, teavitama teatud juhtudel üldkoosolekut nende kohustustest. Samas ei ole tõenäoline, et emitentidel kaasneks kohanemisraskusi.</w:t>
            </w:r>
          </w:p>
          <w:p w14:paraId="1A67514D" w14:textId="62B169C6" w:rsidR="00A063A5" w:rsidRPr="00CC6CE5" w:rsidRDefault="00A063A5" w:rsidP="00FE492E">
            <w:pPr>
              <w:pStyle w:val="SLONormal"/>
              <w:spacing w:before="0" w:after="0" w:line="276" w:lineRule="auto"/>
              <w:rPr>
                <w:rFonts w:asciiTheme="majorBidi" w:hAnsiTheme="majorBidi" w:cstheme="majorBidi"/>
              </w:rPr>
            </w:pPr>
          </w:p>
        </w:tc>
      </w:tr>
      <w:tr w:rsidR="00E04A53" w:rsidRPr="00CC6CE5" w14:paraId="7A4373E7" w14:textId="5ED73505" w:rsidTr="00FE492E">
        <w:tc>
          <w:tcPr>
            <w:tcW w:w="1838" w:type="dxa"/>
            <w:shd w:val="clear" w:color="auto" w:fill="F2F2F2" w:themeFill="background1" w:themeFillShade="F2"/>
          </w:tcPr>
          <w:p w14:paraId="0F02D21E" w14:textId="26516024" w:rsidR="00E04A53" w:rsidRPr="00CC6CE5" w:rsidRDefault="00E04A53" w:rsidP="00CD4399">
            <w:pPr>
              <w:tabs>
                <w:tab w:val="left" w:pos="2333"/>
              </w:tabs>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rPr>
              <w:t>Mõjuvaldkond II</w:t>
            </w:r>
          </w:p>
        </w:tc>
        <w:tc>
          <w:tcPr>
            <w:tcW w:w="7224" w:type="dxa"/>
            <w:gridSpan w:val="2"/>
            <w:shd w:val="clear" w:color="auto" w:fill="F2F2F2" w:themeFill="background1" w:themeFillShade="F2"/>
          </w:tcPr>
          <w:p w14:paraId="61508182" w14:textId="0AD113DB" w:rsidR="008F58F6" w:rsidRDefault="008F58F6" w:rsidP="00CD4399">
            <w:pPr>
              <w:spacing w:line="276" w:lineRule="auto"/>
              <w:ind w:right="-62"/>
              <w:jc w:val="both"/>
              <w:rPr>
                <w:rFonts w:asciiTheme="majorBidi" w:eastAsia="Times New Roman" w:hAnsiTheme="majorBidi" w:cstheme="majorBidi"/>
                <w:sz w:val="24"/>
                <w:szCs w:val="24"/>
              </w:rPr>
            </w:pPr>
            <w:r>
              <w:rPr>
                <w:rFonts w:asciiTheme="majorBidi" w:eastAsia="Times New Roman" w:hAnsiTheme="majorBidi" w:cstheme="majorBidi"/>
                <w:sz w:val="24"/>
                <w:szCs w:val="24"/>
              </w:rPr>
              <w:t>Sotsiaalne mõju – mõju soolisele võrdõiguslikkusele</w:t>
            </w:r>
          </w:p>
          <w:p w14:paraId="55CB7FF7" w14:textId="19AB0EDA" w:rsidR="00E676F5" w:rsidRDefault="00E676F5" w:rsidP="00E676F5">
            <w:pPr>
              <w:spacing w:line="276" w:lineRule="auto"/>
              <w:ind w:right="-62"/>
              <w:jc w:val="both"/>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Sihtrühm: </w:t>
            </w:r>
            <w:r w:rsidRPr="00E676F5">
              <w:rPr>
                <w:rFonts w:asciiTheme="majorBidi" w:eastAsia="Times New Roman" w:hAnsiTheme="majorBidi" w:cstheme="majorBidi"/>
                <w:sz w:val="24"/>
                <w:szCs w:val="24"/>
              </w:rPr>
              <w:t>kõik suurte aktsiaemitentide juhtorganitesse kandideerivad isikud</w:t>
            </w:r>
          </w:p>
          <w:p w14:paraId="0119E8E5" w14:textId="78C2B96D" w:rsidR="00E04A53" w:rsidRPr="00CC6CE5" w:rsidRDefault="00A23360" w:rsidP="00CD4399">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rPr>
              <w:t>Alaesindatud soost isikud</w:t>
            </w:r>
          </w:p>
        </w:tc>
      </w:tr>
      <w:tr w:rsidR="00E04A53" w:rsidRPr="00CC6CE5" w14:paraId="2C12A95D" w14:textId="77777777" w:rsidTr="43E49ABD">
        <w:tc>
          <w:tcPr>
            <w:tcW w:w="9062" w:type="dxa"/>
            <w:gridSpan w:val="3"/>
          </w:tcPr>
          <w:p w14:paraId="26B7CCF2" w14:textId="4734E0BB" w:rsidR="0016772D" w:rsidRPr="00CC6CE5" w:rsidRDefault="0016772D" w:rsidP="00CD4399">
            <w:pPr>
              <w:spacing w:line="276" w:lineRule="auto"/>
              <w:ind w:right="-62"/>
              <w:jc w:val="both"/>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 xml:space="preserve">Eelnõuga </w:t>
            </w:r>
            <w:r w:rsidR="00005580" w:rsidRPr="00CC6CE5">
              <w:rPr>
                <w:rFonts w:asciiTheme="majorBidi" w:eastAsia="Times New Roman" w:hAnsiTheme="majorBidi" w:cstheme="majorBidi"/>
                <w:kern w:val="0"/>
                <w:sz w:val="24"/>
                <w:szCs w:val="24"/>
                <w:lang w:eastAsia="et-EE"/>
                <w14:ligatures w14:val="none"/>
              </w:rPr>
              <w:t xml:space="preserve">luuakse </w:t>
            </w:r>
            <w:r w:rsidRPr="00CC6CE5">
              <w:rPr>
                <w:rFonts w:asciiTheme="majorBidi" w:eastAsia="Times New Roman" w:hAnsiTheme="majorBidi" w:cstheme="majorBidi"/>
                <w:kern w:val="0"/>
                <w:sz w:val="24"/>
                <w:szCs w:val="24"/>
                <w:lang w:eastAsia="et-EE"/>
                <w14:ligatures w14:val="none"/>
              </w:rPr>
              <w:t xml:space="preserve">positiivne erimeede alaesindatud soost isikute </w:t>
            </w:r>
            <w:r w:rsidR="00005580" w:rsidRPr="00CC6CE5">
              <w:rPr>
                <w:rFonts w:asciiTheme="majorBidi" w:eastAsia="Times New Roman" w:hAnsiTheme="majorBidi" w:cstheme="majorBidi"/>
                <w:kern w:val="0"/>
                <w:sz w:val="24"/>
                <w:szCs w:val="24"/>
                <w:lang w:eastAsia="et-EE"/>
                <w14:ligatures w14:val="none"/>
              </w:rPr>
              <w:t>esindatuse suurendamiseks</w:t>
            </w:r>
            <w:r w:rsidRPr="00CC6CE5">
              <w:rPr>
                <w:rFonts w:asciiTheme="majorBidi" w:eastAsia="Times New Roman" w:hAnsiTheme="majorBidi" w:cstheme="majorBidi"/>
                <w:kern w:val="0"/>
                <w:sz w:val="24"/>
                <w:szCs w:val="24"/>
                <w:lang w:eastAsia="et-EE"/>
                <w14:ligatures w14:val="none"/>
              </w:rPr>
              <w:t xml:space="preserve"> suurte aktsiaemitentide juhtorganites</w:t>
            </w:r>
            <w:r w:rsidR="00005580" w:rsidRPr="00CC6CE5">
              <w:rPr>
                <w:rFonts w:asciiTheme="majorBidi" w:eastAsia="Times New Roman" w:hAnsiTheme="majorBidi" w:cstheme="majorBidi"/>
                <w:kern w:val="0"/>
                <w:sz w:val="24"/>
                <w:szCs w:val="24"/>
                <w:lang w:eastAsia="et-EE"/>
                <w14:ligatures w14:val="none"/>
              </w:rPr>
              <w:t>. Eelnõuga nähakse ette meetmed, mis rakenduvad kahes osas. Esiteks</w:t>
            </w:r>
            <w:r w:rsidR="00041EA8">
              <w:rPr>
                <w:rFonts w:asciiTheme="majorBidi" w:eastAsia="Times New Roman" w:hAnsiTheme="majorBidi" w:cstheme="majorBidi"/>
                <w:kern w:val="0"/>
                <w:sz w:val="24"/>
                <w:szCs w:val="24"/>
                <w:lang w:eastAsia="et-EE"/>
                <w14:ligatures w14:val="none"/>
              </w:rPr>
              <w:t>,</w:t>
            </w:r>
            <w:r w:rsidR="00005580" w:rsidRPr="00CC6CE5">
              <w:rPr>
                <w:rFonts w:asciiTheme="majorBidi" w:eastAsia="Times New Roman" w:hAnsiTheme="majorBidi" w:cstheme="majorBidi"/>
                <w:kern w:val="0"/>
                <w:sz w:val="24"/>
                <w:szCs w:val="24"/>
                <w:lang w:eastAsia="et-EE"/>
                <w14:ligatures w14:val="none"/>
              </w:rPr>
              <w:t xml:space="preserve"> seab aktsiaemitent endale soolise tasakaalu eesmärgi ja kui seda ei täida 2026</w:t>
            </w:r>
            <w:r w:rsidR="00041EA8">
              <w:rPr>
                <w:rFonts w:asciiTheme="majorBidi" w:eastAsia="Times New Roman" w:hAnsiTheme="majorBidi" w:cstheme="majorBidi"/>
                <w:kern w:val="0"/>
                <w:sz w:val="24"/>
                <w:szCs w:val="24"/>
                <w:lang w:eastAsia="et-EE"/>
                <w14:ligatures w14:val="none"/>
              </w:rPr>
              <w:t>.</w:t>
            </w:r>
            <w:r w:rsidR="00005580" w:rsidRPr="00CC6CE5">
              <w:rPr>
                <w:rFonts w:asciiTheme="majorBidi" w:eastAsia="Times New Roman" w:hAnsiTheme="majorBidi" w:cstheme="majorBidi"/>
                <w:kern w:val="0"/>
                <w:sz w:val="24"/>
                <w:szCs w:val="24"/>
                <w:lang w:eastAsia="et-EE"/>
                <w14:ligatures w14:val="none"/>
              </w:rPr>
              <w:t xml:space="preserve"> aasta juuni lõpuks; teiseks, kui eesmärki ei täideta peab aktsiaemitent rakendama läbipaistvaid värbamispoliitikaid (VPTS § 135</w:t>
            </w:r>
            <w:r w:rsidR="00005580" w:rsidRPr="00CC6CE5">
              <w:rPr>
                <w:rFonts w:asciiTheme="majorBidi" w:eastAsia="Times New Roman" w:hAnsiTheme="majorBidi" w:cstheme="majorBidi"/>
                <w:kern w:val="0"/>
                <w:sz w:val="24"/>
                <w:szCs w:val="24"/>
                <w:vertAlign w:val="superscript"/>
                <w:lang w:eastAsia="et-EE"/>
                <w14:ligatures w14:val="none"/>
              </w:rPr>
              <w:t>7</w:t>
            </w:r>
            <w:r w:rsidR="00005580" w:rsidRPr="00CC6CE5">
              <w:rPr>
                <w:rFonts w:asciiTheme="majorBidi" w:eastAsia="Times New Roman" w:hAnsiTheme="majorBidi" w:cstheme="majorBidi"/>
                <w:kern w:val="0"/>
                <w:sz w:val="24"/>
                <w:szCs w:val="24"/>
                <w:lang w:eastAsia="et-EE"/>
                <w14:ligatures w14:val="none"/>
              </w:rPr>
              <w:t xml:space="preserve"> l</w:t>
            </w:r>
            <w:r w:rsidR="003A6C9D">
              <w:rPr>
                <w:rFonts w:asciiTheme="majorBidi" w:eastAsia="Times New Roman" w:hAnsiTheme="majorBidi" w:cstheme="majorBidi"/>
                <w:kern w:val="0"/>
                <w:sz w:val="24"/>
                <w:szCs w:val="24"/>
                <w:lang w:eastAsia="et-EE"/>
                <w14:ligatures w14:val="none"/>
              </w:rPr>
              <w:t xml:space="preserve">õige </w:t>
            </w:r>
            <w:r w:rsidR="00005580" w:rsidRPr="00CC6CE5">
              <w:rPr>
                <w:rFonts w:asciiTheme="majorBidi" w:eastAsia="Times New Roman" w:hAnsiTheme="majorBidi" w:cstheme="majorBidi"/>
                <w:kern w:val="0"/>
                <w:sz w:val="24"/>
                <w:szCs w:val="24"/>
                <w:lang w:eastAsia="et-EE"/>
                <w14:ligatures w14:val="none"/>
              </w:rPr>
              <w:t>1), võrdsete kandidaatide valikus eelistama alaesindatud soost kandidaati (VPTS § 135</w:t>
            </w:r>
            <w:r w:rsidR="00005580" w:rsidRPr="00CC6CE5">
              <w:rPr>
                <w:rFonts w:asciiTheme="majorBidi" w:eastAsia="Times New Roman" w:hAnsiTheme="majorBidi" w:cstheme="majorBidi"/>
                <w:kern w:val="0"/>
                <w:sz w:val="24"/>
                <w:szCs w:val="24"/>
                <w:vertAlign w:val="superscript"/>
                <w:lang w:eastAsia="et-EE"/>
                <w14:ligatures w14:val="none"/>
              </w:rPr>
              <w:t>7</w:t>
            </w:r>
            <w:r w:rsidR="00005580" w:rsidRPr="00CC6CE5">
              <w:rPr>
                <w:rFonts w:asciiTheme="majorBidi" w:eastAsia="Times New Roman" w:hAnsiTheme="majorBidi" w:cstheme="majorBidi"/>
                <w:kern w:val="0"/>
                <w:sz w:val="24"/>
                <w:szCs w:val="24"/>
                <w:lang w:eastAsia="et-EE"/>
                <w14:ligatures w14:val="none"/>
              </w:rPr>
              <w:t xml:space="preserve"> l</w:t>
            </w:r>
            <w:r w:rsidR="003A6C9D">
              <w:rPr>
                <w:rFonts w:asciiTheme="majorBidi" w:eastAsia="Times New Roman" w:hAnsiTheme="majorBidi" w:cstheme="majorBidi"/>
                <w:kern w:val="0"/>
                <w:sz w:val="24"/>
                <w:szCs w:val="24"/>
                <w:lang w:eastAsia="et-EE"/>
                <w14:ligatures w14:val="none"/>
              </w:rPr>
              <w:t>õige</w:t>
            </w:r>
            <w:r w:rsidR="00005580" w:rsidRPr="00CC6CE5">
              <w:rPr>
                <w:rFonts w:asciiTheme="majorBidi" w:eastAsia="Times New Roman" w:hAnsiTheme="majorBidi" w:cstheme="majorBidi"/>
                <w:kern w:val="0"/>
                <w:sz w:val="24"/>
                <w:szCs w:val="24"/>
                <w:lang w:eastAsia="et-EE"/>
                <w14:ligatures w14:val="none"/>
              </w:rPr>
              <w:t xml:space="preserve"> 2) ning alaesindatud soost isiku nõudel andma valiku tegemise kohta täpsemat teavet (VPTS § 135</w:t>
            </w:r>
            <w:r w:rsidR="00005580" w:rsidRPr="00CC6CE5">
              <w:rPr>
                <w:rFonts w:asciiTheme="majorBidi" w:eastAsia="Times New Roman" w:hAnsiTheme="majorBidi" w:cstheme="majorBidi"/>
                <w:kern w:val="0"/>
                <w:sz w:val="24"/>
                <w:szCs w:val="24"/>
                <w:vertAlign w:val="superscript"/>
                <w:lang w:eastAsia="et-EE"/>
                <w14:ligatures w14:val="none"/>
              </w:rPr>
              <w:t>7</w:t>
            </w:r>
            <w:r w:rsidR="00005580" w:rsidRPr="00CC6CE5">
              <w:rPr>
                <w:rFonts w:asciiTheme="majorBidi" w:eastAsia="Times New Roman" w:hAnsiTheme="majorBidi" w:cstheme="majorBidi"/>
                <w:kern w:val="0"/>
                <w:sz w:val="24"/>
                <w:szCs w:val="24"/>
                <w:lang w:eastAsia="et-EE"/>
                <w14:ligatures w14:val="none"/>
              </w:rPr>
              <w:t xml:space="preserve"> l</w:t>
            </w:r>
            <w:r w:rsidR="003A6C9D">
              <w:rPr>
                <w:rFonts w:asciiTheme="majorBidi" w:eastAsia="Times New Roman" w:hAnsiTheme="majorBidi" w:cstheme="majorBidi"/>
                <w:kern w:val="0"/>
                <w:sz w:val="24"/>
                <w:szCs w:val="24"/>
                <w:lang w:eastAsia="et-EE"/>
                <w14:ligatures w14:val="none"/>
              </w:rPr>
              <w:t>õige</w:t>
            </w:r>
            <w:r w:rsidR="00005580" w:rsidRPr="00CC6CE5">
              <w:rPr>
                <w:rFonts w:asciiTheme="majorBidi" w:eastAsia="Times New Roman" w:hAnsiTheme="majorBidi" w:cstheme="majorBidi"/>
                <w:kern w:val="0"/>
                <w:sz w:val="24"/>
                <w:szCs w:val="24"/>
                <w:lang w:eastAsia="et-EE"/>
                <w14:ligatures w14:val="none"/>
              </w:rPr>
              <w:t xml:space="preserve"> 5). Seega positiivsed erimeetmed on nähtud ette ainult olukorraks, kus aktisaemitent ei täida endale seatud soolise tasakaalu eesmärki.</w:t>
            </w:r>
          </w:p>
          <w:p w14:paraId="7F900B57" w14:textId="77777777" w:rsidR="00005580" w:rsidRPr="00CC6CE5" w:rsidRDefault="00005580" w:rsidP="00CD4399">
            <w:pPr>
              <w:spacing w:line="276" w:lineRule="auto"/>
              <w:ind w:right="-62"/>
              <w:jc w:val="both"/>
              <w:rPr>
                <w:rFonts w:asciiTheme="majorBidi" w:eastAsia="Times New Roman" w:hAnsiTheme="majorBidi" w:cstheme="majorBidi"/>
                <w:sz w:val="24"/>
                <w:szCs w:val="24"/>
              </w:rPr>
            </w:pPr>
          </w:p>
          <w:p w14:paraId="06821B20" w14:textId="01A06F9B" w:rsidR="00005580" w:rsidRPr="00CC6CE5" w:rsidRDefault="00005580" w:rsidP="004F2803">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u w:val="single"/>
              </w:rPr>
              <w:t>Mõju ulatus</w:t>
            </w:r>
            <w:r w:rsidRPr="00CC6CE5">
              <w:rPr>
                <w:rFonts w:asciiTheme="majorBidi" w:eastAsia="Times New Roman" w:hAnsiTheme="majorBidi" w:cstheme="majorBidi"/>
                <w:sz w:val="24"/>
                <w:szCs w:val="24"/>
              </w:rPr>
              <w:t>: väike. Muudatused mõjutavad</w:t>
            </w:r>
            <w:r w:rsidR="004F2803">
              <w:rPr>
                <w:rFonts w:asciiTheme="majorBidi" w:eastAsia="Times New Roman" w:hAnsiTheme="majorBidi" w:cstheme="majorBidi"/>
                <w:sz w:val="24"/>
                <w:szCs w:val="24"/>
              </w:rPr>
              <w:t xml:space="preserve"> isikuid, kes </w:t>
            </w:r>
            <w:r w:rsidRPr="00CC6CE5">
              <w:rPr>
                <w:rFonts w:asciiTheme="majorBidi" w:eastAsia="Times New Roman" w:hAnsiTheme="majorBidi" w:cstheme="majorBidi"/>
                <w:sz w:val="24"/>
                <w:szCs w:val="24"/>
              </w:rPr>
              <w:t xml:space="preserve">potentsiaalselt kandideerivad Eestis registreeritud suurte aktsiaemitentide juhtorganitesse. Kuna taolisi aktsiaemitente on vähe (hetkel 12) ning nõukogu ja juhatuse liikmed vahetuvad võrdlemisi harva (vastavalt umbes 5 ja 3 aasta järel), siis </w:t>
            </w:r>
            <w:r w:rsidR="004F2803">
              <w:rPr>
                <w:rFonts w:asciiTheme="majorBidi" w:eastAsia="Times New Roman" w:hAnsiTheme="majorBidi" w:cstheme="majorBidi"/>
                <w:sz w:val="24"/>
                <w:szCs w:val="24"/>
              </w:rPr>
              <w:t xml:space="preserve">nii mitte-alaesindatud kui ka </w:t>
            </w:r>
            <w:r w:rsidRPr="00CC6CE5">
              <w:rPr>
                <w:rFonts w:asciiTheme="majorBidi" w:eastAsia="Times New Roman" w:hAnsiTheme="majorBidi" w:cstheme="majorBidi"/>
                <w:sz w:val="24"/>
                <w:szCs w:val="24"/>
              </w:rPr>
              <w:t xml:space="preserve">alaesindatud soost isikute hulgast mõjutab eelnõuga kehtestatav positiivne erimeede väikest hulka. Samas kuna erimeede julgustab aktisaemitente juhtorganites liikuma soolise tasakaalu poole, siis kuigi mõju </w:t>
            </w:r>
            <w:r w:rsidR="004F2803">
              <w:rPr>
                <w:rFonts w:asciiTheme="majorBidi" w:eastAsia="Times New Roman" w:hAnsiTheme="majorBidi" w:cstheme="majorBidi"/>
                <w:sz w:val="24"/>
                <w:szCs w:val="24"/>
              </w:rPr>
              <w:t xml:space="preserve">alaesindatud soost isikutele </w:t>
            </w:r>
            <w:r w:rsidRPr="00CC6CE5">
              <w:rPr>
                <w:rFonts w:asciiTheme="majorBidi" w:eastAsia="Times New Roman" w:hAnsiTheme="majorBidi" w:cstheme="majorBidi"/>
                <w:sz w:val="24"/>
                <w:szCs w:val="24"/>
              </w:rPr>
              <w:t>on väike, on see siiski positiivne.</w:t>
            </w:r>
          </w:p>
          <w:p w14:paraId="7E458F9D" w14:textId="77777777" w:rsidR="00005580" w:rsidRPr="00CC6CE5" w:rsidRDefault="00005580" w:rsidP="00CD4399">
            <w:pPr>
              <w:spacing w:line="276" w:lineRule="auto"/>
              <w:ind w:right="-62"/>
              <w:jc w:val="both"/>
              <w:rPr>
                <w:rFonts w:asciiTheme="majorBidi" w:eastAsia="Times New Roman" w:hAnsiTheme="majorBidi" w:cstheme="majorBidi"/>
                <w:sz w:val="24"/>
                <w:szCs w:val="24"/>
              </w:rPr>
            </w:pPr>
          </w:p>
          <w:p w14:paraId="1372C976" w14:textId="5A8FEC4C" w:rsidR="00005580" w:rsidRPr="00CC6CE5" w:rsidRDefault="00005580" w:rsidP="00CD4399">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u w:val="single"/>
              </w:rPr>
              <w:t>Mõju avaldamise sagedus</w:t>
            </w:r>
            <w:r w:rsidRPr="00CC6CE5">
              <w:rPr>
                <w:rFonts w:asciiTheme="majorBidi" w:eastAsia="Times New Roman" w:hAnsiTheme="majorBidi" w:cstheme="majorBidi"/>
                <w:sz w:val="24"/>
                <w:szCs w:val="24"/>
              </w:rPr>
              <w:t xml:space="preserve">: väike. Eelpool juba välja toodud, et eelnõu kohaldub Eestis 12-le aktsiaemitendile. </w:t>
            </w:r>
            <w:r w:rsidR="00764089" w:rsidRPr="00CC6CE5">
              <w:rPr>
                <w:rFonts w:asciiTheme="majorBidi" w:eastAsia="Times New Roman" w:hAnsiTheme="majorBidi" w:cstheme="majorBidi"/>
                <w:sz w:val="24"/>
                <w:szCs w:val="24"/>
              </w:rPr>
              <w:t xml:space="preserve">Eelkõige võib mõju avaldada just juhtorgani liikme värbamise protsessis. </w:t>
            </w:r>
            <w:r w:rsidRPr="00CC6CE5">
              <w:rPr>
                <w:rFonts w:asciiTheme="majorBidi" w:eastAsia="Times New Roman" w:hAnsiTheme="majorBidi" w:cstheme="majorBidi"/>
                <w:sz w:val="24"/>
                <w:szCs w:val="24"/>
              </w:rPr>
              <w:t xml:space="preserve">Kuna juhtorganite liikmed vahetuvad võrdlemisi harva ja eelnõu ei sunni ka eesmärgi saavutamiseks aktsiaemitente enda juhtorganite liikmeid nö välja vahetama, siis </w:t>
            </w:r>
            <w:r w:rsidR="00764089" w:rsidRPr="00CC6CE5">
              <w:rPr>
                <w:rFonts w:asciiTheme="majorBidi" w:eastAsia="Times New Roman" w:hAnsiTheme="majorBidi" w:cstheme="majorBidi"/>
                <w:sz w:val="24"/>
                <w:szCs w:val="24"/>
              </w:rPr>
              <w:t>mõju on ebaregulaarne ja harv.</w:t>
            </w:r>
          </w:p>
          <w:p w14:paraId="7C7B7F58" w14:textId="77777777" w:rsidR="00764089" w:rsidRPr="00CC6CE5" w:rsidRDefault="00764089" w:rsidP="00CD4399">
            <w:pPr>
              <w:spacing w:line="276" w:lineRule="auto"/>
              <w:ind w:right="-62"/>
              <w:jc w:val="both"/>
              <w:rPr>
                <w:rFonts w:asciiTheme="majorBidi" w:eastAsia="Times New Roman" w:hAnsiTheme="majorBidi" w:cstheme="majorBidi"/>
                <w:sz w:val="24"/>
                <w:szCs w:val="24"/>
              </w:rPr>
            </w:pPr>
          </w:p>
          <w:p w14:paraId="7E0C77C9" w14:textId="7862935E" w:rsidR="00764089" w:rsidRPr="00CC6CE5" w:rsidRDefault="00764089" w:rsidP="00FA0C0E">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u w:val="single"/>
              </w:rPr>
              <w:t>Sihtrühma suurus</w:t>
            </w:r>
            <w:r w:rsidRPr="00CC6CE5">
              <w:rPr>
                <w:rFonts w:asciiTheme="majorBidi" w:eastAsia="Times New Roman" w:hAnsiTheme="majorBidi" w:cstheme="majorBidi"/>
                <w:sz w:val="24"/>
                <w:szCs w:val="24"/>
              </w:rPr>
              <w:t xml:space="preserve">: väike. </w:t>
            </w:r>
            <w:r w:rsidR="003225D7">
              <w:rPr>
                <w:rFonts w:asciiTheme="majorBidi" w:eastAsia="Times New Roman" w:hAnsiTheme="majorBidi" w:cstheme="majorBidi"/>
                <w:sz w:val="24"/>
                <w:szCs w:val="24"/>
              </w:rPr>
              <w:t xml:space="preserve">Eestis registreeritud suuri aktsiaemitente on 12, neis on kokku 104 juhtorgani liiget. Võrdluseks, Eestis on üle paari tuhande </w:t>
            </w:r>
            <w:r w:rsidR="00FA0C0E">
              <w:rPr>
                <w:rFonts w:asciiTheme="majorBidi" w:eastAsia="Times New Roman" w:hAnsiTheme="majorBidi" w:cstheme="majorBidi"/>
                <w:sz w:val="24"/>
                <w:szCs w:val="24"/>
              </w:rPr>
              <w:t xml:space="preserve">registreeritud </w:t>
            </w:r>
            <w:r w:rsidR="003225D7">
              <w:rPr>
                <w:rFonts w:asciiTheme="majorBidi" w:eastAsia="Times New Roman" w:hAnsiTheme="majorBidi" w:cstheme="majorBidi"/>
                <w:sz w:val="24"/>
                <w:szCs w:val="24"/>
              </w:rPr>
              <w:t>aktsiaseltsi</w:t>
            </w:r>
            <w:r w:rsidR="00FA0C0E">
              <w:rPr>
                <w:rFonts w:asciiTheme="majorBidi" w:eastAsia="Times New Roman" w:hAnsiTheme="majorBidi" w:cstheme="majorBidi"/>
                <w:sz w:val="24"/>
                <w:szCs w:val="24"/>
              </w:rPr>
              <w:t xml:space="preserve">. Seega moodustab võimalike aktsiaemitentide juhtorganite kandidaatide arv kõigist juhtorganite kandidaatide arvust </w:t>
            </w:r>
            <w:r w:rsidR="00272706">
              <w:rPr>
                <w:rFonts w:asciiTheme="majorBidi" w:eastAsia="Times New Roman" w:hAnsiTheme="majorBidi" w:cstheme="majorBidi"/>
                <w:sz w:val="24"/>
                <w:szCs w:val="24"/>
              </w:rPr>
              <w:t xml:space="preserve">väikese </w:t>
            </w:r>
            <w:r w:rsidR="00FA0C0E">
              <w:rPr>
                <w:rFonts w:asciiTheme="majorBidi" w:eastAsia="Times New Roman" w:hAnsiTheme="majorBidi" w:cstheme="majorBidi"/>
                <w:sz w:val="24"/>
                <w:szCs w:val="24"/>
              </w:rPr>
              <w:t>osa.</w:t>
            </w:r>
          </w:p>
          <w:p w14:paraId="4CD83305" w14:textId="77777777" w:rsidR="00965205" w:rsidRPr="00CC6CE5" w:rsidRDefault="00965205" w:rsidP="00CD4399">
            <w:pPr>
              <w:spacing w:line="276" w:lineRule="auto"/>
              <w:ind w:right="-62"/>
              <w:jc w:val="both"/>
              <w:rPr>
                <w:rFonts w:asciiTheme="majorBidi" w:eastAsia="Times New Roman" w:hAnsiTheme="majorBidi" w:cstheme="majorBidi"/>
                <w:sz w:val="24"/>
                <w:szCs w:val="24"/>
              </w:rPr>
            </w:pPr>
          </w:p>
          <w:p w14:paraId="7680E430" w14:textId="7238B668" w:rsidR="00965205" w:rsidRPr="00FE492E" w:rsidRDefault="00965205" w:rsidP="00CD4399">
            <w:pPr>
              <w:spacing w:line="276" w:lineRule="auto"/>
              <w:ind w:right="-62"/>
              <w:jc w:val="both"/>
              <w:rPr>
                <w:rFonts w:asciiTheme="majorBidi" w:hAnsiTheme="majorBidi" w:cstheme="majorBidi"/>
                <w:sz w:val="24"/>
                <w:szCs w:val="24"/>
              </w:rPr>
            </w:pPr>
            <w:r w:rsidRPr="00FE492E">
              <w:rPr>
                <w:rFonts w:asciiTheme="majorBidi" w:hAnsiTheme="majorBidi" w:cstheme="majorBidi"/>
                <w:sz w:val="24"/>
                <w:szCs w:val="24"/>
                <w:u w:val="single"/>
              </w:rPr>
              <w:t>Ebasoovitavate mõjude kaasnemise risk:</w:t>
            </w:r>
            <w:r w:rsidRPr="00FE492E">
              <w:rPr>
                <w:rFonts w:asciiTheme="majorBidi" w:hAnsiTheme="majorBidi" w:cstheme="majorBidi"/>
                <w:sz w:val="24"/>
                <w:szCs w:val="24"/>
              </w:rPr>
              <w:t xml:space="preserve"> </w:t>
            </w:r>
            <w:r w:rsidR="00272706" w:rsidRPr="00FE492E">
              <w:rPr>
                <w:rFonts w:asciiTheme="majorBidi" w:hAnsiTheme="majorBidi" w:cstheme="majorBidi"/>
                <w:sz w:val="24"/>
                <w:szCs w:val="24"/>
              </w:rPr>
              <w:t>väike</w:t>
            </w:r>
            <w:r w:rsidR="00DC6387" w:rsidRPr="00FE492E">
              <w:rPr>
                <w:rFonts w:asciiTheme="majorBidi" w:hAnsiTheme="majorBidi" w:cstheme="majorBidi"/>
                <w:sz w:val="24"/>
                <w:szCs w:val="24"/>
              </w:rPr>
              <w:t xml:space="preserve">, negatiivse iseloomuga mõjud on vähesed ja </w:t>
            </w:r>
            <w:r w:rsidR="00DC6387">
              <w:rPr>
                <w:rFonts w:asciiTheme="majorBidi" w:hAnsiTheme="majorBidi" w:cstheme="majorBidi"/>
                <w:sz w:val="24"/>
                <w:szCs w:val="24"/>
              </w:rPr>
              <w:t>nendega kokkupuude on harv, eelkõige võib negatiivne mõju tekkida neile, kes positiivse erimeetme rakendamise tulemusena osutused ebaedukaks juhtorgani liikme kandidaadiks.</w:t>
            </w:r>
          </w:p>
          <w:p w14:paraId="6FF884FC" w14:textId="4975377E" w:rsidR="0016772D" w:rsidRPr="00CC6CE5" w:rsidRDefault="0016772D" w:rsidP="00CD4399">
            <w:pPr>
              <w:spacing w:line="276" w:lineRule="auto"/>
              <w:ind w:right="-62"/>
              <w:jc w:val="both"/>
              <w:rPr>
                <w:rFonts w:asciiTheme="majorBidi" w:eastAsia="Times New Roman" w:hAnsiTheme="majorBidi" w:cstheme="majorBidi"/>
                <w:sz w:val="24"/>
                <w:szCs w:val="24"/>
              </w:rPr>
            </w:pPr>
          </w:p>
        </w:tc>
      </w:tr>
      <w:tr w:rsidR="00A23360" w:rsidRPr="00CC6CE5" w14:paraId="422894CF" w14:textId="6AEC94F5" w:rsidTr="43E49ABD">
        <w:tc>
          <w:tcPr>
            <w:tcW w:w="4147" w:type="dxa"/>
            <w:gridSpan w:val="2"/>
            <w:shd w:val="clear" w:color="auto" w:fill="F2F2F2" w:themeFill="background1" w:themeFillShade="F2"/>
          </w:tcPr>
          <w:p w14:paraId="27BE1496" w14:textId="04BA999D" w:rsidR="00A23360" w:rsidRPr="00CC6CE5" w:rsidRDefault="00241B61" w:rsidP="00CD4399">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rPr>
              <w:t>Mõjuvaldkond III</w:t>
            </w:r>
          </w:p>
        </w:tc>
        <w:tc>
          <w:tcPr>
            <w:tcW w:w="4915" w:type="dxa"/>
            <w:shd w:val="clear" w:color="auto" w:fill="F2F2F2" w:themeFill="background1" w:themeFillShade="F2"/>
          </w:tcPr>
          <w:p w14:paraId="111B5C90" w14:textId="364838E5" w:rsidR="00A23360" w:rsidRPr="00CC6CE5" w:rsidRDefault="00241B61" w:rsidP="00CD4399">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rPr>
              <w:t>Mõju riigiasutuste korraldusele</w:t>
            </w:r>
          </w:p>
        </w:tc>
      </w:tr>
      <w:tr w:rsidR="00A23360" w:rsidRPr="00CC6CE5" w14:paraId="4706E3BB" w14:textId="77777777" w:rsidTr="43E49ABD">
        <w:tc>
          <w:tcPr>
            <w:tcW w:w="9062" w:type="dxa"/>
            <w:gridSpan w:val="3"/>
          </w:tcPr>
          <w:p w14:paraId="15DB2C32" w14:textId="77777777" w:rsidR="00EC5D3B" w:rsidRDefault="003A4A50" w:rsidP="0066531F">
            <w:pPr>
              <w:spacing w:line="276" w:lineRule="auto"/>
              <w:ind w:right="-62"/>
              <w:jc w:val="both"/>
              <w:rPr>
                <w:rFonts w:asciiTheme="majorBidi" w:eastAsia="Times New Roman" w:hAnsiTheme="majorBidi" w:cstheme="majorBidi"/>
                <w:sz w:val="24"/>
                <w:szCs w:val="24"/>
              </w:rPr>
            </w:pPr>
            <w:r w:rsidRPr="00CC6CE5">
              <w:rPr>
                <w:rFonts w:asciiTheme="majorBidi" w:eastAsia="Times New Roman" w:hAnsiTheme="majorBidi" w:cstheme="majorBidi"/>
                <w:sz w:val="24"/>
                <w:szCs w:val="24"/>
                <w:u w:val="single"/>
              </w:rPr>
              <w:t>Sihtrühm</w:t>
            </w:r>
            <w:r w:rsidR="00EC5D3B">
              <w:rPr>
                <w:rFonts w:asciiTheme="majorBidi" w:eastAsia="Times New Roman" w:hAnsiTheme="majorBidi" w:cstheme="majorBidi"/>
                <w:sz w:val="24"/>
                <w:szCs w:val="24"/>
                <w:u w:val="single"/>
              </w:rPr>
              <w:t>ad</w:t>
            </w:r>
            <w:r w:rsidRPr="00CC6CE5">
              <w:rPr>
                <w:rFonts w:asciiTheme="majorBidi" w:eastAsia="Times New Roman" w:hAnsiTheme="majorBidi" w:cstheme="majorBidi"/>
                <w:sz w:val="24"/>
                <w:szCs w:val="24"/>
              </w:rPr>
              <w:t xml:space="preserve">: </w:t>
            </w:r>
          </w:p>
          <w:p w14:paraId="34441062" w14:textId="77777777" w:rsidR="00EC5D3B" w:rsidRDefault="003A4A50" w:rsidP="00EC5D3B">
            <w:pPr>
              <w:pStyle w:val="Loendilik"/>
              <w:numPr>
                <w:ilvl w:val="0"/>
                <w:numId w:val="6"/>
              </w:numPr>
              <w:spacing w:line="276" w:lineRule="auto"/>
              <w:ind w:right="-62"/>
              <w:jc w:val="both"/>
              <w:rPr>
                <w:rFonts w:asciiTheme="majorBidi" w:eastAsia="Times New Roman" w:hAnsiTheme="majorBidi" w:cstheme="majorBidi"/>
                <w:sz w:val="24"/>
                <w:szCs w:val="24"/>
              </w:rPr>
            </w:pPr>
            <w:r w:rsidRPr="00FE492E">
              <w:rPr>
                <w:rFonts w:asciiTheme="majorBidi" w:eastAsia="Times New Roman" w:hAnsiTheme="majorBidi" w:cstheme="majorBidi"/>
                <w:sz w:val="24"/>
                <w:szCs w:val="24"/>
              </w:rPr>
              <w:t xml:space="preserve">Finantsinspektsioon, milles töötab 2023. a lõpu seisuga 134 töötajat; </w:t>
            </w:r>
          </w:p>
          <w:p w14:paraId="4C06E8E5" w14:textId="77823016" w:rsidR="00EC5D3B" w:rsidRDefault="007346F9" w:rsidP="00EC5D3B">
            <w:pPr>
              <w:pStyle w:val="Loendilik"/>
              <w:numPr>
                <w:ilvl w:val="0"/>
                <w:numId w:val="6"/>
              </w:numPr>
              <w:spacing w:line="276" w:lineRule="auto"/>
              <w:ind w:right="-62"/>
              <w:jc w:val="both"/>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3A4A50" w:rsidRPr="00FE492E">
              <w:rPr>
                <w:rFonts w:asciiTheme="majorBidi" w:eastAsia="Times New Roman" w:hAnsiTheme="majorBidi" w:cstheme="majorBidi"/>
                <w:sz w:val="24"/>
                <w:szCs w:val="24"/>
              </w:rPr>
              <w:t>oolise võrdõiguslikkuse ja võrdse kohtlemise volinik, kelle kantseleis töötab 2024. aasta mai seisuga kokku 7 inimest</w:t>
            </w:r>
            <w:r w:rsidR="00EC5D3B">
              <w:rPr>
                <w:rFonts w:asciiTheme="majorBidi" w:eastAsia="Times New Roman" w:hAnsiTheme="majorBidi" w:cstheme="majorBidi"/>
                <w:sz w:val="24"/>
                <w:szCs w:val="24"/>
              </w:rPr>
              <w:t>;</w:t>
            </w:r>
            <w:r w:rsidR="0066531F" w:rsidRPr="00FE492E">
              <w:rPr>
                <w:rFonts w:asciiTheme="majorBidi" w:eastAsia="Times New Roman" w:hAnsiTheme="majorBidi" w:cstheme="majorBidi"/>
                <w:sz w:val="24"/>
                <w:szCs w:val="24"/>
              </w:rPr>
              <w:t xml:space="preserve"> </w:t>
            </w:r>
          </w:p>
          <w:p w14:paraId="40FB7771" w14:textId="78A3D3DD" w:rsidR="00A23360" w:rsidRPr="00FE492E" w:rsidRDefault="00EC5D3B" w:rsidP="00FE492E">
            <w:pPr>
              <w:pStyle w:val="Loendilik"/>
              <w:numPr>
                <w:ilvl w:val="0"/>
                <w:numId w:val="6"/>
              </w:numPr>
              <w:spacing w:line="276" w:lineRule="auto"/>
              <w:ind w:right="-62"/>
              <w:jc w:val="both"/>
              <w:rPr>
                <w:rFonts w:asciiTheme="majorBidi" w:eastAsia="Times New Roman" w:hAnsiTheme="majorBidi" w:cstheme="majorBidi"/>
                <w:sz w:val="24"/>
                <w:szCs w:val="24"/>
              </w:rPr>
            </w:pPr>
            <w:r>
              <w:rPr>
                <w:rFonts w:asciiTheme="majorBidi" w:eastAsia="Times New Roman" w:hAnsiTheme="majorBidi" w:cstheme="majorBidi"/>
                <w:sz w:val="24"/>
                <w:szCs w:val="24"/>
              </w:rPr>
              <w:t>k</w:t>
            </w:r>
            <w:r w:rsidR="0066531F" w:rsidRPr="00FE492E">
              <w:rPr>
                <w:rFonts w:asciiTheme="majorBidi" w:eastAsia="Times New Roman" w:hAnsiTheme="majorBidi" w:cstheme="majorBidi"/>
                <w:sz w:val="24"/>
                <w:szCs w:val="24"/>
              </w:rPr>
              <w:t xml:space="preserve">ohtud kus </w:t>
            </w:r>
            <w:r w:rsidR="007A6DED">
              <w:rPr>
                <w:rFonts w:asciiTheme="majorBidi" w:eastAsia="Times New Roman" w:hAnsiTheme="majorBidi" w:cstheme="majorBidi"/>
                <w:sz w:val="24"/>
                <w:szCs w:val="24"/>
              </w:rPr>
              <w:t>töötab</w:t>
            </w:r>
            <w:r w:rsidR="0066531F" w:rsidRPr="00FE492E">
              <w:rPr>
                <w:rFonts w:asciiTheme="majorBidi" w:eastAsia="Times New Roman" w:hAnsiTheme="majorBidi" w:cstheme="majorBidi"/>
                <w:sz w:val="24"/>
                <w:szCs w:val="24"/>
              </w:rPr>
              <w:t xml:space="preserve"> umbes 200 tsiviilvaidlusi lahendavat kohtunikku.</w:t>
            </w:r>
          </w:p>
          <w:p w14:paraId="526709F5" w14:textId="77777777" w:rsidR="003A4A50" w:rsidRPr="00CC6CE5" w:rsidRDefault="003A4A50" w:rsidP="00CD4399">
            <w:pPr>
              <w:spacing w:line="276" w:lineRule="auto"/>
              <w:ind w:right="-62"/>
              <w:jc w:val="both"/>
              <w:rPr>
                <w:rFonts w:asciiTheme="majorBidi" w:eastAsia="Times New Roman" w:hAnsiTheme="majorBidi" w:cstheme="majorBidi"/>
                <w:sz w:val="24"/>
                <w:szCs w:val="24"/>
              </w:rPr>
            </w:pPr>
          </w:p>
          <w:p w14:paraId="62E5CC11" w14:textId="77777777" w:rsidR="001E2109" w:rsidRPr="00CC6CE5" w:rsidRDefault="001E2109" w:rsidP="007505D0">
            <w:pPr>
              <w:spacing w:line="276" w:lineRule="auto"/>
              <w:jc w:val="both"/>
              <w:rPr>
                <w:rFonts w:asciiTheme="majorBidi" w:hAnsiTheme="majorBidi" w:cstheme="majorBidi"/>
                <w:sz w:val="24"/>
                <w:szCs w:val="24"/>
              </w:rPr>
            </w:pPr>
            <w:r w:rsidRPr="00CC6CE5">
              <w:rPr>
                <w:rFonts w:asciiTheme="majorBidi" w:eastAsia="Times New Roman" w:hAnsiTheme="majorBidi" w:cstheme="majorBidi"/>
                <w:sz w:val="24"/>
                <w:szCs w:val="24"/>
                <w:u w:val="single"/>
              </w:rPr>
              <w:t>Mõju ulatus</w:t>
            </w:r>
            <w:r w:rsidRPr="00CC6CE5">
              <w:rPr>
                <w:rFonts w:asciiTheme="majorBidi" w:eastAsia="Times New Roman" w:hAnsiTheme="majorBidi" w:cstheme="majorBidi"/>
                <w:sz w:val="24"/>
                <w:szCs w:val="24"/>
              </w:rPr>
              <w:t xml:space="preserve">: Eelnõus sätestatud nõuded mõjutavad Finantsinspektsiooni tegevust vähe. </w:t>
            </w:r>
            <w:r w:rsidRPr="00CC6CE5">
              <w:rPr>
                <w:rFonts w:asciiTheme="majorBidi" w:hAnsiTheme="majorBidi" w:cstheme="majorBidi"/>
                <w:sz w:val="24"/>
                <w:szCs w:val="24"/>
              </w:rPr>
              <w:t>Seaduse jõustumisega võib vähesel määral tõusta töökoormus ja kulud. Eelkõige võib Finantsinspektsiooni koormust mõjutada eelnõus sätestatud suurem teabevahetus, sh teabe avaldamine Finantsinspektsiooni veebilehel. Samas ei ole võimalik hinnata Finantsinspektsiooni täpset töökoormuse kasvu töötundides ega ka rahalisi suurusi kuludele, mis on tingitud eelnõu sätetest. Kuna Finantsinspektsiooni rahastatakse finantsjärelevalve subjektide poolt, siis ei kaasne seaduse jõustumisega täiendavat kulu riigieelarvele.</w:t>
            </w:r>
          </w:p>
          <w:p w14:paraId="5A959B43" w14:textId="2FDD284A" w:rsidR="001E2109" w:rsidRDefault="001E2109" w:rsidP="007505D0">
            <w:pPr>
              <w:spacing w:line="276" w:lineRule="auto"/>
              <w:jc w:val="both"/>
              <w:rPr>
                <w:rFonts w:asciiTheme="majorBidi" w:hAnsiTheme="majorBidi" w:cstheme="majorBidi"/>
                <w:sz w:val="24"/>
                <w:szCs w:val="24"/>
              </w:rPr>
            </w:pPr>
            <w:r w:rsidRPr="00CC6CE5">
              <w:rPr>
                <w:rFonts w:asciiTheme="majorBidi" w:hAnsiTheme="majorBidi" w:cstheme="majorBidi"/>
                <w:bCs/>
                <w:sz w:val="24"/>
                <w:szCs w:val="24"/>
              </w:rPr>
              <w:t xml:space="preserve">Mõju ulatus soolise võrdõiguslikkuse ja võrdse kohtlemise voliniku kantseleile on väike. Eelnõu kohaselt laiendatakse voliniku pädevust, kes tulevikus </w:t>
            </w:r>
            <w:bookmarkStart w:id="14" w:name="_Hlk165845908"/>
            <w:r w:rsidRPr="00CC6CE5">
              <w:rPr>
                <w:rFonts w:asciiTheme="majorBidi" w:hAnsiTheme="majorBidi" w:cstheme="majorBidi"/>
                <w:sz w:val="24"/>
                <w:szCs w:val="24"/>
              </w:rPr>
              <w:t>edendab, analüüsib, seirab ja toetab soolist tasakaalu aktsiaemitentide nõukogudes ja juhatustes</w:t>
            </w:r>
            <w:bookmarkEnd w:id="14"/>
            <w:r w:rsidRPr="00CC6CE5">
              <w:rPr>
                <w:rFonts w:asciiTheme="majorBidi" w:hAnsiTheme="majorBidi" w:cstheme="majorBidi"/>
                <w:sz w:val="24"/>
                <w:szCs w:val="24"/>
              </w:rPr>
              <w:t xml:space="preserve">. Samas ei ole ette nähtud regulaarseid kohustuslikke tegevusi (nt raporteerimine). Pigem on tegemist suunava loeteluga. </w:t>
            </w:r>
            <w:r w:rsidR="00D25FEC">
              <w:rPr>
                <w:rFonts w:asciiTheme="majorBidi" w:hAnsiTheme="majorBidi" w:cstheme="majorBidi"/>
                <w:sz w:val="24"/>
                <w:szCs w:val="24"/>
              </w:rPr>
              <w:t>Ka siin</w:t>
            </w:r>
            <w:r w:rsidRPr="00CC6CE5">
              <w:rPr>
                <w:rFonts w:asciiTheme="majorBidi" w:hAnsiTheme="majorBidi" w:cstheme="majorBidi"/>
                <w:sz w:val="24"/>
                <w:szCs w:val="24"/>
              </w:rPr>
              <w:t xml:space="preserve"> ei ole võimalik hinnata </w:t>
            </w:r>
            <w:r w:rsidR="00D832B9" w:rsidRPr="00CC6CE5">
              <w:rPr>
                <w:rFonts w:asciiTheme="majorBidi" w:hAnsiTheme="majorBidi" w:cstheme="majorBidi"/>
                <w:sz w:val="24"/>
                <w:szCs w:val="24"/>
              </w:rPr>
              <w:t>täpset töökoormuse kasvu töötundides ega ka rahalisi suurusi kuludele, mis on tingitud eelnõu sätetest.</w:t>
            </w:r>
          </w:p>
          <w:p w14:paraId="0E5A906D" w14:textId="270FCB52" w:rsidR="0066531F" w:rsidRPr="0066531F" w:rsidRDefault="0066531F" w:rsidP="00AD0806">
            <w:pPr>
              <w:spacing w:line="276" w:lineRule="auto"/>
              <w:jc w:val="both"/>
              <w:rPr>
                <w:rFonts w:asciiTheme="majorBidi" w:hAnsiTheme="majorBidi" w:cstheme="majorBidi"/>
                <w:bCs/>
                <w:sz w:val="24"/>
                <w:szCs w:val="24"/>
              </w:rPr>
            </w:pPr>
            <w:r w:rsidRPr="0066531F">
              <w:rPr>
                <w:rFonts w:asciiTheme="majorBidi" w:hAnsiTheme="majorBidi" w:cstheme="majorBidi"/>
                <w:bCs/>
                <w:sz w:val="24"/>
                <w:szCs w:val="24"/>
              </w:rPr>
              <w:t xml:space="preserve">Mõju ulatus kohtutele on väike, kuna kohtute kui terviku käitumises erilisi muutusi ei toimu ning puudub tarvidus muutustega kohanemiseks mõeldud tegevuste järele. </w:t>
            </w:r>
            <w:r w:rsidR="00AD0806">
              <w:rPr>
                <w:rFonts w:asciiTheme="majorBidi" w:hAnsiTheme="majorBidi" w:cstheme="majorBidi"/>
                <w:bCs/>
                <w:sz w:val="24"/>
                <w:szCs w:val="24"/>
              </w:rPr>
              <w:t xml:space="preserve">Kohtute jaoks võib töökoormus vähesel määral suureneda seoses eelnõu sättega, mis annab </w:t>
            </w:r>
            <w:r w:rsidR="00AD0806" w:rsidRPr="0066531F">
              <w:rPr>
                <w:rFonts w:asciiTheme="majorBidi" w:hAnsiTheme="majorBidi" w:cstheme="majorBidi"/>
                <w:bCs/>
                <w:sz w:val="24"/>
                <w:szCs w:val="24"/>
              </w:rPr>
              <w:t>alaesindatud soost kandidaadile võimalus</w:t>
            </w:r>
            <w:r w:rsidR="00AD0806">
              <w:rPr>
                <w:rFonts w:asciiTheme="majorBidi" w:hAnsiTheme="majorBidi" w:cstheme="majorBidi"/>
                <w:bCs/>
                <w:sz w:val="24"/>
                <w:szCs w:val="24"/>
              </w:rPr>
              <w:t>e</w:t>
            </w:r>
            <w:r w:rsidR="00AD0806" w:rsidRPr="0066531F">
              <w:rPr>
                <w:rFonts w:asciiTheme="majorBidi" w:hAnsiTheme="majorBidi" w:cstheme="majorBidi"/>
                <w:bCs/>
                <w:sz w:val="24"/>
                <w:szCs w:val="24"/>
              </w:rPr>
              <w:t xml:space="preserve"> pöörduda kohtusse </w:t>
            </w:r>
            <w:r w:rsidR="00AD0806" w:rsidRPr="00D0057A">
              <w:rPr>
                <w:rFonts w:asciiTheme="majorBidi" w:hAnsiTheme="majorBidi" w:cstheme="majorBidi"/>
                <w:bCs/>
                <w:sz w:val="24"/>
                <w:szCs w:val="24"/>
              </w:rPr>
              <w:t xml:space="preserve">juriidilise isiku organi otsuse tühisuse tuvastamiseks </w:t>
            </w:r>
            <w:r w:rsidR="00AD0806">
              <w:rPr>
                <w:rFonts w:asciiTheme="majorBidi" w:hAnsiTheme="majorBidi" w:cstheme="majorBidi"/>
                <w:bCs/>
                <w:sz w:val="24"/>
                <w:szCs w:val="24"/>
              </w:rPr>
              <w:t>juhul kui ta leiab, et aktsiaemitent on rikkunud positiivse erimeetme rakendamise kohustust. Siiski ei ole alust arvata, et õigusvaidluste arv kasvaks niivõrd, et nendega kohanemiseks peaks võtma lisameetmeid.</w:t>
            </w:r>
          </w:p>
          <w:p w14:paraId="54CB9D9D" w14:textId="24D28850" w:rsidR="003A4A50" w:rsidRPr="00CC6CE5" w:rsidRDefault="003A4A50" w:rsidP="00CD4399">
            <w:pPr>
              <w:spacing w:line="276" w:lineRule="auto"/>
              <w:ind w:right="-62"/>
              <w:jc w:val="both"/>
              <w:rPr>
                <w:rFonts w:asciiTheme="majorBidi" w:eastAsia="Times New Roman" w:hAnsiTheme="majorBidi" w:cstheme="majorBidi"/>
                <w:sz w:val="24"/>
                <w:szCs w:val="24"/>
              </w:rPr>
            </w:pPr>
          </w:p>
          <w:p w14:paraId="3BB5DA9B" w14:textId="77777777" w:rsidR="001E2109" w:rsidRPr="00CC6CE5" w:rsidRDefault="001E2109" w:rsidP="00CD4399">
            <w:pPr>
              <w:spacing w:line="276" w:lineRule="auto"/>
              <w:ind w:right="-62"/>
              <w:jc w:val="both"/>
              <w:rPr>
                <w:rFonts w:asciiTheme="majorBidi" w:eastAsia="Times New Roman" w:hAnsiTheme="majorBidi" w:cstheme="majorBidi"/>
                <w:sz w:val="24"/>
                <w:szCs w:val="24"/>
              </w:rPr>
            </w:pPr>
          </w:p>
          <w:p w14:paraId="18311BE6" w14:textId="57E3215D" w:rsidR="001E2109" w:rsidRPr="00CC6CE5" w:rsidRDefault="001E2109" w:rsidP="00CD4399">
            <w:pPr>
              <w:spacing w:line="276" w:lineRule="auto"/>
              <w:ind w:right="-62"/>
              <w:jc w:val="both"/>
              <w:rPr>
                <w:rFonts w:asciiTheme="majorBidi" w:hAnsiTheme="majorBidi" w:cstheme="majorBidi"/>
                <w:sz w:val="24"/>
                <w:szCs w:val="24"/>
              </w:rPr>
            </w:pPr>
            <w:r w:rsidRPr="00CC6CE5">
              <w:rPr>
                <w:rFonts w:asciiTheme="majorBidi" w:eastAsia="Times New Roman" w:hAnsiTheme="majorBidi" w:cstheme="majorBidi"/>
                <w:sz w:val="24"/>
                <w:szCs w:val="24"/>
                <w:u w:val="single"/>
              </w:rPr>
              <w:t>Mõju avaldumise sagedus</w:t>
            </w:r>
            <w:r w:rsidRPr="00CC6CE5">
              <w:rPr>
                <w:rFonts w:asciiTheme="majorBidi" w:eastAsia="Times New Roman" w:hAnsiTheme="majorBidi" w:cstheme="majorBidi"/>
                <w:sz w:val="24"/>
                <w:szCs w:val="24"/>
              </w:rPr>
              <w:t>:</w:t>
            </w:r>
            <w:r w:rsidR="00EB4799" w:rsidRPr="00CC6CE5">
              <w:rPr>
                <w:rFonts w:asciiTheme="majorBidi" w:eastAsia="Times New Roman" w:hAnsiTheme="majorBidi" w:cstheme="majorBidi"/>
                <w:sz w:val="24"/>
                <w:szCs w:val="24"/>
              </w:rPr>
              <w:t xml:space="preserve"> </w:t>
            </w:r>
            <w:r w:rsidR="002C5BF7">
              <w:rPr>
                <w:rFonts w:asciiTheme="majorBidi" w:eastAsia="Times New Roman" w:hAnsiTheme="majorBidi" w:cstheme="majorBidi"/>
                <w:sz w:val="24"/>
                <w:szCs w:val="24"/>
              </w:rPr>
              <w:t>keskmine</w:t>
            </w:r>
            <w:r w:rsidR="0011660C" w:rsidRPr="00CC6CE5">
              <w:rPr>
                <w:rFonts w:asciiTheme="majorBidi" w:eastAsia="Times New Roman" w:hAnsiTheme="majorBidi" w:cstheme="majorBidi"/>
                <w:sz w:val="24"/>
                <w:szCs w:val="24"/>
              </w:rPr>
              <w:t xml:space="preserve">. </w:t>
            </w:r>
            <w:r w:rsidR="0011660C" w:rsidRPr="00CC6CE5">
              <w:rPr>
                <w:rFonts w:asciiTheme="majorBidi" w:hAnsiTheme="majorBidi" w:cstheme="majorBidi"/>
                <w:sz w:val="24"/>
                <w:szCs w:val="24"/>
              </w:rPr>
              <w:t>Finantsinspektsioonil</w:t>
            </w:r>
            <w:r w:rsidR="002C5BF7">
              <w:rPr>
                <w:rFonts w:asciiTheme="majorBidi" w:hAnsiTheme="majorBidi" w:cstheme="majorBidi"/>
                <w:sz w:val="24"/>
                <w:szCs w:val="24"/>
              </w:rPr>
              <w:t xml:space="preserve">e lisandub piiratud arv uusi </w:t>
            </w:r>
            <w:r w:rsidR="0011660C" w:rsidRPr="00CC6CE5">
              <w:rPr>
                <w:rFonts w:asciiTheme="majorBidi" w:hAnsiTheme="majorBidi" w:cstheme="majorBidi"/>
                <w:sz w:val="24"/>
                <w:szCs w:val="24"/>
              </w:rPr>
              <w:t xml:space="preserve">tööülesandeid, lisandub teabe saamisega seotud kohustused (veebilehel avaldamine, teabe esitamise kontrollimine), kuid </w:t>
            </w:r>
            <w:r w:rsidR="002C5BF7">
              <w:rPr>
                <w:rFonts w:asciiTheme="majorBidi" w:hAnsiTheme="majorBidi" w:cstheme="majorBidi"/>
                <w:sz w:val="24"/>
                <w:szCs w:val="24"/>
              </w:rPr>
              <w:t>seda (tänase seisuga)</w:t>
            </w:r>
            <w:r w:rsidR="0011660C" w:rsidRPr="00CC6CE5">
              <w:rPr>
                <w:rFonts w:asciiTheme="majorBidi" w:hAnsiTheme="majorBidi" w:cstheme="majorBidi"/>
                <w:sz w:val="24"/>
                <w:szCs w:val="24"/>
              </w:rPr>
              <w:t xml:space="preserve"> 12 aktsiaemitendi lõikes.</w:t>
            </w:r>
            <w:r w:rsidR="005E153A">
              <w:rPr>
                <w:rFonts w:asciiTheme="majorBidi" w:hAnsiTheme="majorBidi" w:cstheme="majorBidi"/>
                <w:sz w:val="24"/>
                <w:szCs w:val="24"/>
              </w:rPr>
              <w:t xml:space="preserve"> Seejuures tuleb silmas pidada, et VPTS § </w:t>
            </w:r>
            <w:r w:rsidR="005E153A" w:rsidRPr="005E153A">
              <w:rPr>
                <w:rFonts w:asciiTheme="majorBidi" w:hAnsiTheme="majorBidi" w:cstheme="majorBidi"/>
                <w:sz w:val="24"/>
                <w:szCs w:val="24"/>
              </w:rPr>
              <w:t>135</w:t>
            </w:r>
            <w:r w:rsidR="005E153A">
              <w:rPr>
                <w:rFonts w:asciiTheme="majorBidi" w:hAnsiTheme="majorBidi" w:cstheme="majorBidi"/>
                <w:sz w:val="24"/>
                <w:szCs w:val="24"/>
                <w:vertAlign w:val="superscript"/>
              </w:rPr>
              <w:t>9</w:t>
            </w:r>
            <w:r w:rsidR="005E153A">
              <w:rPr>
                <w:rFonts w:asciiTheme="majorBidi" w:hAnsiTheme="majorBidi" w:cstheme="majorBidi"/>
                <w:sz w:val="24"/>
                <w:szCs w:val="24"/>
              </w:rPr>
              <w:t xml:space="preserve"> kohast </w:t>
            </w:r>
            <w:r w:rsidR="005E153A" w:rsidRPr="005E153A">
              <w:rPr>
                <w:rFonts w:asciiTheme="majorBidi" w:hAnsiTheme="majorBidi" w:cstheme="majorBidi"/>
                <w:sz w:val="24"/>
                <w:szCs w:val="24"/>
              </w:rPr>
              <w:t>teavet</w:t>
            </w:r>
            <w:r w:rsidR="005E153A">
              <w:rPr>
                <w:rFonts w:asciiTheme="majorBidi" w:hAnsiTheme="majorBidi" w:cstheme="majorBidi"/>
                <w:sz w:val="24"/>
                <w:szCs w:val="24"/>
              </w:rPr>
              <w:t xml:space="preserve"> peavad avaldama kõik suured aktsiaemitendid</w:t>
            </w:r>
            <w:r w:rsidR="00C330C2">
              <w:rPr>
                <w:rFonts w:asciiTheme="majorBidi" w:hAnsiTheme="majorBidi" w:cstheme="majorBidi"/>
                <w:sz w:val="24"/>
                <w:szCs w:val="24"/>
              </w:rPr>
              <w:t xml:space="preserve">, </w:t>
            </w:r>
            <w:r w:rsidR="005E153A">
              <w:rPr>
                <w:rFonts w:asciiTheme="majorBidi" w:hAnsiTheme="majorBidi" w:cstheme="majorBidi"/>
                <w:sz w:val="24"/>
                <w:szCs w:val="24"/>
              </w:rPr>
              <w:t>ka need, kes soolise eesmärki täidavad.</w:t>
            </w:r>
            <w:r w:rsidR="002C5BF7">
              <w:rPr>
                <w:rFonts w:asciiTheme="majorBidi" w:hAnsiTheme="majorBidi" w:cstheme="majorBidi"/>
                <w:sz w:val="24"/>
                <w:szCs w:val="24"/>
              </w:rPr>
              <w:t xml:space="preserve"> Seaduse kohaldumise ajal (12 aastat) ei ole usutav, et kohustatud emitentide arv oluliselt kasvaks.</w:t>
            </w:r>
            <w:r w:rsidR="0011660C" w:rsidRPr="00CC6CE5">
              <w:rPr>
                <w:rFonts w:asciiTheme="majorBidi" w:hAnsiTheme="majorBidi" w:cstheme="majorBidi"/>
                <w:sz w:val="24"/>
                <w:szCs w:val="24"/>
              </w:rPr>
              <w:t xml:space="preserve"> </w:t>
            </w:r>
            <w:r w:rsidR="002C5BF7">
              <w:rPr>
                <w:rFonts w:asciiTheme="majorBidi" w:hAnsiTheme="majorBidi" w:cstheme="majorBidi"/>
                <w:sz w:val="24"/>
                <w:szCs w:val="24"/>
              </w:rPr>
              <w:t>Finantsinspektsiooni uute ülesannetega seotud tegevused on pidevad, st teabevahetust tuleb teha jooksvalt kogu aasta vältel</w:t>
            </w:r>
            <w:r w:rsidR="0011660C" w:rsidRPr="00CC6CE5">
              <w:rPr>
                <w:rFonts w:asciiTheme="majorBidi" w:hAnsiTheme="majorBidi" w:cstheme="majorBidi"/>
                <w:sz w:val="24"/>
                <w:szCs w:val="24"/>
              </w:rPr>
              <w:t>.</w:t>
            </w:r>
            <w:r w:rsidR="002C5BF7">
              <w:rPr>
                <w:rFonts w:asciiTheme="majorBidi" w:hAnsiTheme="majorBidi" w:cstheme="majorBidi"/>
                <w:sz w:val="24"/>
                <w:szCs w:val="24"/>
              </w:rPr>
              <w:t xml:space="preserve"> Kõige tihedamini tekkivaks töökohustuseks on arvatavasti Finantsinspektsiooni kodulehel emitendi juhtorganite soolise tasakaalu näitajate ajakohastamine.</w:t>
            </w:r>
            <w:r w:rsidR="0011660C" w:rsidRPr="00CC6CE5">
              <w:rPr>
                <w:rFonts w:asciiTheme="majorBidi" w:hAnsiTheme="majorBidi" w:cstheme="majorBidi"/>
                <w:sz w:val="24"/>
                <w:szCs w:val="24"/>
              </w:rPr>
              <w:t xml:space="preserve"> </w:t>
            </w:r>
            <w:r w:rsidR="002C5BF7">
              <w:rPr>
                <w:rFonts w:asciiTheme="majorBidi" w:hAnsiTheme="majorBidi" w:cstheme="majorBidi"/>
                <w:sz w:val="24"/>
                <w:szCs w:val="24"/>
              </w:rPr>
              <w:t>Samas e</w:t>
            </w:r>
            <w:r w:rsidR="0011660C" w:rsidRPr="00CC6CE5">
              <w:rPr>
                <w:rFonts w:asciiTheme="majorBidi" w:hAnsiTheme="majorBidi" w:cstheme="majorBidi"/>
                <w:sz w:val="24"/>
                <w:szCs w:val="24"/>
              </w:rPr>
              <w:t>i ole alust arvata, et eelnõust tulenevad kohustused võiksid põhjustada liigset töökoormust.</w:t>
            </w:r>
          </w:p>
          <w:p w14:paraId="49D15A1C" w14:textId="24ACB81B" w:rsidR="0011660C" w:rsidRDefault="0011660C" w:rsidP="00CD4399">
            <w:pPr>
              <w:spacing w:line="276" w:lineRule="auto"/>
              <w:ind w:right="-62"/>
              <w:jc w:val="both"/>
              <w:rPr>
                <w:rFonts w:asciiTheme="majorBidi" w:hAnsiTheme="majorBidi" w:cstheme="majorBidi"/>
                <w:bCs/>
                <w:sz w:val="24"/>
                <w:szCs w:val="24"/>
              </w:rPr>
            </w:pPr>
            <w:r w:rsidRPr="00CC6CE5">
              <w:rPr>
                <w:rFonts w:asciiTheme="majorBidi" w:hAnsiTheme="majorBidi" w:cstheme="majorBidi"/>
                <w:bCs/>
                <w:sz w:val="24"/>
                <w:szCs w:val="24"/>
              </w:rPr>
              <w:t>Mõju avaldumise sagedus soolise võrdõiguslikkuse ja võrdse kohtlemise voliniku kantseleile on samuti väike, pigem ebaregulaarne ja harv, kuna voliniku kantseleile ei nähta ette regulaarseid kohustuslikke tegevusi.</w:t>
            </w:r>
          </w:p>
          <w:p w14:paraId="5F9A974A" w14:textId="044DA291" w:rsidR="00AD0806" w:rsidRPr="00FE492E" w:rsidRDefault="00AD0806" w:rsidP="00FE492E">
            <w:pPr>
              <w:spacing w:line="276" w:lineRule="auto"/>
              <w:jc w:val="both"/>
              <w:rPr>
                <w:rFonts w:asciiTheme="majorBidi" w:hAnsiTheme="majorBidi" w:cstheme="majorBidi"/>
                <w:bCs/>
                <w:sz w:val="24"/>
                <w:szCs w:val="24"/>
              </w:rPr>
            </w:pPr>
            <w:r>
              <w:rPr>
                <w:rFonts w:asciiTheme="majorBidi" w:eastAsia="Times New Roman" w:hAnsiTheme="majorBidi" w:cstheme="majorBidi"/>
                <w:sz w:val="24"/>
                <w:szCs w:val="24"/>
              </w:rPr>
              <w:t xml:space="preserve">Mõju avaldamise sagedus kohtutele </w:t>
            </w:r>
            <w:r w:rsidR="00C330C2">
              <w:rPr>
                <w:rFonts w:asciiTheme="majorBidi" w:eastAsia="Times New Roman" w:hAnsiTheme="majorBidi" w:cstheme="majorBidi"/>
                <w:sz w:val="24"/>
                <w:szCs w:val="24"/>
              </w:rPr>
              <w:t xml:space="preserve">on </w:t>
            </w:r>
            <w:r>
              <w:rPr>
                <w:rFonts w:asciiTheme="majorBidi" w:eastAsia="Times New Roman" w:hAnsiTheme="majorBidi" w:cstheme="majorBidi"/>
                <w:sz w:val="24"/>
                <w:szCs w:val="24"/>
              </w:rPr>
              <w:t xml:space="preserve">väike, kuna </w:t>
            </w:r>
            <w:r w:rsidRPr="00AD0806">
              <w:rPr>
                <w:rFonts w:asciiTheme="majorBidi" w:eastAsia="Times New Roman" w:hAnsiTheme="majorBidi" w:cstheme="majorBidi"/>
                <w:sz w:val="24"/>
                <w:szCs w:val="24"/>
              </w:rPr>
              <w:t>kokkupuude on ebaregulaarne, juhuslik ja harv</w:t>
            </w:r>
            <w:r>
              <w:rPr>
                <w:rFonts w:asciiTheme="majorBidi" w:eastAsia="Times New Roman" w:hAnsiTheme="majorBidi" w:cstheme="majorBidi"/>
                <w:sz w:val="24"/>
                <w:szCs w:val="24"/>
              </w:rPr>
              <w:t>. Nagu eelpool kirjeldatud, siis k</w:t>
            </w:r>
            <w:r>
              <w:rPr>
                <w:rFonts w:asciiTheme="majorBidi" w:hAnsiTheme="majorBidi" w:cstheme="majorBidi"/>
                <w:bCs/>
                <w:sz w:val="24"/>
                <w:szCs w:val="24"/>
              </w:rPr>
              <w:t>ohtute jaoks võib töökoormus vähesel määral suureneda. Eelnõu koostamise hetkel kuulub seaduse kohaldamisalasse 12 aktsiaemitenti</w:t>
            </w:r>
            <w:r w:rsidR="00AE3B59">
              <w:rPr>
                <w:rFonts w:asciiTheme="majorBidi" w:hAnsiTheme="majorBidi" w:cstheme="majorBidi"/>
                <w:bCs/>
                <w:sz w:val="24"/>
                <w:szCs w:val="24"/>
              </w:rPr>
              <w:t>.</w:t>
            </w:r>
            <w:r>
              <w:rPr>
                <w:rFonts w:asciiTheme="majorBidi" w:hAnsiTheme="majorBidi" w:cstheme="majorBidi"/>
                <w:bCs/>
                <w:sz w:val="24"/>
                <w:szCs w:val="24"/>
              </w:rPr>
              <w:t xml:space="preserve"> Seaduse </w:t>
            </w:r>
            <w:r w:rsidR="00C330C2">
              <w:rPr>
                <w:rFonts w:asciiTheme="majorBidi" w:hAnsiTheme="majorBidi" w:cstheme="majorBidi"/>
                <w:bCs/>
                <w:sz w:val="24"/>
                <w:szCs w:val="24"/>
              </w:rPr>
              <w:t xml:space="preserve">mõju avaldumise sagedus on väike, kuna </w:t>
            </w:r>
            <w:r>
              <w:rPr>
                <w:rFonts w:asciiTheme="majorBidi" w:hAnsiTheme="majorBidi" w:cstheme="majorBidi"/>
                <w:bCs/>
                <w:sz w:val="24"/>
                <w:szCs w:val="24"/>
              </w:rPr>
              <w:t>kohaldub ajaliselt piiratult (</w:t>
            </w:r>
            <w:r w:rsidR="00C330C2">
              <w:rPr>
                <w:rFonts w:asciiTheme="majorBidi" w:hAnsiTheme="majorBidi" w:cstheme="majorBidi"/>
                <w:bCs/>
                <w:sz w:val="24"/>
                <w:szCs w:val="24"/>
              </w:rPr>
              <w:t xml:space="preserve">2025. a </w:t>
            </w:r>
            <w:r>
              <w:rPr>
                <w:rFonts w:asciiTheme="majorBidi" w:hAnsiTheme="majorBidi" w:cstheme="majorBidi"/>
                <w:bCs/>
                <w:sz w:val="24"/>
                <w:szCs w:val="24"/>
              </w:rPr>
              <w:t>kuni 2038 lõpp) ja õigusvaidlus võib tõstatuda tingimusel, et aktsiaemitent ei täida soolise tasakaalu eesmärki</w:t>
            </w:r>
            <w:r w:rsidR="00AE3B59">
              <w:rPr>
                <w:rFonts w:asciiTheme="majorBidi" w:hAnsiTheme="majorBidi" w:cstheme="majorBidi"/>
                <w:bCs/>
                <w:sz w:val="24"/>
                <w:szCs w:val="24"/>
              </w:rPr>
              <w:t xml:space="preserve">, valikmenetluses jäävad sõelale erinevast soost kandidaadid, kes on võrdselt kvalifitseeritud ja </w:t>
            </w:r>
            <w:r>
              <w:rPr>
                <w:rFonts w:asciiTheme="majorBidi" w:hAnsiTheme="majorBidi" w:cstheme="majorBidi"/>
                <w:bCs/>
                <w:sz w:val="24"/>
                <w:szCs w:val="24"/>
              </w:rPr>
              <w:t>uue juhtorgani valikul ei eelista alaesindatud soost isikut.</w:t>
            </w:r>
            <w:r w:rsidR="00AE3B59">
              <w:rPr>
                <w:rFonts w:asciiTheme="majorBidi" w:hAnsiTheme="majorBidi" w:cstheme="majorBidi"/>
                <w:bCs/>
                <w:sz w:val="24"/>
                <w:szCs w:val="24"/>
              </w:rPr>
              <w:t xml:space="preserve"> Eelnõu koostamise hetkel ei täida soolise tasakaalu eesmärki kaheksa aktsiaemitenti, kellel on kokku 79 juhtorgani liiget. Seega õigusvaidlus võiks potentsiaalset tõstatuda juhul kui ajavahemikus 2026-2038 juhtorgani liikme vahetumisel tuleneb aktsiaemitendile positiivse erimeetme rakendamise kohustus. </w:t>
            </w:r>
            <w:r w:rsidR="00C330C2">
              <w:rPr>
                <w:rFonts w:asciiTheme="majorBidi" w:hAnsiTheme="majorBidi" w:cstheme="majorBidi"/>
                <w:bCs/>
                <w:sz w:val="24"/>
                <w:szCs w:val="24"/>
              </w:rPr>
              <w:t xml:space="preserve">Eelnevast tulenevalt </w:t>
            </w:r>
            <w:r w:rsidR="00AE3B59">
              <w:rPr>
                <w:rFonts w:asciiTheme="majorBidi" w:hAnsiTheme="majorBidi" w:cstheme="majorBidi"/>
                <w:bCs/>
                <w:sz w:val="24"/>
                <w:szCs w:val="24"/>
              </w:rPr>
              <w:t xml:space="preserve">ei ole võimalik prognoosida hagide arvu kasvu. </w:t>
            </w:r>
            <w:r w:rsidR="00C330C2">
              <w:rPr>
                <w:rFonts w:asciiTheme="majorBidi" w:hAnsiTheme="majorBidi" w:cstheme="majorBidi"/>
                <w:bCs/>
                <w:sz w:val="24"/>
                <w:szCs w:val="24"/>
              </w:rPr>
              <w:t xml:space="preserve">Siiski kui võtta arvesse, et näiteks </w:t>
            </w:r>
            <w:r>
              <w:rPr>
                <w:rFonts w:asciiTheme="majorBidi" w:hAnsiTheme="majorBidi" w:cstheme="majorBidi"/>
                <w:bCs/>
                <w:sz w:val="24"/>
                <w:szCs w:val="24"/>
              </w:rPr>
              <w:t>2023. aastal saabus maakohtutesse</w:t>
            </w:r>
            <w:r w:rsidR="00C330C2">
              <w:rPr>
                <w:rFonts w:asciiTheme="majorBidi" w:hAnsiTheme="majorBidi" w:cstheme="majorBidi"/>
                <w:bCs/>
                <w:sz w:val="24"/>
                <w:szCs w:val="24"/>
              </w:rPr>
              <w:t xml:space="preserve"> kokku</w:t>
            </w:r>
            <w:r>
              <w:rPr>
                <w:rFonts w:asciiTheme="majorBidi" w:hAnsiTheme="majorBidi" w:cstheme="majorBidi"/>
                <w:bCs/>
                <w:sz w:val="24"/>
                <w:szCs w:val="24"/>
              </w:rPr>
              <w:t xml:space="preserve"> 45 ühingu organi otsuse vaidlustamise hagi ja võttes arvesse eelnevalt väljatoodud tingimusi õigusvaidluse tekkimiseks</w:t>
            </w:r>
            <w:r w:rsidR="00C330C2">
              <w:rPr>
                <w:rFonts w:asciiTheme="majorBidi" w:hAnsiTheme="majorBidi" w:cstheme="majorBidi"/>
                <w:bCs/>
                <w:sz w:val="24"/>
                <w:szCs w:val="24"/>
              </w:rPr>
              <w:t>,</w:t>
            </w:r>
            <w:r>
              <w:rPr>
                <w:rFonts w:asciiTheme="majorBidi" w:hAnsiTheme="majorBidi" w:cstheme="majorBidi"/>
                <w:bCs/>
                <w:sz w:val="24"/>
                <w:szCs w:val="24"/>
              </w:rPr>
              <w:t xml:space="preserve"> ei ole </w:t>
            </w:r>
            <w:r w:rsidR="00AE3B59">
              <w:rPr>
                <w:rFonts w:asciiTheme="majorBidi" w:hAnsiTheme="majorBidi" w:cstheme="majorBidi"/>
                <w:bCs/>
                <w:sz w:val="24"/>
                <w:szCs w:val="24"/>
              </w:rPr>
              <w:t>tõenäoline</w:t>
            </w:r>
            <w:r>
              <w:rPr>
                <w:rFonts w:asciiTheme="majorBidi" w:hAnsiTheme="majorBidi" w:cstheme="majorBidi"/>
                <w:bCs/>
                <w:sz w:val="24"/>
                <w:szCs w:val="24"/>
              </w:rPr>
              <w:t xml:space="preserve">, et seadusega kaasneks märkimisväärne </w:t>
            </w:r>
            <w:r w:rsidR="00AE3B59">
              <w:rPr>
                <w:rFonts w:asciiTheme="majorBidi" w:hAnsiTheme="majorBidi" w:cstheme="majorBidi"/>
                <w:bCs/>
                <w:sz w:val="24"/>
                <w:szCs w:val="24"/>
              </w:rPr>
              <w:t>hagide arvu kasv</w:t>
            </w:r>
            <w:r>
              <w:rPr>
                <w:rFonts w:asciiTheme="majorBidi" w:hAnsiTheme="majorBidi" w:cstheme="majorBidi"/>
                <w:bCs/>
                <w:sz w:val="24"/>
                <w:szCs w:val="24"/>
              </w:rPr>
              <w:t>.</w:t>
            </w:r>
            <w:r>
              <w:rPr>
                <w:rStyle w:val="Allmrkuseviide"/>
                <w:rFonts w:asciiTheme="majorBidi" w:hAnsiTheme="majorBidi" w:cstheme="majorBidi"/>
                <w:bCs/>
                <w:sz w:val="24"/>
                <w:szCs w:val="24"/>
              </w:rPr>
              <w:footnoteReference w:id="32"/>
            </w:r>
          </w:p>
          <w:p w14:paraId="53D6A8EA" w14:textId="77777777" w:rsidR="001E2109" w:rsidRPr="00CC6CE5" w:rsidRDefault="001E2109" w:rsidP="00CD4399">
            <w:pPr>
              <w:spacing w:line="276" w:lineRule="auto"/>
              <w:ind w:right="-62"/>
              <w:jc w:val="both"/>
              <w:rPr>
                <w:rFonts w:asciiTheme="majorBidi" w:eastAsia="Times New Roman" w:hAnsiTheme="majorBidi" w:cstheme="majorBidi"/>
                <w:sz w:val="24"/>
                <w:szCs w:val="24"/>
              </w:rPr>
            </w:pPr>
          </w:p>
          <w:p w14:paraId="7050840D" w14:textId="1BAC6AEB" w:rsidR="003A4A50" w:rsidRDefault="001E2109" w:rsidP="008632E3">
            <w:pPr>
              <w:spacing w:line="276" w:lineRule="auto"/>
              <w:ind w:right="-62"/>
              <w:jc w:val="both"/>
              <w:rPr>
                <w:rFonts w:asciiTheme="majorBidi" w:hAnsiTheme="majorBidi" w:cstheme="majorBidi"/>
                <w:bCs/>
                <w:sz w:val="24"/>
                <w:szCs w:val="24"/>
              </w:rPr>
            </w:pPr>
            <w:r w:rsidRPr="00CC6CE5">
              <w:rPr>
                <w:rFonts w:asciiTheme="majorBidi" w:eastAsia="Times New Roman" w:hAnsiTheme="majorBidi" w:cstheme="majorBidi"/>
                <w:sz w:val="24"/>
                <w:szCs w:val="24"/>
                <w:u w:val="single"/>
              </w:rPr>
              <w:t>Ebasoovitavate mõjude avaldumise risk:</w:t>
            </w:r>
            <w:r w:rsidR="00813E05" w:rsidRPr="00CC6CE5">
              <w:rPr>
                <w:rFonts w:asciiTheme="majorBidi" w:eastAsia="Times New Roman" w:hAnsiTheme="majorBidi" w:cstheme="majorBidi"/>
                <w:sz w:val="24"/>
                <w:szCs w:val="24"/>
              </w:rPr>
              <w:t xml:space="preserve"> </w:t>
            </w:r>
            <w:r w:rsidR="00833BF4">
              <w:rPr>
                <w:rFonts w:asciiTheme="majorBidi" w:eastAsia="Times New Roman" w:hAnsiTheme="majorBidi" w:cstheme="majorBidi"/>
                <w:sz w:val="24"/>
                <w:szCs w:val="24"/>
              </w:rPr>
              <w:t>Töökoormuse</w:t>
            </w:r>
            <w:r w:rsidR="00833BF4" w:rsidRPr="00CC6CE5">
              <w:rPr>
                <w:rFonts w:asciiTheme="majorBidi" w:eastAsia="Times New Roman" w:hAnsiTheme="majorBidi" w:cstheme="majorBidi"/>
                <w:sz w:val="24"/>
                <w:szCs w:val="24"/>
              </w:rPr>
              <w:t xml:space="preserve"> </w:t>
            </w:r>
            <w:r w:rsidR="00813E05" w:rsidRPr="00CC6CE5">
              <w:rPr>
                <w:rFonts w:asciiTheme="majorBidi" w:eastAsia="Times New Roman" w:hAnsiTheme="majorBidi" w:cstheme="majorBidi"/>
                <w:sz w:val="24"/>
                <w:szCs w:val="24"/>
              </w:rPr>
              <w:t>suurenemine nii Finantsinspektsiooni</w:t>
            </w:r>
            <w:r w:rsidR="008632E3">
              <w:rPr>
                <w:rFonts w:asciiTheme="majorBidi" w:eastAsia="Times New Roman" w:hAnsiTheme="majorBidi" w:cstheme="majorBidi"/>
                <w:sz w:val="24"/>
                <w:szCs w:val="24"/>
              </w:rPr>
              <w:t>le,</w:t>
            </w:r>
            <w:r w:rsidR="00813E05" w:rsidRPr="00CC6CE5">
              <w:rPr>
                <w:rFonts w:asciiTheme="majorBidi" w:eastAsia="Times New Roman" w:hAnsiTheme="majorBidi" w:cstheme="majorBidi"/>
                <w:sz w:val="24"/>
                <w:szCs w:val="24"/>
              </w:rPr>
              <w:t xml:space="preserve"> </w:t>
            </w:r>
            <w:r w:rsidR="00813E05" w:rsidRPr="00CC6CE5">
              <w:rPr>
                <w:rFonts w:asciiTheme="majorBidi" w:hAnsiTheme="majorBidi" w:cstheme="majorBidi"/>
                <w:bCs/>
                <w:sz w:val="24"/>
                <w:szCs w:val="24"/>
              </w:rPr>
              <w:t xml:space="preserve">soolise võrdõiguslikkuse ja võrdse kohtlemise voliniku kantseleile </w:t>
            </w:r>
            <w:r w:rsidR="007E493D">
              <w:rPr>
                <w:rFonts w:asciiTheme="majorBidi" w:hAnsiTheme="majorBidi" w:cstheme="majorBidi"/>
                <w:bCs/>
                <w:sz w:val="24"/>
                <w:szCs w:val="24"/>
              </w:rPr>
              <w:t>ning</w:t>
            </w:r>
            <w:r w:rsidR="008632E3">
              <w:rPr>
                <w:rFonts w:asciiTheme="majorBidi" w:hAnsiTheme="majorBidi" w:cstheme="majorBidi"/>
                <w:bCs/>
                <w:sz w:val="24"/>
                <w:szCs w:val="24"/>
              </w:rPr>
              <w:t xml:space="preserve"> kohtutele </w:t>
            </w:r>
            <w:r w:rsidR="00813E05" w:rsidRPr="00CC6CE5">
              <w:rPr>
                <w:rFonts w:asciiTheme="majorBidi" w:hAnsiTheme="majorBidi" w:cstheme="majorBidi"/>
                <w:bCs/>
                <w:sz w:val="24"/>
                <w:szCs w:val="24"/>
              </w:rPr>
              <w:t xml:space="preserve">on väike. </w:t>
            </w:r>
          </w:p>
          <w:p w14:paraId="51A877C0" w14:textId="49031BB6" w:rsidR="007E493D" w:rsidRPr="00CC6CE5" w:rsidRDefault="007E493D" w:rsidP="008632E3">
            <w:pPr>
              <w:spacing w:line="276" w:lineRule="auto"/>
              <w:ind w:right="-62"/>
              <w:jc w:val="both"/>
              <w:rPr>
                <w:rFonts w:asciiTheme="majorBidi" w:eastAsia="Times New Roman" w:hAnsiTheme="majorBidi" w:cstheme="majorBidi"/>
                <w:sz w:val="24"/>
                <w:szCs w:val="24"/>
              </w:rPr>
            </w:pPr>
          </w:p>
        </w:tc>
      </w:tr>
      <w:tr w:rsidR="00833BF4" w:rsidRPr="00CC6CE5" w14:paraId="3D807922" w14:textId="77777777" w:rsidTr="43E49ABD">
        <w:tc>
          <w:tcPr>
            <w:tcW w:w="9062" w:type="dxa"/>
            <w:gridSpan w:val="3"/>
          </w:tcPr>
          <w:p w14:paraId="12462C46" w14:textId="77777777" w:rsidR="00833BF4" w:rsidRPr="00FE492E" w:rsidRDefault="00833BF4" w:rsidP="00833BF4">
            <w:pPr>
              <w:spacing w:line="276" w:lineRule="auto"/>
              <w:ind w:right="-62"/>
              <w:jc w:val="both"/>
              <w:rPr>
                <w:rFonts w:asciiTheme="majorBidi" w:eastAsia="Times New Roman" w:hAnsiTheme="majorBidi" w:cstheme="majorBidi"/>
                <w:b/>
                <w:bCs/>
                <w:sz w:val="24"/>
                <w:szCs w:val="24"/>
              </w:rPr>
            </w:pPr>
            <w:r w:rsidRPr="00FE492E">
              <w:rPr>
                <w:rFonts w:asciiTheme="majorBidi" w:eastAsia="Times New Roman" w:hAnsiTheme="majorBidi" w:cstheme="majorBidi"/>
                <w:b/>
                <w:bCs/>
                <w:sz w:val="24"/>
                <w:szCs w:val="24"/>
              </w:rPr>
              <w:t>Kõigi eelnõuga kavandatavate muudatuste mõju füüsiliste isikute ja ettevõtjate halduskoormusele</w:t>
            </w:r>
          </w:p>
          <w:p w14:paraId="5A3F428C" w14:textId="7421E995" w:rsidR="00833BF4" w:rsidRDefault="00833BF4" w:rsidP="00833BF4">
            <w:pPr>
              <w:spacing w:line="276" w:lineRule="auto"/>
              <w:ind w:right="-62"/>
              <w:jc w:val="both"/>
              <w:rPr>
                <w:rFonts w:asciiTheme="majorBidi" w:eastAsia="Times New Roman" w:hAnsiTheme="majorBidi" w:cstheme="majorBidi"/>
                <w:sz w:val="24"/>
                <w:szCs w:val="24"/>
              </w:rPr>
            </w:pPr>
            <w:r w:rsidRPr="00FE492E">
              <w:rPr>
                <w:rFonts w:asciiTheme="majorBidi" w:eastAsia="Times New Roman" w:hAnsiTheme="majorBidi" w:cstheme="majorBidi"/>
                <w:sz w:val="24"/>
                <w:szCs w:val="24"/>
              </w:rPr>
              <w:t>Eeln</w:t>
            </w:r>
            <w:r>
              <w:rPr>
                <w:rFonts w:asciiTheme="majorBidi" w:eastAsia="Times New Roman" w:hAnsiTheme="majorBidi" w:cstheme="majorBidi"/>
                <w:sz w:val="24"/>
                <w:szCs w:val="24"/>
              </w:rPr>
              <w:t>õu tulemusel kasvab vähesel määral halduskoormus</w:t>
            </w:r>
            <w:r w:rsidR="005B4741">
              <w:rPr>
                <w:rFonts w:asciiTheme="majorBidi" w:eastAsia="Times New Roman" w:hAnsiTheme="majorBidi" w:cstheme="majorBidi"/>
                <w:sz w:val="24"/>
                <w:szCs w:val="24"/>
              </w:rPr>
              <w:t xml:space="preserve"> suurtele aktsiaemitentidele</w:t>
            </w:r>
            <w:r>
              <w:rPr>
                <w:rFonts w:asciiTheme="majorBidi" w:eastAsia="Times New Roman" w:hAnsiTheme="majorBidi" w:cstheme="majorBidi"/>
                <w:sz w:val="24"/>
                <w:szCs w:val="24"/>
              </w:rPr>
              <w:t xml:space="preserve">, kuna eelnõuga kohustatakse </w:t>
            </w:r>
            <w:r w:rsidR="005B4741">
              <w:rPr>
                <w:rFonts w:asciiTheme="majorBidi" w:eastAsia="Times New Roman" w:hAnsiTheme="majorBidi" w:cstheme="majorBidi"/>
                <w:sz w:val="24"/>
                <w:szCs w:val="24"/>
              </w:rPr>
              <w:t xml:space="preserve">neid </w:t>
            </w:r>
            <w:r>
              <w:rPr>
                <w:rFonts w:asciiTheme="majorBidi" w:eastAsia="Times New Roman" w:hAnsiTheme="majorBidi" w:cstheme="majorBidi"/>
                <w:sz w:val="24"/>
                <w:szCs w:val="24"/>
              </w:rPr>
              <w:t>seadma soolise tasakaalu eesmärk ja andma regulaarset (umbes kord aastas) teavet eesmärkide täitmise kohta Finantsinspektsioonile.</w:t>
            </w:r>
          </w:p>
          <w:p w14:paraId="51AEE47D" w14:textId="6B9A16E7" w:rsidR="00833BF4" w:rsidRPr="00FE492E" w:rsidRDefault="00833BF4" w:rsidP="00833BF4">
            <w:pPr>
              <w:spacing w:line="276" w:lineRule="auto"/>
              <w:ind w:right="-62"/>
              <w:jc w:val="both"/>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Füüsiliste isikute halduskoormus ei kasva kuna eelnõuga ei lisata füüsilistele isikutele uusi kohustusi. </w:t>
            </w:r>
          </w:p>
        </w:tc>
      </w:tr>
    </w:tbl>
    <w:p w14:paraId="4D451BCA" w14:textId="77777777" w:rsidR="00E20F82" w:rsidRPr="00CC6CE5" w:rsidRDefault="00E20F82" w:rsidP="00CD4399">
      <w:pPr>
        <w:spacing w:after="0" w:line="276" w:lineRule="auto"/>
        <w:ind w:right="-62"/>
        <w:jc w:val="both"/>
        <w:rPr>
          <w:rFonts w:asciiTheme="majorBidi" w:eastAsia="Times New Roman" w:hAnsiTheme="majorBidi" w:cstheme="majorBidi"/>
          <w:sz w:val="24"/>
          <w:szCs w:val="24"/>
        </w:rPr>
      </w:pPr>
    </w:p>
    <w:p w14:paraId="3A823622" w14:textId="77777777" w:rsidR="00A000D1" w:rsidRDefault="00A000D1" w:rsidP="00CD4399">
      <w:pPr>
        <w:spacing w:after="0" w:line="276" w:lineRule="auto"/>
        <w:ind w:right="-62"/>
        <w:jc w:val="both"/>
        <w:rPr>
          <w:rFonts w:asciiTheme="majorBidi" w:eastAsia="Times New Roman" w:hAnsiTheme="majorBidi" w:cstheme="majorBidi"/>
          <w:sz w:val="24"/>
          <w:szCs w:val="24"/>
        </w:rPr>
      </w:pPr>
    </w:p>
    <w:p w14:paraId="3DA36E76" w14:textId="53D2EE25" w:rsidR="00041EA8" w:rsidRPr="00553EA8" w:rsidRDefault="00553EA8" w:rsidP="00553EA8">
      <w:pPr>
        <w:pStyle w:val="Loendilik"/>
        <w:numPr>
          <w:ilvl w:val="0"/>
          <w:numId w:val="1"/>
        </w:numPr>
        <w:spacing w:after="0" w:line="276" w:lineRule="auto"/>
        <w:rPr>
          <w:rFonts w:asciiTheme="majorBidi" w:hAnsiTheme="majorBidi" w:cstheme="majorBidi"/>
          <w:b/>
          <w:bCs/>
          <w:sz w:val="24"/>
          <w:szCs w:val="24"/>
        </w:rPr>
      </w:pPr>
      <w:r w:rsidRPr="00553EA8">
        <w:rPr>
          <w:rFonts w:asciiTheme="majorBidi" w:hAnsiTheme="majorBidi" w:cstheme="majorBidi"/>
          <w:b/>
          <w:bCs/>
          <w:sz w:val="24"/>
          <w:szCs w:val="24"/>
        </w:rPr>
        <w:t>SEADUSE RAKENDAMISEGA SEOTUD RIIGI JA KOHALIKU OMAVALITSUSE TEGEVUSED, EELDATAVAD KULUD JA TULUD</w:t>
      </w:r>
    </w:p>
    <w:p w14:paraId="794A2567" w14:textId="77777777" w:rsidR="00980488" w:rsidRPr="00C87AEC" w:rsidRDefault="00980488" w:rsidP="00980488">
      <w:pPr>
        <w:autoSpaceDE w:val="0"/>
        <w:autoSpaceDN w:val="0"/>
        <w:adjustRightInd w:val="0"/>
        <w:spacing w:after="0" w:line="240" w:lineRule="auto"/>
        <w:jc w:val="both"/>
        <w:rPr>
          <w:rFonts w:ascii="Times New Roman" w:hAnsi="Times New Roman" w:cs="Times New Roman"/>
          <w:sz w:val="24"/>
          <w:szCs w:val="24"/>
        </w:rPr>
      </w:pPr>
      <w:r w:rsidRPr="00C87AEC">
        <w:rPr>
          <w:rFonts w:ascii="Times New Roman" w:hAnsi="Times New Roman" w:cs="Times New Roman"/>
          <w:sz w:val="24"/>
          <w:szCs w:val="24"/>
        </w:rPr>
        <w:t>Eelnõu rakendamise mõju riigieelarvele on kaudne. Koormuse tõus riigieelarvele on pigem ebatõenäoline. Finantsinspektsioon on finantsjärelevalve subjektide poolt täielikult rahastatav seetõttu täiendavat kulu riigieelarve tähenduses nende kulude tõusmisega ei kaasne.</w:t>
      </w:r>
    </w:p>
    <w:p w14:paraId="2C89D6E2" w14:textId="77777777" w:rsidR="00980488" w:rsidRPr="00C87AEC" w:rsidRDefault="00980488" w:rsidP="00980488">
      <w:pPr>
        <w:autoSpaceDE w:val="0"/>
        <w:autoSpaceDN w:val="0"/>
        <w:adjustRightInd w:val="0"/>
        <w:spacing w:after="0" w:line="240" w:lineRule="auto"/>
        <w:jc w:val="both"/>
        <w:rPr>
          <w:rFonts w:ascii="Times New Roman" w:hAnsi="Times New Roman" w:cs="Times New Roman"/>
          <w:sz w:val="24"/>
          <w:szCs w:val="24"/>
        </w:rPr>
      </w:pPr>
    </w:p>
    <w:p w14:paraId="3F055652" w14:textId="72355E18" w:rsidR="00980488" w:rsidRPr="00674BAC" w:rsidRDefault="00980488" w:rsidP="00980488">
      <w:pPr>
        <w:autoSpaceDE w:val="0"/>
        <w:autoSpaceDN w:val="0"/>
        <w:adjustRightInd w:val="0"/>
        <w:spacing w:after="0" w:line="240" w:lineRule="auto"/>
        <w:jc w:val="both"/>
        <w:rPr>
          <w:rFonts w:ascii="Times New Roman" w:hAnsi="Times New Roman" w:cs="Times New Roman"/>
          <w:sz w:val="24"/>
          <w:szCs w:val="24"/>
        </w:rPr>
      </w:pPr>
      <w:r w:rsidRPr="00C87AEC">
        <w:rPr>
          <w:rFonts w:ascii="Times New Roman" w:hAnsi="Times New Roman" w:cs="Times New Roman"/>
          <w:sz w:val="24"/>
          <w:szCs w:val="24"/>
        </w:rPr>
        <w:t xml:space="preserve">Eelnõu mõju riigiasutuste ja kohaliku omavalitsuse korraldusele on väike või olematu. Avaliku sektori, nt Rahandusministeeriumi ametnike töökoormus, jääb samaks. </w:t>
      </w:r>
      <w:r w:rsidR="00B332C9">
        <w:rPr>
          <w:rFonts w:ascii="Times New Roman" w:hAnsi="Times New Roman" w:cs="Times New Roman"/>
          <w:sz w:val="24"/>
          <w:szCs w:val="24"/>
        </w:rPr>
        <w:t>Vähene koormuse kasv kaasneb Finantsinspektsioonile</w:t>
      </w:r>
      <w:r w:rsidR="005B4741">
        <w:rPr>
          <w:rFonts w:ascii="Times New Roman" w:hAnsi="Times New Roman" w:cs="Times New Roman"/>
          <w:sz w:val="24"/>
          <w:szCs w:val="24"/>
        </w:rPr>
        <w:t xml:space="preserve">, </w:t>
      </w:r>
      <w:r w:rsidR="00B332C9">
        <w:rPr>
          <w:rFonts w:ascii="Times New Roman" w:hAnsi="Times New Roman" w:cs="Times New Roman"/>
          <w:sz w:val="24"/>
          <w:szCs w:val="24"/>
        </w:rPr>
        <w:t>võrdse kohtlemise voliniku kantseleile</w:t>
      </w:r>
      <w:r w:rsidR="005B4741">
        <w:rPr>
          <w:rFonts w:ascii="Times New Roman" w:hAnsi="Times New Roman" w:cs="Times New Roman"/>
          <w:sz w:val="24"/>
          <w:szCs w:val="24"/>
        </w:rPr>
        <w:t xml:space="preserve"> ja kohtutele</w:t>
      </w:r>
      <w:r w:rsidR="00B332C9">
        <w:rPr>
          <w:rFonts w:ascii="Times New Roman" w:hAnsi="Times New Roman" w:cs="Times New Roman"/>
          <w:sz w:val="24"/>
          <w:szCs w:val="24"/>
        </w:rPr>
        <w:t>.</w:t>
      </w:r>
    </w:p>
    <w:p w14:paraId="3962471F" w14:textId="77777777" w:rsidR="00041EA8" w:rsidRDefault="00041EA8" w:rsidP="00CD4399">
      <w:pPr>
        <w:spacing w:after="0" w:line="276" w:lineRule="auto"/>
        <w:ind w:right="-62"/>
        <w:jc w:val="both"/>
        <w:rPr>
          <w:rFonts w:asciiTheme="majorBidi" w:eastAsia="Times New Roman" w:hAnsiTheme="majorBidi" w:cstheme="majorBidi"/>
          <w:sz w:val="24"/>
          <w:szCs w:val="24"/>
        </w:rPr>
      </w:pPr>
    </w:p>
    <w:p w14:paraId="40B46CE0" w14:textId="2CF5D738" w:rsidR="00041EA8" w:rsidRPr="00553EA8" w:rsidRDefault="00553EA8" w:rsidP="00553EA8">
      <w:pPr>
        <w:pStyle w:val="Loendilik"/>
        <w:numPr>
          <w:ilvl w:val="0"/>
          <w:numId w:val="1"/>
        </w:numPr>
        <w:spacing w:after="0" w:line="276" w:lineRule="auto"/>
        <w:rPr>
          <w:rFonts w:asciiTheme="majorBidi" w:hAnsiTheme="majorBidi" w:cstheme="majorBidi"/>
          <w:b/>
          <w:bCs/>
          <w:sz w:val="24"/>
          <w:szCs w:val="24"/>
        </w:rPr>
      </w:pPr>
      <w:r w:rsidRPr="00553EA8">
        <w:rPr>
          <w:rFonts w:asciiTheme="majorBidi" w:hAnsiTheme="majorBidi" w:cstheme="majorBidi"/>
          <w:b/>
          <w:bCs/>
          <w:sz w:val="24"/>
          <w:szCs w:val="24"/>
        </w:rPr>
        <w:t>RAKENDUSAKTID</w:t>
      </w:r>
    </w:p>
    <w:p w14:paraId="7CEE8AF4" w14:textId="4EA3D7B9" w:rsidR="007E493D" w:rsidRPr="00FE492E" w:rsidRDefault="007E493D" w:rsidP="00FE492E">
      <w:pPr>
        <w:autoSpaceDE w:val="0"/>
        <w:autoSpaceDN w:val="0"/>
        <w:adjustRightInd w:val="0"/>
        <w:spacing w:after="0" w:line="240" w:lineRule="auto"/>
        <w:jc w:val="both"/>
        <w:rPr>
          <w:rFonts w:ascii="Times New Roman" w:hAnsi="Times New Roman" w:cs="Times New Roman"/>
          <w:sz w:val="24"/>
          <w:szCs w:val="24"/>
        </w:rPr>
      </w:pPr>
      <w:r w:rsidRPr="00FE492E">
        <w:rPr>
          <w:rFonts w:ascii="Times New Roman" w:hAnsi="Times New Roman" w:cs="Times New Roman"/>
          <w:sz w:val="24"/>
          <w:szCs w:val="24"/>
        </w:rPr>
        <w:t xml:space="preserve">Käesoleva seadusega ei kehtestata uusi rakendusakte ega muudeta olemasolevaid. Samuti ei kaasne seadusega rakendusaktide kehtetuks muutumist. </w:t>
      </w:r>
    </w:p>
    <w:p w14:paraId="0E0CD808" w14:textId="77777777" w:rsidR="00980488" w:rsidRDefault="00980488" w:rsidP="00CD4399">
      <w:pPr>
        <w:spacing w:after="0" w:line="276" w:lineRule="auto"/>
        <w:ind w:right="-62"/>
        <w:jc w:val="both"/>
        <w:rPr>
          <w:rFonts w:asciiTheme="majorBidi" w:eastAsia="Times New Roman" w:hAnsiTheme="majorBidi" w:cstheme="majorBidi"/>
          <w:sz w:val="24"/>
          <w:szCs w:val="24"/>
        </w:rPr>
      </w:pPr>
    </w:p>
    <w:p w14:paraId="456DDF3B" w14:textId="15F82A97" w:rsidR="00041EA8" w:rsidRPr="00553EA8" w:rsidRDefault="00553EA8" w:rsidP="00553EA8">
      <w:pPr>
        <w:pStyle w:val="Loendilik"/>
        <w:numPr>
          <w:ilvl w:val="0"/>
          <w:numId w:val="1"/>
        </w:numPr>
        <w:spacing w:after="0" w:line="276" w:lineRule="auto"/>
        <w:rPr>
          <w:rFonts w:asciiTheme="majorBidi" w:hAnsiTheme="majorBidi" w:cstheme="majorBidi"/>
          <w:b/>
          <w:bCs/>
          <w:sz w:val="24"/>
          <w:szCs w:val="24"/>
        </w:rPr>
      </w:pPr>
      <w:r w:rsidRPr="00553EA8">
        <w:rPr>
          <w:rFonts w:asciiTheme="majorBidi" w:hAnsiTheme="majorBidi" w:cstheme="majorBidi"/>
          <w:b/>
          <w:bCs/>
          <w:sz w:val="24"/>
          <w:szCs w:val="24"/>
        </w:rPr>
        <w:t>SEADUSE JÕUSTUMINE</w:t>
      </w:r>
    </w:p>
    <w:p w14:paraId="7222ED46" w14:textId="77777777" w:rsidR="00B704F5" w:rsidRDefault="00E371A2" w:rsidP="00CD4399">
      <w:pPr>
        <w:spacing w:after="0" w:line="276" w:lineRule="auto"/>
        <w:ind w:right="-62"/>
        <w:jc w:val="both"/>
        <w:rPr>
          <w:rFonts w:asciiTheme="majorBidi" w:eastAsia="Times New Roman" w:hAnsiTheme="majorBidi" w:cstheme="majorBidi"/>
          <w:sz w:val="24"/>
          <w:szCs w:val="24"/>
        </w:rPr>
      </w:pPr>
      <w:r>
        <w:rPr>
          <w:rFonts w:asciiTheme="majorBidi" w:eastAsia="Times New Roman" w:hAnsiTheme="majorBidi" w:cstheme="majorBidi"/>
          <w:sz w:val="24"/>
          <w:szCs w:val="24"/>
        </w:rPr>
        <w:t>Seadus jõustub 2024. aasta 28. detsembril. Jõustumise aeg tuleneb eelnõu aluseks oleva direktiivi artikli 11 lõikest 1.</w:t>
      </w:r>
      <w:r w:rsidR="00B704F5">
        <w:rPr>
          <w:rFonts w:asciiTheme="majorBidi" w:eastAsia="Times New Roman" w:hAnsiTheme="majorBidi" w:cstheme="majorBidi"/>
          <w:sz w:val="24"/>
          <w:szCs w:val="24"/>
        </w:rPr>
        <w:t xml:space="preserve"> </w:t>
      </w:r>
    </w:p>
    <w:p w14:paraId="3FB8D9FE" w14:textId="77777777" w:rsidR="00B704F5" w:rsidRDefault="00B704F5" w:rsidP="00B704F5">
      <w:pPr>
        <w:spacing w:after="0" w:line="240" w:lineRule="auto"/>
        <w:jc w:val="lowKashida"/>
        <w:rPr>
          <w:rFonts w:asciiTheme="majorBidi" w:eastAsia="Times New Roman" w:hAnsiTheme="majorBidi" w:cstheme="majorBidi"/>
          <w:sz w:val="24"/>
          <w:szCs w:val="24"/>
        </w:rPr>
      </w:pPr>
    </w:p>
    <w:p w14:paraId="634FF68A" w14:textId="59124E3A" w:rsidR="00B704F5" w:rsidRPr="009E2BB0" w:rsidRDefault="00B704F5" w:rsidP="00B704F5">
      <w:pPr>
        <w:spacing w:after="0" w:line="240" w:lineRule="auto"/>
        <w:jc w:val="lowKashida"/>
        <w:rPr>
          <w:rFonts w:asciiTheme="majorBidi" w:eastAsia="Times New Roman" w:hAnsiTheme="majorBidi" w:cstheme="majorBidi"/>
          <w:vanish/>
          <w:kern w:val="0"/>
          <w:sz w:val="24"/>
          <w:szCs w:val="24"/>
          <w:lang w:eastAsia="et-EE"/>
          <w:specVanish/>
          <w14:ligatures w14:val="none"/>
        </w:rPr>
      </w:pPr>
      <w:r>
        <w:rPr>
          <w:rFonts w:asciiTheme="majorBidi" w:eastAsia="Times New Roman" w:hAnsiTheme="majorBidi" w:cstheme="majorBidi"/>
          <w:sz w:val="24"/>
          <w:szCs w:val="24"/>
        </w:rPr>
        <w:t xml:space="preserve">Eelnõu § 4 lõike 2 kohaselt jõustuvad </w:t>
      </w:r>
      <w:bookmarkStart w:id="15" w:name="_Hlk175578018"/>
      <w:r w:rsidR="0079493E" w:rsidRPr="00D37C99">
        <w:rPr>
          <w:rFonts w:asciiTheme="majorBidi" w:eastAsia="Times New Roman" w:hAnsiTheme="majorBidi" w:cstheme="majorBidi"/>
          <w:kern w:val="0"/>
          <w:sz w:val="24"/>
          <w:szCs w:val="24"/>
          <w:lang w:eastAsia="et-EE"/>
          <w14:ligatures w14:val="none"/>
        </w:rPr>
        <w:t xml:space="preserve">§ 1 punktid 2, 4, 7, 10 ja 12, § 2 punktid 2 ja 4 ning § 3 punktid 2 ja 4 </w:t>
      </w:r>
      <w:r>
        <w:rPr>
          <w:rFonts w:asciiTheme="majorBidi" w:eastAsia="Times New Roman" w:hAnsiTheme="majorBidi" w:cstheme="majorBidi"/>
          <w:kern w:val="0"/>
          <w:sz w:val="24"/>
          <w:szCs w:val="24"/>
          <w:lang w:eastAsia="et-EE"/>
          <w14:ligatures w14:val="none"/>
        </w:rPr>
        <w:t>2038. aasta 31. detsembril</w:t>
      </w:r>
      <w:bookmarkEnd w:id="15"/>
      <w:r>
        <w:rPr>
          <w:rFonts w:asciiTheme="majorBidi" w:eastAsia="Times New Roman" w:hAnsiTheme="majorBidi" w:cstheme="majorBidi"/>
          <w:kern w:val="0"/>
          <w:sz w:val="24"/>
          <w:szCs w:val="24"/>
          <w:lang w:eastAsia="et-EE"/>
          <w14:ligatures w14:val="none"/>
        </w:rPr>
        <w:t>.</w:t>
      </w:r>
    </w:p>
    <w:p w14:paraId="0E162985" w14:textId="14382129" w:rsidR="00041EA8" w:rsidRPr="00FE492E" w:rsidRDefault="00B704F5" w:rsidP="00FE492E">
      <w:pPr>
        <w:spacing w:after="0" w:line="240" w:lineRule="auto"/>
        <w:jc w:val="lowKashida"/>
        <w:rPr>
          <w:rFonts w:asciiTheme="majorBidi" w:eastAsia="Times New Roman" w:hAnsiTheme="majorBidi" w:cstheme="majorBidi"/>
          <w:kern w:val="0"/>
          <w:sz w:val="24"/>
          <w:szCs w:val="24"/>
          <w:lang w:eastAsia="et-EE"/>
          <w14:ligatures w14:val="none"/>
        </w:rPr>
      </w:pPr>
      <w:r>
        <w:rPr>
          <w:rFonts w:asciiTheme="majorBidi" w:eastAsia="Times New Roman" w:hAnsiTheme="majorBidi" w:cstheme="majorBidi"/>
          <w:kern w:val="0"/>
          <w:sz w:val="24"/>
          <w:szCs w:val="24"/>
          <w:lang w:eastAsia="et-EE"/>
          <w14:ligatures w14:val="none"/>
        </w:rPr>
        <w:t xml:space="preserve"> 2038. aastal jõustuvate sätetega tunnistatakse kehtetuks direktiivist tulenevad sätted, kuna direktiiv </w:t>
      </w:r>
      <w:r w:rsidR="0079493E">
        <w:rPr>
          <w:rFonts w:asciiTheme="majorBidi" w:eastAsia="Times New Roman" w:hAnsiTheme="majorBidi" w:cstheme="majorBidi"/>
          <w:kern w:val="0"/>
          <w:sz w:val="24"/>
          <w:szCs w:val="24"/>
          <w:lang w:eastAsia="et-EE"/>
          <w14:ligatures w14:val="none"/>
        </w:rPr>
        <w:t xml:space="preserve">kaotab </w:t>
      </w:r>
      <w:r>
        <w:rPr>
          <w:rFonts w:asciiTheme="majorBidi" w:eastAsia="Times New Roman" w:hAnsiTheme="majorBidi" w:cstheme="majorBidi"/>
          <w:kern w:val="0"/>
          <w:sz w:val="24"/>
          <w:szCs w:val="24"/>
          <w:lang w:eastAsia="et-EE"/>
          <w14:ligatures w14:val="none"/>
        </w:rPr>
        <w:t xml:space="preserve">artikkel 14 </w:t>
      </w:r>
      <w:r w:rsidR="0079493E">
        <w:rPr>
          <w:rFonts w:asciiTheme="majorBidi" w:eastAsia="Times New Roman" w:hAnsiTheme="majorBidi" w:cstheme="majorBidi"/>
          <w:kern w:val="0"/>
          <w:sz w:val="24"/>
          <w:szCs w:val="24"/>
          <w:lang w:eastAsia="et-EE"/>
          <w14:ligatures w14:val="none"/>
        </w:rPr>
        <w:t xml:space="preserve">kohaselt </w:t>
      </w:r>
      <w:r>
        <w:rPr>
          <w:rFonts w:asciiTheme="majorBidi" w:eastAsia="Times New Roman" w:hAnsiTheme="majorBidi" w:cstheme="majorBidi"/>
          <w:kern w:val="0"/>
          <w:sz w:val="24"/>
          <w:szCs w:val="24"/>
          <w:lang w:eastAsia="et-EE"/>
          <w14:ligatures w14:val="none"/>
        </w:rPr>
        <w:t>nimetatud kuupäeval kehtivuse.</w:t>
      </w:r>
      <w:r w:rsidR="0079493E">
        <w:rPr>
          <w:rFonts w:asciiTheme="majorBidi" w:eastAsia="Times New Roman" w:hAnsiTheme="majorBidi" w:cstheme="majorBidi"/>
          <w:kern w:val="0"/>
          <w:sz w:val="24"/>
          <w:szCs w:val="24"/>
          <w:lang w:eastAsia="et-EE"/>
          <w14:ligatures w14:val="none"/>
        </w:rPr>
        <w:t xml:space="preserve"> </w:t>
      </w:r>
    </w:p>
    <w:p w14:paraId="459E8E4E" w14:textId="77777777" w:rsidR="00E371A2" w:rsidRDefault="00E371A2" w:rsidP="00CD4399">
      <w:pPr>
        <w:spacing w:after="0" w:line="276" w:lineRule="auto"/>
        <w:ind w:right="-62"/>
        <w:jc w:val="both"/>
        <w:rPr>
          <w:rFonts w:asciiTheme="majorBidi" w:eastAsia="Times New Roman" w:hAnsiTheme="majorBidi" w:cstheme="majorBidi"/>
          <w:sz w:val="24"/>
          <w:szCs w:val="24"/>
        </w:rPr>
      </w:pPr>
    </w:p>
    <w:p w14:paraId="44F59B8B" w14:textId="4760C0EB" w:rsidR="00041EA8" w:rsidRPr="00553EA8" w:rsidRDefault="00553EA8" w:rsidP="00553EA8">
      <w:pPr>
        <w:pStyle w:val="Loendilik"/>
        <w:numPr>
          <w:ilvl w:val="0"/>
          <w:numId w:val="1"/>
        </w:numPr>
        <w:spacing w:after="0" w:line="276" w:lineRule="auto"/>
        <w:rPr>
          <w:rFonts w:asciiTheme="majorBidi" w:hAnsiTheme="majorBidi" w:cstheme="majorBidi"/>
          <w:b/>
          <w:bCs/>
          <w:sz w:val="24"/>
          <w:szCs w:val="24"/>
        </w:rPr>
      </w:pPr>
      <w:r w:rsidRPr="00553EA8">
        <w:rPr>
          <w:rFonts w:asciiTheme="majorBidi" w:hAnsiTheme="majorBidi" w:cstheme="majorBidi"/>
          <w:b/>
          <w:bCs/>
          <w:sz w:val="24"/>
          <w:szCs w:val="24"/>
        </w:rPr>
        <w:t>EELNÕU KOOSKÕLASTAMINE, HUVIRÜHMADE KAASAMINE JA AVALIK KONSULTATSIOON</w:t>
      </w:r>
    </w:p>
    <w:p w14:paraId="6267860D" w14:textId="7FBAEB38" w:rsidR="00D165D7" w:rsidRDefault="00D165D7" w:rsidP="007716EE">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Eelnõu </w:t>
      </w:r>
      <w:r w:rsidR="0026005E">
        <w:rPr>
          <w:rFonts w:ascii="Times New Roman" w:hAnsi="Times New Roman" w:cs="Times New Roman"/>
          <w:sz w:val="24"/>
          <w:szCs w:val="24"/>
        </w:rPr>
        <w:t>saadeti</w:t>
      </w:r>
      <w:r w:rsidR="0026005E" w:rsidRPr="00674BAC">
        <w:rPr>
          <w:rFonts w:ascii="Times New Roman" w:hAnsi="Times New Roman" w:cs="Times New Roman"/>
          <w:sz w:val="24"/>
          <w:szCs w:val="24"/>
        </w:rPr>
        <w:t xml:space="preserve"> </w:t>
      </w:r>
      <w:r w:rsidRPr="00674BAC">
        <w:rPr>
          <w:rFonts w:ascii="Times New Roman" w:hAnsi="Times New Roman" w:cs="Times New Roman"/>
          <w:sz w:val="24"/>
          <w:szCs w:val="24"/>
        </w:rPr>
        <w:t>eelnõude infosüsteemi kaudu</w:t>
      </w:r>
      <w:r>
        <w:rPr>
          <w:rFonts w:ascii="Times New Roman" w:hAnsi="Times New Roman" w:cs="Times New Roman"/>
          <w:sz w:val="24"/>
          <w:szCs w:val="24"/>
        </w:rPr>
        <w:t xml:space="preserve"> </w:t>
      </w:r>
      <w:r w:rsidR="007716EE">
        <w:rPr>
          <w:rFonts w:ascii="Times New Roman" w:hAnsi="Times New Roman" w:cs="Times New Roman"/>
          <w:sz w:val="24"/>
          <w:szCs w:val="24"/>
        </w:rPr>
        <w:t xml:space="preserve">esimesele kooskõlastusele </w:t>
      </w:r>
      <w:r w:rsidRPr="00674BAC">
        <w:rPr>
          <w:rFonts w:ascii="Times New Roman" w:hAnsi="Times New Roman" w:cs="Times New Roman"/>
          <w:sz w:val="24"/>
          <w:szCs w:val="24"/>
        </w:rPr>
        <w:t>Justiitsministeeriumile,</w:t>
      </w:r>
      <w:r>
        <w:rPr>
          <w:rFonts w:ascii="Times New Roman" w:hAnsi="Times New Roman" w:cs="Times New Roman"/>
          <w:sz w:val="24"/>
          <w:szCs w:val="24"/>
        </w:rPr>
        <w:t xml:space="preserve"> </w:t>
      </w:r>
      <w:r w:rsidRPr="00674BAC">
        <w:rPr>
          <w:rFonts w:ascii="Times New Roman" w:hAnsi="Times New Roman" w:cs="Times New Roman"/>
          <w:sz w:val="24"/>
          <w:szCs w:val="24"/>
        </w:rPr>
        <w:t xml:space="preserve">Majandus- ja Kommunikatsiooniministeeriumile, </w:t>
      </w:r>
      <w:r w:rsidR="008B5472" w:rsidRPr="00674BAC">
        <w:rPr>
          <w:rFonts w:ascii="Times New Roman" w:hAnsi="Times New Roman" w:cs="Times New Roman"/>
          <w:sz w:val="24"/>
          <w:szCs w:val="24"/>
        </w:rPr>
        <w:t xml:space="preserve">Finantsinspektsioonile, </w:t>
      </w:r>
      <w:r w:rsidRPr="000279B6">
        <w:rPr>
          <w:rFonts w:ascii="Times New Roman" w:hAnsi="Times New Roman" w:cs="Times New Roman"/>
          <w:sz w:val="24"/>
          <w:szCs w:val="24"/>
        </w:rPr>
        <w:t>Eesti Pangale,</w:t>
      </w:r>
      <w:r w:rsidR="008B5472" w:rsidRPr="008B5472">
        <w:rPr>
          <w:rFonts w:ascii="Times New Roman" w:hAnsi="Times New Roman" w:cs="Times New Roman"/>
          <w:sz w:val="24"/>
          <w:szCs w:val="24"/>
        </w:rPr>
        <w:t xml:space="preserve"> </w:t>
      </w:r>
      <w:r w:rsidR="008B5472">
        <w:rPr>
          <w:rFonts w:ascii="Times New Roman" w:hAnsi="Times New Roman" w:cs="Times New Roman"/>
          <w:sz w:val="24"/>
          <w:szCs w:val="24"/>
        </w:rPr>
        <w:t>s</w:t>
      </w:r>
      <w:r w:rsidR="008B5472" w:rsidRPr="008B5472">
        <w:rPr>
          <w:rFonts w:ascii="Times New Roman" w:hAnsi="Times New Roman" w:cs="Times New Roman"/>
          <w:sz w:val="24"/>
          <w:szCs w:val="24"/>
        </w:rPr>
        <w:t>oolise võrdõiguslikkuse ja võrdse kohtlemise volinikule,</w:t>
      </w:r>
      <w:r w:rsidRPr="000279B6">
        <w:rPr>
          <w:rFonts w:ascii="Times New Roman" w:hAnsi="Times New Roman" w:cs="Times New Roman"/>
          <w:sz w:val="24"/>
          <w:szCs w:val="24"/>
        </w:rPr>
        <w:t xml:space="preserve"> FinanceEstoniale, Eesti Pangaliidule, Kaubandus- ja Tööstuskojale</w:t>
      </w:r>
      <w:r w:rsidRPr="00810BFD">
        <w:rPr>
          <w:rFonts w:ascii="Times New Roman" w:hAnsi="Times New Roman" w:cs="Times New Roman"/>
          <w:sz w:val="24"/>
          <w:szCs w:val="24"/>
        </w:rPr>
        <w:t>, Eesti Advokatuurile, kohtutele,</w:t>
      </w:r>
      <w:r w:rsidRPr="000279B6">
        <w:rPr>
          <w:rFonts w:ascii="Times New Roman" w:hAnsi="Times New Roman" w:cs="Times New Roman"/>
          <w:sz w:val="24"/>
          <w:szCs w:val="24"/>
        </w:rPr>
        <w:t xml:space="preserve"> </w:t>
      </w:r>
      <w:proofErr w:type="spellStart"/>
      <w:r w:rsidR="000279B6" w:rsidRPr="000279B6">
        <w:rPr>
          <w:rFonts w:ascii="Times New Roman" w:hAnsi="Times New Roman" w:cs="Times New Roman"/>
          <w:sz w:val="24"/>
          <w:szCs w:val="24"/>
        </w:rPr>
        <w:t>Nasdaq</w:t>
      </w:r>
      <w:proofErr w:type="spellEnd"/>
      <w:r w:rsidR="000279B6" w:rsidRPr="000279B6">
        <w:rPr>
          <w:rFonts w:ascii="Times New Roman" w:hAnsi="Times New Roman" w:cs="Times New Roman"/>
          <w:sz w:val="24"/>
          <w:szCs w:val="24"/>
        </w:rPr>
        <w:t xml:space="preserve"> Tallinn AS</w:t>
      </w:r>
      <w:r w:rsidR="000279B6">
        <w:rPr>
          <w:rFonts w:ascii="Times New Roman" w:hAnsi="Times New Roman" w:cs="Times New Roman"/>
          <w:sz w:val="24"/>
          <w:szCs w:val="24"/>
        </w:rPr>
        <w:t xml:space="preserve">-ile, kõigile </w:t>
      </w:r>
      <w:proofErr w:type="spellStart"/>
      <w:r w:rsidR="000279B6">
        <w:rPr>
          <w:rFonts w:ascii="Times New Roman" w:hAnsi="Times New Roman" w:cs="Times New Roman"/>
          <w:sz w:val="24"/>
          <w:szCs w:val="24"/>
        </w:rPr>
        <w:t>Nasdaq</w:t>
      </w:r>
      <w:proofErr w:type="spellEnd"/>
      <w:r w:rsidR="000279B6">
        <w:rPr>
          <w:rFonts w:ascii="Times New Roman" w:hAnsi="Times New Roman" w:cs="Times New Roman"/>
          <w:sz w:val="24"/>
          <w:szCs w:val="24"/>
        </w:rPr>
        <w:t xml:space="preserve"> Balti põhinimekirjas olevatele Eesti ettevõtjatele (Tallink Grupp, Tallinna Kaubamaja Grupp, </w:t>
      </w:r>
      <w:proofErr w:type="spellStart"/>
      <w:r w:rsidR="000279B6">
        <w:rPr>
          <w:rFonts w:ascii="Times New Roman" w:hAnsi="Times New Roman" w:cs="Times New Roman"/>
          <w:sz w:val="24"/>
          <w:szCs w:val="24"/>
        </w:rPr>
        <w:t>Silvano</w:t>
      </w:r>
      <w:proofErr w:type="spellEnd"/>
      <w:r w:rsidR="000279B6">
        <w:rPr>
          <w:rFonts w:ascii="Times New Roman" w:hAnsi="Times New Roman" w:cs="Times New Roman"/>
          <w:sz w:val="24"/>
          <w:szCs w:val="24"/>
        </w:rPr>
        <w:t xml:space="preserve"> Fashion Group, </w:t>
      </w:r>
      <w:proofErr w:type="spellStart"/>
      <w:r w:rsidR="000279B6">
        <w:rPr>
          <w:rFonts w:ascii="Times New Roman" w:hAnsi="Times New Roman" w:cs="Times New Roman"/>
          <w:sz w:val="24"/>
          <w:szCs w:val="24"/>
        </w:rPr>
        <w:t>Infortar</w:t>
      </w:r>
      <w:proofErr w:type="spellEnd"/>
      <w:r w:rsidR="000279B6">
        <w:rPr>
          <w:rFonts w:ascii="Times New Roman" w:hAnsi="Times New Roman" w:cs="Times New Roman"/>
          <w:sz w:val="24"/>
          <w:szCs w:val="24"/>
        </w:rPr>
        <w:t xml:space="preserve">, Ekspress Grupp, Harju Elekter, LHV Group, Merko Ehitus, Nordecon, Tallinna Sadam, Coop Pank, Tallinna Vesi, </w:t>
      </w:r>
      <w:proofErr w:type="spellStart"/>
      <w:r w:rsidR="000279B6">
        <w:rPr>
          <w:rFonts w:ascii="Times New Roman" w:hAnsi="Times New Roman" w:cs="Times New Roman"/>
          <w:sz w:val="24"/>
          <w:szCs w:val="24"/>
        </w:rPr>
        <w:t>PRFoods</w:t>
      </w:r>
      <w:proofErr w:type="spellEnd"/>
      <w:r w:rsidR="000279B6">
        <w:rPr>
          <w:rFonts w:ascii="Times New Roman" w:hAnsi="Times New Roman" w:cs="Times New Roman"/>
          <w:sz w:val="24"/>
          <w:szCs w:val="24"/>
        </w:rPr>
        <w:t xml:space="preserve">, Enefit Green, Pro Kapital Grupp, </w:t>
      </w:r>
      <w:proofErr w:type="spellStart"/>
      <w:r w:rsidR="000279B6">
        <w:rPr>
          <w:rFonts w:ascii="Times New Roman" w:hAnsi="Times New Roman" w:cs="Times New Roman"/>
          <w:sz w:val="24"/>
          <w:szCs w:val="24"/>
        </w:rPr>
        <w:t>Hepsor</w:t>
      </w:r>
      <w:proofErr w:type="spellEnd"/>
      <w:r w:rsidR="000279B6">
        <w:rPr>
          <w:rFonts w:ascii="Times New Roman" w:hAnsi="Times New Roman" w:cs="Times New Roman"/>
          <w:sz w:val="24"/>
          <w:szCs w:val="24"/>
        </w:rPr>
        <w:t xml:space="preserve">, Arco Vara, </w:t>
      </w:r>
      <w:proofErr w:type="spellStart"/>
      <w:r w:rsidR="000279B6">
        <w:rPr>
          <w:rFonts w:ascii="Times New Roman" w:hAnsi="Times New Roman" w:cs="Times New Roman"/>
          <w:sz w:val="24"/>
          <w:szCs w:val="24"/>
        </w:rPr>
        <w:t>EfTEN</w:t>
      </w:r>
      <w:proofErr w:type="spellEnd"/>
      <w:r w:rsidR="000279B6">
        <w:rPr>
          <w:rFonts w:ascii="Times New Roman" w:hAnsi="Times New Roman" w:cs="Times New Roman"/>
          <w:sz w:val="24"/>
          <w:szCs w:val="24"/>
        </w:rPr>
        <w:t xml:space="preserve"> Real Estate Fun</w:t>
      </w:r>
      <w:r w:rsidR="000A1A4E">
        <w:rPr>
          <w:rFonts w:ascii="Times New Roman" w:hAnsi="Times New Roman" w:cs="Times New Roman"/>
          <w:sz w:val="24"/>
          <w:szCs w:val="24"/>
        </w:rPr>
        <w:t>d</w:t>
      </w:r>
      <w:r w:rsidR="000279B6">
        <w:rPr>
          <w:rFonts w:ascii="Times New Roman" w:hAnsi="Times New Roman" w:cs="Times New Roman"/>
          <w:sz w:val="24"/>
          <w:szCs w:val="24"/>
        </w:rPr>
        <w:t>).</w:t>
      </w:r>
    </w:p>
    <w:p w14:paraId="5CCE732E" w14:textId="31C1FECB" w:rsidR="0026005E" w:rsidRDefault="0026005E" w:rsidP="00D165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Tagasisidet andsid Justiitsministeerium, </w:t>
      </w:r>
      <w:r w:rsidRPr="00674BAC">
        <w:rPr>
          <w:rFonts w:ascii="Times New Roman" w:hAnsi="Times New Roman" w:cs="Times New Roman"/>
          <w:sz w:val="24"/>
          <w:szCs w:val="24"/>
        </w:rPr>
        <w:t>Majandus- ja Kommunikatsiooniministeerium</w:t>
      </w:r>
      <w:r>
        <w:rPr>
          <w:rFonts w:ascii="Times New Roman" w:hAnsi="Times New Roman" w:cs="Times New Roman"/>
          <w:sz w:val="24"/>
          <w:szCs w:val="24"/>
        </w:rPr>
        <w:t>, R</w:t>
      </w:r>
      <w:r w:rsidRPr="0026005E">
        <w:rPr>
          <w:rFonts w:ascii="Times New Roman" w:hAnsi="Times New Roman" w:cs="Times New Roman"/>
          <w:sz w:val="24"/>
          <w:szCs w:val="24"/>
        </w:rPr>
        <w:t>egionaal- ja Põllumajandusministeerium</w:t>
      </w:r>
      <w:r>
        <w:rPr>
          <w:rFonts w:ascii="Times New Roman" w:hAnsi="Times New Roman" w:cs="Times New Roman"/>
          <w:sz w:val="24"/>
          <w:szCs w:val="24"/>
        </w:rPr>
        <w:t>, Finantsinspektsioon, Harju Maakohus, LHV, Kaubandus-Tööstuskoda (vt märkuste tabelit</w:t>
      </w:r>
      <w:r w:rsidR="00914CD9">
        <w:rPr>
          <w:rFonts w:ascii="Times New Roman" w:hAnsi="Times New Roman" w:cs="Times New Roman"/>
          <w:sz w:val="24"/>
          <w:szCs w:val="24"/>
        </w:rPr>
        <w:t>)</w:t>
      </w:r>
      <w:r>
        <w:rPr>
          <w:rFonts w:ascii="Times New Roman" w:hAnsi="Times New Roman" w:cs="Times New Roman"/>
          <w:sz w:val="24"/>
          <w:szCs w:val="24"/>
        </w:rPr>
        <w:t>.</w:t>
      </w:r>
    </w:p>
    <w:p w14:paraId="336C454E" w14:textId="5BAB9AE0" w:rsidR="00894934" w:rsidRDefault="00894934" w:rsidP="00D165D7">
      <w:pPr>
        <w:spacing w:after="0" w:line="240" w:lineRule="auto"/>
        <w:jc w:val="both"/>
        <w:rPr>
          <w:rFonts w:ascii="Times New Roman" w:hAnsi="Times New Roman" w:cs="Times New Roman"/>
          <w:sz w:val="24"/>
          <w:szCs w:val="24"/>
        </w:rPr>
      </w:pPr>
      <w:r w:rsidRPr="003C449C">
        <w:rPr>
          <w:rFonts w:ascii="Times New Roman" w:eastAsia="Times New Roman" w:hAnsi="Times New Roman" w:cs="Times New Roman"/>
          <w:sz w:val="24"/>
          <w:szCs w:val="24"/>
          <w:lang w:eastAsia="et-EE"/>
        </w:rPr>
        <w:t>Käesolevaga esitatakse eelnõu kooskõlastamiseks Justiitsministeeriumile.</w:t>
      </w:r>
    </w:p>
    <w:p w14:paraId="43008606" w14:textId="77777777" w:rsidR="0026005E" w:rsidRDefault="0026005E" w:rsidP="00D165D7">
      <w:pPr>
        <w:spacing w:after="0" w:line="240" w:lineRule="auto"/>
        <w:jc w:val="both"/>
        <w:rPr>
          <w:rFonts w:ascii="Times New Roman" w:hAnsi="Times New Roman" w:cs="Times New Roman"/>
          <w:sz w:val="24"/>
          <w:szCs w:val="24"/>
        </w:rPr>
      </w:pPr>
    </w:p>
    <w:p w14:paraId="52CBD165" w14:textId="77777777" w:rsidR="0026005E" w:rsidRPr="00674BAC" w:rsidRDefault="0026005E" w:rsidP="00D165D7">
      <w:pPr>
        <w:spacing w:after="0" w:line="240" w:lineRule="auto"/>
        <w:jc w:val="both"/>
        <w:rPr>
          <w:rFonts w:ascii="Times New Roman" w:hAnsi="Times New Roman" w:cs="Times New Roman"/>
          <w:sz w:val="24"/>
          <w:szCs w:val="24"/>
        </w:rPr>
      </w:pPr>
    </w:p>
    <w:p w14:paraId="52A478F9" w14:textId="77777777" w:rsidR="00041EA8" w:rsidRDefault="00041EA8" w:rsidP="00CD4399">
      <w:pPr>
        <w:spacing w:after="0" w:line="276" w:lineRule="auto"/>
        <w:ind w:right="-62"/>
        <w:jc w:val="both"/>
        <w:rPr>
          <w:rFonts w:asciiTheme="majorBidi" w:eastAsia="Times New Roman" w:hAnsiTheme="majorBidi" w:cstheme="majorBidi"/>
          <w:sz w:val="24"/>
          <w:szCs w:val="24"/>
        </w:rPr>
      </w:pPr>
    </w:p>
    <w:p w14:paraId="1C079887" w14:textId="77777777" w:rsidR="00D165D7" w:rsidRDefault="00D165D7" w:rsidP="00CD4399">
      <w:pPr>
        <w:spacing w:after="0" w:line="276" w:lineRule="auto"/>
        <w:ind w:right="-62"/>
        <w:jc w:val="both"/>
        <w:rPr>
          <w:rFonts w:asciiTheme="majorBidi" w:eastAsia="Times New Roman" w:hAnsiTheme="majorBidi" w:cstheme="majorBidi"/>
          <w:sz w:val="24"/>
          <w:szCs w:val="24"/>
        </w:rPr>
      </w:pPr>
    </w:p>
    <w:p w14:paraId="601FEBCC" w14:textId="140D5779" w:rsidR="00041EA8" w:rsidRDefault="00041EA8" w:rsidP="00CD4399">
      <w:pPr>
        <w:spacing w:after="0" w:line="276" w:lineRule="auto"/>
        <w:ind w:right="-62"/>
        <w:jc w:val="both"/>
        <w:rPr>
          <w:rFonts w:asciiTheme="majorBidi" w:eastAsia="Times New Roman" w:hAnsiTheme="majorBidi" w:cstheme="majorBidi"/>
          <w:sz w:val="24"/>
          <w:szCs w:val="24"/>
        </w:rPr>
      </w:pPr>
      <w:r>
        <w:rPr>
          <w:rFonts w:asciiTheme="majorBidi" w:eastAsia="Times New Roman" w:hAnsiTheme="majorBidi" w:cstheme="majorBidi"/>
          <w:sz w:val="24"/>
          <w:szCs w:val="24"/>
        </w:rPr>
        <w:t>____________________________________________________________________________</w:t>
      </w:r>
    </w:p>
    <w:p w14:paraId="77B20299" w14:textId="3AA604C9" w:rsidR="00041EA8" w:rsidRDefault="00041EA8" w:rsidP="00CD4399">
      <w:pPr>
        <w:spacing w:after="0" w:line="276" w:lineRule="auto"/>
        <w:ind w:right="-62"/>
        <w:jc w:val="both"/>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Algatab Vabariigi Valitsus </w:t>
      </w:r>
      <w:r>
        <w:rPr>
          <w:rFonts w:asciiTheme="majorBidi" w:eastAsia="Times New Roman" w:hAnsiTheme="majorBidi" w:cstheme="majorBidi"/>
          <w:sz w:val="24"/>
          <w:szCs w:val="24"/>
        </w:rPr>
        <w:tab/>
      </w:r>
      <w:r>
        <w:rPr>
          <w:rFonts w:asciiTheme="majorBidi" w:eastAsia="Times New Roman" w:hAnsiTheme="majorBidi" w:cstheme="majorBidi"/>
          <w:sz w:val="24"/>
          <w:szCs w:val="24"/>
        </w:rPr>
        <w:tab/>
      </w:r>
      <w:r>
        <w:rPr>
          <w:rFonts w:asciiTheme="majorBidi" w:eastAsia="Times New Roman" w:hAnsiTheme="majorBidi" w:cstheme="majorBidi"/>
          <w:sz w:val="24"/>
          <w:szCs w:val="24"/>
        </w:rPr>
        <w:tab/>
        <w:t>2024</w:t>
      </w:r>
    </w:p>
    <w:p w14:paraId="42A8ABC3" w14:textId="77777777" w:rsidR="00041EA8" w:rsidRDefault="00041EA8" w:rsidP="00CD4399">
      <w:pPr>
        <w:spacing w:after="0" w:line="276" w:lineRule="auto"/>
        <w:ind w:right="-62"/>
        <w:jc w:val="both"/>
        <w:rPr>
          <w:rFonts w:asciiTheme="majorBidi" w:eastAsia="Times New Roman" w:hAnsiTheme="majorBidi" w:cstheme="majorBidi"/>
          <w:sz w:val="24"/>
          <w:szCs w:val="24"/>
        </w:rPr>
      </w:pPr>
    </w:p>
    <w:p w14:paraId="396CFB2D" w14:textId="1D32757C" w:rsidR="00041EA8" w:rsidRPr="00CC6CE5" w:rsidRDefault="00041EA8" w:rsidP="00CD4399">
      <w:pPr>
        <w:spacing w:after="0" w:line="276" w:lineRule="auto"/>
        <w:ind w:right="-62"/>
        <w:jc w:val="both"/>
        <w:rPr>
          <w:rFonts w:asciiTheme="majorBidi" w:eastAsia="Times New Roman" w:hAnsiTheme="majorBidi" w:cstheme="majorBidi"/>
          <w:sz w:val="24"/>
          <w:szCs w:val="24"/>
        </w:rPr>
      </w:pPr>
      <w:r>
        <w:rPr>
          <w:rFonts w:asciiTheme="majorBidi" w:eastAsia="Times New Roman" w:hAnsiTheme="majorBidi" w:cstheme="majorBidi"/>
          <w:sz w:val="24"/>
          <w:szCs w:val="24"/>
        </w:rPr>
        <w:t>(allkirjastatud digitaalselt)</w:t>
      </w:r>
    </w:p>
    <w:p w14:paraId="54D70932" w14:textId="37C1EABA" w:rsidR="00F6647D" w:rsidRPr="00CC6CE5" w:rsidRDefault="00FB20BD" w:rsidP="00CD4399">
      <w:pPr>
        <w:spacing w:after="0" w:line="276" w:lineRule="auto"/>
        <w:rPr>
          <w:rFonts w:asciiTheme="majorBidi" w:hAnsiTheme="majorBidi" w:cstheme="majorBidi"/>
          <w:b/>
          <w:bCs/>
          <w:sz w:val="24"/>
          <w:szCs w:val="24"/>
        </w:rPr>
      </w:pPr>
      <w:r w:rsidRPr="00CC6CE5">
        <w:rPr>
          <w:rFonts w:asciiTheme="majorBidi" w:hAnsiTheme="majorBidi" w:cstheme="majorBidi"/>
          <w:b/>
          <w:bCs/>
          <w:sz w:val="24"/>
          <w:szCs w:val="24"/>
        </w:rPr>
        <w:br w:type="column"/>
        <w:t>LISA. EL direktiivi ja eelnõu kohaste sätete võrdlustabel</w:t>
      </w:r>
    </w:p>
    <w:tbl>
      <w:tblPr>
        <w:tblStyle w:val="Kontuurtabel"/>
        <w:tblW w:w="10065" w:type="dxa"/>
        <w:tblInd w:w="-431" w:type="dxa"/>
        <w:tblLook w:val="04A0" w:firstRow="1" w:lastRow="0" w:firstColumn="1" w:lastColumn="0" w:noHBand="0" w:noVBand="1"/>
      </w:tblPr>
      <w:tblGrid>
        <w:gridCol w:w="2696"/>
        <w:gridCol w:w="2265"/>
        <w:gridCol w:w="2266"/>
        <w:gridCol w:w="2838"/>
      </w:tblGrid>
      <w:tr w:rsidR="00F80B63" w:rsidRPr="00CC6CE5" w14:paraId="178760F0" w14:textId="77777777" w:rsidTr="00DF1317">
        <w:tc>
          <w:tcPr>
            <w:tcW w:w="10065" w:type="dxa"/>
            <w:gridSpan w:val="4"/>
          </w:tcPr>
          <w:p w14:paraId="06D2B71D" w14:textId="77777777" w:rsidR="00FB20BD" w:rsidRPr="00CC6CE5" w:rsidRDefault="00A8572B"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Euroopa Parlamendi ja nõukogu direktiiv (EL) 2022/2381, 23. november 2022, milles käsitletakse soolise tasakaalu parandamist börsil noteeritud äriühingute juhtkonna liikmete seas ja sellega seotud meetmeid</w:t>
            </w:r>
          </w:p>
          <w:p w14:paraId="15EBF0F3" w14:textId="4007C553" w:rsidR="007048E0" w:rsidRPr="00CC6CE5" w:rsidRDefault="007048E0" w:rsidP="00CD4399">
            <w:pPr>
              <w:spacing w:line="276" w:lineRule="auto"/>
              <w:rPr>
                <w:rFonts w:asciiTheme="majorBidi" w:hAnsiTheme="majorBidi" w:cstheme="majorBidi"/>
                <w:b/>
                <w:bCs/>
                <w:sz w:val="24"/>
                <w:szCs w:val="24"/>
              </w:rPr>
            </w:pPr>
          </w:p>
        </w:tc>
      </w:tr>
      <w:tr w:rsidR="00F80B63" w:rsidRPr="00CC6CE5" w14:paraId="432994CE" w14:textId="77777777" w:rsidTr="00DF1317">
        <w:tc>
          <w:tcPr>
            <w:tcW w:w="2696" w:type="dxa"/>
          </w:tcPr>
          <w:p w14:paraId="3F9E95AE" w14:textId="5CF732DC" w:rsidR="00FB20BD" w:rsidRPr="00CC6CE5" w:rsidRDefault="00DF1317" w:rsidP="00CD4399">
            <w:pPr>
              <w:spacing w:line="276" w:lineRule="auto"/>
              <w:rPr>
                <w:rFonts w:asciiTheme="majorBidi" w:hAnsiTheme="majorBidi" w:cstheme="majorBidi"/>
                <w:sz w:val="20"/>
                <w:szCs w:val="20"/>
              </w:rPr>
            </w:pPr>
            <w:r w:rsidRPr="00CC6CE5">
              <w:rPr>
                <w:rFonts w:asciiTheme="majorBidi" w:hAnsiTheme="majorBidi" w:cstheme="majorBidi"/>
                <w:b/>
                <w:bCs/>
                <w:sz w:val="24"/>
                <w:szCs w:val="24"/>
              </w:rPr>
              <w:t xml:space="preserve">EL õigusakti artikkel </w:t>
            </w:r>
          </w:p>
        </w:tc>
        <w:tc>
          <w:tcPr>
            <w:tcW w:w="2265" w:type="dxa"/>
          </w:tcPr>
          <w:p w14:paraId="41E0FA6B" w14:textId="2BCAE46D" w:rsidR="00FB20BD" w:rsidRPr="00CC6CE5" w:rsidRDefault="00DF1317"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Seadus</w:t>
            </w:r>
          </w:p>
        </w:tc>
        <w:tc>
          <w:tcPr>
            <w:tcW w:w="2266" w:type="dxa"/>
          </w:tcPr>
          <w:p w14:paraId="6EF3BC46" w14:textId="44D2F920" w:rsidR="00FB20BD" w:rsidRPr="00CC6CE5" w:rsidRDefault="00DF1317"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Eesti seaduse säte</w:t>
            </w:r>
          </w:p>
        </w:tc>
        <w:tc>
          <w:tcPr>
            <w:tcW w:w="2838" w:type="dxa"/>
          </w:tcPr>
          <w:p w14:paraId="178ACEBB" w14:textId="677D4A7A" w:rsidR="00FB20BD" w:rsidRPr="00CC6CE5" w:rsidRDefault="00DF1317"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Selgitus</w:t>
            </w:r>
          </w:p>
        </w:tc>
      </w:tr>
      <w:tr w:rsidR="00F80B63" w:rsidRPr="00CC6CE5" w14:paraId="0F47A67B" w14:textId="77777777" w:rsidTr="00DF1317">
        <w:tc>
          <w:tcPr>
            <w:tcW w:w="2696" w:type="dxa"/>
          </w:tcPr>
          <w:p w14:paraId="2D3E7782" w14:textId="2F863FD2" w:rsidR="00FB20BD"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1</w:t>
            </w:r>
          </w:p>
        </w:tc>
        <w:tc>
          <w:tcPr>
            <w:tcW w:w="2265" w:type="dxa"/>
          </w:tcPr>
          <w:p w14:paraId="507B7371" w14:textId="288E300C" w:rsidR="00FB20BD"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w:t>
            </w:r>
          </w:p>
        </w:tc>
        <w:tc>
          <w:tcPr>
            <w:tcW w:w="2266" w:type="dxa"/>
          </w:tcPr>
          <w:p w14:paraId="2B089F40" w14:textId="71D61453" w:rsidR="00FB20BD"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w:t>
            </w:r>
          </w:p>
        </w:tc>
        <w:tc>
          <w:tcPr>
            <w:tcW w:w="2838" w:type="dxa"/>
          </w:tcPr>
          <w:p w14:paraId="04D234FE" w14:textId="4FFE14A2" w:rsidR="00FB20BD"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Eesmärk</w:t>
            </w:r>
          </w:p>
        </w:tc>
      </w:tr>
      <w:tr w:rsidR="00F80B63" w:rsidRPr="00CC6CE5" w14:paraId="1798D059" w14:textId="77777777" w:rsidTr="00DF1317">
        <w:tc>
          <w:tcPr>
            <w:tcW w:w="2696" w:type="dxa"/>
          </w:tcPr>
          <w:p w14:paraId="4ACA649F" w14:textId="4387F5D1" w:rsidR="00FB20BD" w:rsidRPr="00CC6CE5" w:rsidRDefault="00DF1317" w:rsidP="00CD4399">
            <w:pPr>
              <w:spacing w:line="276" w:lineRule="auto"/>
              <w:rPr>
                <w:rFonts w:asciiTheme="majorBidi" w:hAnsiTheme="majorBidi" w:cstheme="majorBidi"/>
                <w:b/>
                <w:bCs/>
                <w:sz w:val="24"/>
                <w:szCs w:val="24"/>
              </w:rPr>
            </w:pPr>
            <w:r w:rsidRPr="00CC6CE5">
              <w:rPr>
                <w:rFonts w:asciiTheme="majorBidi" w:hAnsiTheme="majorBidi" w:cstheme="majorBidi"/>
                <w:sz w:val="24"/>
                <w:szCs w:val="24"/>
              </w:rPr>
              <w:t>Artikkel 2</w:t>
            </w:r>
          </w:p>
        </w:tc>
        <w:tc>
          <w:tcPr>
            <w:tcW w:w="2265" w:type="dxa"/>
          </w:tcPr>
          <w:p w14:paraId="5182FA7B" w14:textId="1741C49E" w:rsidR="00FB20BD"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28D02EE8" w14:textId="17CD544D" w:rsidR="00FB20BD"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 135</w:t>
            </w:r>
            <w:r w:rsidRPr="00CC6CE5">
              <w:rPr>
                <w:rFonts w:asciiTheme="majorBidi" w:hAnsiTheme="majorBidi" w:cstheme="majorBidi"/>
                <w:sz w:val="24"/>
                <w:szCs w:val="24"/>
                <w:vertAlign w:val="superscript"/>
              </w:rPr>
              <w:t>5</w:t>
            </w:r>
          </w:p>
        </w:tc>
        <w:tc>
          <w:tcPr>
            <w:tcW w:w="2838" w:type="dxa"/>
          </w:tcPr>
          <w:p w14:paraId="55A4352D" w14:textId="77777777" w:rsidR="00FB20BD" w:rsidRPr="00CC6CE5" w:rsidRDefault="00FB20BD" w:rsidP="00CD4399">
            <w:pPr>
              <w:spacing w:line="276" w:lineRule="auto"/>
              <w:rPr>
                <w:rFonts w:asciiTheme="majorBidi" w:hAnsiTheme="majorBidi" w:cstheme="majorBidi"/>
                <w:sz w:val="24"/>
                <w:szCs w:val="24"/>
              </w:rPr>
            </w:pPr>
          </w:p>
        </w:tc>
      </w:tr>
      <w:tr w:rsidR="00F80B63" w:rsidRPr="00CC6CE5" w14:paraId="6F81F7F2" w14:textId="77777777" w:rsidTr="00DF1317">
        <w:tc>
          <w:tcPr>
            <w:tcW w:w="2696" w:type="dxa"/>
          </w:tcPr>
          <w:p w14:paraId="7E249290" w14:textId="38F332C4"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3</w:t>
            </w:r>
          </w:p>
        </w:tc>
        <w:tc>
          <w:tcPr>
            <w:tcW w:w="2265" w:type="dxa"/>
          </w:tcPr>
          <w:p w14:paraId="5C17906D" w14:textId="136D94D7" w:rsidR="00DF1317"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w:t>
            </w:r>
          </w:p>
        </w:tc>
        <w:tc>
          <w:tcPr>
            <w:tcW w:w="2266" w:type="dxa"/>
          </w:tcPr>
          <w:p w14:paraId="0F0C9804" w14:textId="6DF3BC77" w:rsidR="00DF1317"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w:t>
            </w:r>
          </w:p>
        </w:tc>
        <w:tc>
          <w:tcPr>
            <w:tcW w:w="2838" w:type="dxa"/>
          </w:tcPr>
          <w:p w14:paraId="713092F0" w14:textId="59305AF0" w:rsidR="00DF1317"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Mõisted</w:t>
            </w:r>
          </w:p>
        </w:tc>
      </w:tr>
      <w:tr w:rsidR="00F80B63" w:rsidRPr="00CC6CE5" w14:paraId="1ADDE3B4" w14:textId="77777777" w:rsidTr="00DF1317">
        <w:tc>
          <w:tcPr>
            <w:tcW w:w="2696" w:type="dxa"/>
          </w:tcPr>
          <w:p w14:paraId="202956DE" w14:textId="6A7C6750"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4</w:t>
            </w:r>
          </w:p>
        </w:tc>
        <w:tc>
          <w:tcPr>
            <w:tcW w:w="2265" w:type="dxa"/>
          </w:tcPr>
          <w:p w14:paraId="6CF65152" w14:textId="273D5669" w:rsidR="00DF1317"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409AAC5A" w14:textId="60D13D4D" w:rsidR="00DF1317"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 135</w:t>
            </w:r>
            <w:r w:rsidRPr="00CC6CE5">
              <w:rPr>
                <w:rFonts w:asciiTheme="majorBidi" w:hAnsiTheme="majorBidi" w:cstheme="majorBidi"/>
                <w:sz w:val="24"/>
                <w:szCs w:val="24"/>
                <w:vertAlign w:val="superscript"/>
              </w:rPr>
              <w:t>5</w:t>
            </w:r>
            <w:r w:rsidRPr="00CC6CE5">
              <w:rPr>
                <w:rFonts w:asciiTheme="majorBidi" w:hAnsiTheme="majorBidi" w:cstheme="majorBidi"/>
                <w:sz w:val="24"/>
                <w:szCs w:val="24"/>
              </w:rPr>
              <w:t xml:space="preserve"> lg 1</w:t>
            </w:r>
          </w:p>
        </w:tc>
        <w:tc>
          <w:tcPr>
            <w:tcW w:w="2838" w:type="dxa"/>
          </w:tcPr>
          <w:p w14:paraId="08D2D263" w14:textId="56298F5C" w:rsidR="00DF1317" w:rsidRPr="00CC6CE5" w:rsidRDefault="00DF1317" w:rsidP="00CD4399">
            <w:pPr>
              <w:spacing w:line="276" w:lineRule="auto"/>
              <w:rPr>
                <w:rFonts w:asciiTheme="majorBidi" w:hAnsiTheme="majorBidi" w:cstheme="majorBidi"/>
                <w:sz w:val="24"/>
                <w:szCs w:val="24"/>
              </w:rPr>
            </w:pPr>
          </w:p>
        </w:tc>
      </w:tr>
      <w:tr w:rsidR="00F80B63" w:rsidRPr="00CC6CE5" w14:paraId="0D42B1EE" w14:textId="77777777" w:rsidTr="00DF1317">
        <w:tc>
          <w:tcPr>
            <w:tcW w:w="2696" w:type="dxa"/>
          </w:tcPr>
          <w:p w14:paraId="7DF1B983" w14:textId="434B2FF5"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5</w:t>
            </w:r>
            <w:r w:rsidR="00660AE9" w:rsidRPr="00CC6CE5">
              <w:rPr>
                <w:rFonts w:asciiTheme="majorBidi" w:hAnsiTheme="majorBidi" w:cstheme="majorBidi"/>
                <w:sz w:val="24"/>
                <w:szCs w:val="24"/>
              </w:rPr>
              <w:t>(1)</w:t>
            </w:r>
          </w:p>
        </w:tc>
        <w:tc>
          <w:tcPr>
            <w:tcW w:w="2265" w:type="dxa"/>
          </w:tcPr>
          <w:p w14:paraId="3D66E388" w14:textId="135B732D" w:rsidR="00DF1317" w:rsidRPr="00CC6CE5" w:rsidRDefault="00660AE9"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2F33A582" w14:textId="06A704E4" w:rsidR="00DF1317" w:rsidRPr="00CC6CE5" w:rsidRDefault="00660AE9" w:rsidP="00CD4399">
            <w:pPr>
              <w:spacing w:line="276" w:lineRule="auto"/>
              <w:rPr>
                <w:rFonts w:asciiTheme="majorBidi" w:hAnsiTheme="majorBidi" w:cstheme="majorBidi"/>
                <w:sz w:val="24"/>
                <w:szCs w:val="24"/>
              </w:rPr>
            </w:pPr>
            <w:r w:rsidRPr="00CC6CE5">
              <w:rPr>
                <w:rFonts w:asciiTheme="majorBidi" w:eastAsia="Times New Roman" w:hAnsiTheme="majorBidi" w:cstheme="majorBidi"/>
                <w:kern w:val="0"/>
                <w:sz w:val="24"/>
                <w:szCs w:val="24"/>
                <w:lang w:eastAsia="et-EE"/>
                <w14:ligatures w14:val="none"/>
              </w:rPr>
              <w:t>§ 135</w:t>
            </w:r>
            <w:r w:rsidRPr="00CC6CE5">
              <w:rPr>
                <w:rFonts w:asciiTheme="majorBidi" w:eastAsia="Times New Roman" w:hAnsiTheme="majorBidi" w:cstheme="majorBidi"/>
                <w:kern w:val="0"/>
                <w:sz w:val="24"/>
                <w:szCs w:val="24"/>
                <w:vertAlign w:val="superscript"/>
                <w:lang w:eastAsia="et-EE"/>
                <w14:ligatures w14:val="none"/>
              </w:rPr>
              <w:t>6</w:t>
            </w:r>
            <w:r w:rsidRPr="00CC6CE5">
              <w:rPr>
                <w:rFonts w:asciiTheme="majorBidi" w:eastAsia="Times New Roman" w:hAnsiTheme="majorBidi" w:cstheme="majorBidi"/>
                <w:kern w:val="0"/>
                <w:sz w:val="24"/>
                <w:szCs w:val="24"/>
                <w:lang w:eastAsia="et-EE"/>
                <w14:ligatures w14:val="none"/>
              </w:rPr>
              <w:t xml:space="preserve"> lg</w:t>
            </w:r>
            <w:r w:rsidR="00724947" w:rsidRPr="00CC6CE5">
              <w:rPr>
                <w:rFonts w:asciiTheme="majorBidi" w:eastAsia="Times New Roman" w:hAnsiTheme="majorBidi" w:cstheme="majorBidi"/>
                <w:kern w:val="0"/>
                <w:sz w:val="24"/>
                <w:szCs w:val="24"/>
                <w:lang w:eastAsia="et-EE"/>
                <w14:ligatures w14:val="none"/>
              </w:rPr>
              <w:t xml:space="preserve"> 1</w:t>
            </w:r>
          </w:p>
        </w:tc>
        <w:tc>
          <w:tcPr>
            <w:tcW w:w="2838" w:type="dxa"/>
          </w:tcPr>
          <w:p w14:paraId="6B61428B" w14:textId="77777777" w:rsidR="00DF1317" w:rsidRPr="00CC6CE5" w:rsidRDefault="00DF1317" w:rsidP="00CD4399">
            <w:pPr>
              <w:spacing w:line="276" w:lineRule="auto"/>
              <w:rPr>
                <w:rFonts w:asciiTheme="majorBidi" w:hAnsiTheme="majorBidi" w:cstheme="majorBidi"/>
                <w:sz w:val="24"/>
                <w:szCs w:val="24"/>
              </w:rPr>
            </w:pPr>
          </w:p>
        </w:tc>
      </w:tr>
      <w:tr w:rsidR="00F80B63" w:rsidRPr="00CC6CE5" w14:paraId="2E8D74C6" w14:textId="77777777" w:rsidTr="00172BDA">
        <w:tc>
          <w:tcPr>
            <w:tcW w:w="2696" w:type="dxa"/>
          </w:tcPr>
          <w:p w14:paraId="6907DAFB" w14:textId="5D0F8913" w:rsidR="00660AE9" w:rsidRPr="00CC6CE5" w:rsidRDefault="00660AE9"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5(2)</w:t>
            </w:r>
          </w:p>
        </w:tc>
        <w:tc>
          <w:tcPr>
            <w:tcW w:w="2265" w:type="dxa"/>
          </w:tcPr>
          <w:p w14:paraId="6D68CB0A" w14:textId="69A117F8" w:rsidR="00660AE9"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68422223" w14:textId="53C8A1F2" w:rsidR="00660AE9" w:rsidRPr="00CC6CE5" w:rsidRDefault="00724947" w:rsidP="00CD4399">
            <w:pPr>
              <w:spacing w:line="276" w:lineRule="auto"/>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 135</w:t>
            </w:r>
            <w:r w:rsidRPr="00CC6CE5">
              <w:rPr>
                <w:rFonts w:asciiTheme="majorBidi" w:eastAsia="Times New Roman" w:hAnsiTheme="majorBidi" w:cstheme="majorBidi"/>
                <w:kern w:val="0"/>
                <w:sz w:val="24"/>
                <w:szCs w:val="24"/>
                <w:vertAlign w:val="superscript"/>
                <w:lang w:eastAsia="et-EE"/>
                <w14:ligatures w14:val="none"/>
              </w:rPr>
              <w:t>6</w:t>
            </w:r>
            <w:r w:rsidRPr="00CC6CE5">
              <w:rPr>
                <w:rFonts w:asciiTheme="majorBidi" w:eastAsia="Times New Roman" w:hAnsiTheme="majorBidi" w:cstheme="majorBidi"/>
                <w:kern w:val="0"/>
                <w:sz w:val="24"/>
                <w:szCs w:val="24"/>
                <w:lang w:eastAsia="et-EE"/>
                <w14:ligatures w14:val="none"/>
              </w:rPr>
              <w:t xml:space="preserve"> lg 2</w:t>
            </w:r>
          </w:p>
        </w:tc>
        <w:tc>
          <w:tcPr>
            <w:tcW w:w="2838" w:type="dxa"/>
          </w:tcPr>
          <w:p w14:paraId="4C247AF2" w14:textId="77777777" w:rsidR="00660AE9" w:rsidRPr="00CC6CE5" w:rsidRDefault="00660AE9" w:rsidP="00CD4399">
            <w:pPr>
              <w:spacing w:line="276" w:lineRule="auto"/>
              <w:rPr>
                <w:rFonts w:asciiTheme="majorBidi" w:hAnsiTheme="majorBidi" w:cstheme="majorBidi"/>
                <w:sz w:val="24"/>
                <w:szCs w:val="24"/>
              </w:rPr>
            </w:pPr>
          </w:p>
        </w:tc>
      </w:tr>
      <w:tr w:rsidR="00F80B63" w:rsidRPr="00CC6CE5" w14:paraId="1B658F3C" w14:textId="77777777" w:rsidTr="00DF1317">
        <w:tc>
          <w:tcPr>
            <w:tcW w:w="2696" w:type="dxa"/>
          </w:tcPr>
          <w:p w14:paraId="40486B1D" w14:textId="38C6245F" w:rsidR="00660AE9" w:rsidRPr="00CC6CE5" w:rsidRDefault="00660AE9"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5(3)</w:t>
            </w:r>
          </w:p>
        </w:tc>
        <w:tc>
          <w:tcPr>
            <w:tcW w:w="2265" w:type="dxa"/>
          </w:tcPr>
          <w:p w14:paraId="3542102D" w14:textId="06764094" w:rsidR="00660AE9" w:rsidRPr="00CC6CE5" w:rsidRDefault="0072494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4273639E" w14:textId="467E7097" w:rsidR="00660AE9" w:rsidRPr="00CC6CE5" w:rsidRDefault="00724947" w:rsidP="00CD4399">
            <w:pPr>
              <w:spacing w:line="276" w:lineRule="auto"/>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 135</w:t>
            </w:r>
            <w:r w:rsidRPr="00CC6CE5">
              <w:rPr>
                <w:rFonts w:asciiTheme="majorBidi" w:eastAsia="Times New Roman" w:hAnsiTheme="majorBidi" w:cstheme="majorBidi"/>
                <w:kern w:val="0"/>
                <w:sz w:val="24"/>
                <w:szCs w:val="24"/>
                <w:vertAlign w:val="superscript"/>
                <w:lang w:eastAsia="et-EE"/>
                <w14:ligatures w14:val="none"/>
              </w:rPr>
              <w:t>6</w:t>
            </w:r>
            <w:r w:rsidRPr="00CC6CE5">
              <w:rPr>
                <w:rFonts w:asciiTheme="majorBidi" w:eastAsia="Times New Roman" w:hAnsiTheme="majorBidi" w:cstheme="majorBidi"/>
                <w:kern w:val="0"/>
                <w:sz w:val="24"/>
                <w:szCs w:val="24"/>
                <w:lang w:eastAsia="et-EE"/>
                <w14:ligatures w14:val="none"/>
              </w:rPr>
              <w:t xml:space="preserve"> lg 3</w:t>
            </w:r>
          </w:p>
        </w:tc>
        <w:tc>
          <w:tcPr>
            <w:tcW w:w="2838" w:type="dxa"/>
          </w:tcPr>
          <w:p w14:paraId="5FC172FF" w14:textId="77777777" w:rsidR="00660AE9" w:rsidRPr="00CC6CE5" w:rsidRDefault="00660AE9" w:rsidP="00CD4399">
            <w:pPr>
              <w:spacing w:line="276" w:lineRule="auto"/>
              <w:rPr>
                <w:rFonts w:asciiTheme="majorBidi" w:hAnsiTheme="majorBidi" w:cstheme="majorBidi"/>
                <w:sz w:val="24"/>
                <w:szCs w:val="24"/>
              </w:rPr>
            </w:pPr>
          </w:p>
        </w:tc>
      </w:tr>
      <w:tr w:rsidR="00F80B63" w:rsidRPr="00CC6CE5" w14:paraId="396743D9" w14:textId="77777777" w:rsidTr="00DF1317">
        <w:tc>
          <w:tcPr>
            <w:tcW w:w="2696" w:type="dxa"/>
          </w:tcPr>
          <w:p w14:paraId="6C67C5A1" w14:textId="41D6C9E5"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6</w:t>
            </w:r>
            <w:r w:rsidR="00220097" w:rsidRPr="00CC6CE5">
              <w:rPr>
                <w:rFonts w:asciiTheme="majorBidi" w:hAnsiTheme="majorBidi" w:cstheme="majorBidi"/>
                <w:sz w:val="24"/>
                <w:szCs w:val="24"/>
              </w:rPr>
              <w:t>(1)</w:t>
            </w:r>
          </w:p>
        </w:tc>
        <w:tc>
          <w:tcPr>
            <w:tcW w:w="2265" w:type="dxa"/>
          </w:tcPr>
          <w:p w14:paraId="64159943" w14:textId="6E5DDF16" w:rsidR="00DF1317" w:rsidRPr="00CC6CE5" w:rsidRDefault="0022009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2BA58F36" w14:textId="0CF72C96" w:rsidR="00DF1317" w:rsidRPr="00CC6CE5" w:rsidRDefault="00220097" w:rsidP="00CD4399">
            <w:pPr>
              <w:spacing w:line="276" w:lineRule="auto"/>
              <w:rPr>
                <w:rFonts w:asciiTheme="majorBidi" w:hAnsiTheme="majorBidi" w:cstheme="majorBidi"/>
                <w:sz w:val="24"/>
                <w:szCs w:val="24"/>
              </w:rPr>
            </w:pPr>
            <w:r w:rsidRPr="00CC6CE5">
              <w:rPr>
                <w:rFonts w:asciiTheme="majorBidi" w:eastAsia="Times New Roman" w:hAnsiTheme="majorBidi" w:cstheme="majorBidi"/>
                <w:kern w:val="0"/>
                <w:sz w:val="24"/>
                <w:szCs w:val="24"/>
                <w:lang w:eastAsia="et-EE"/>
                <w14:ligatures w14:val="none"/>
              </w:rPr>
              <w:t>§ 135</w:t>
            </w:r>
            <w:r w:rsidRPr="00CC6CE5">
              <w:rPr>
                <w:rFonts w:asciiTheme="majorBidi" w:eastAsia="Times New Roman" w:hAnsiTheme="majorBidi" w:cstheme="majorBidi"/>
                <w:kern w:val="0"/>
                <w:sz w:val="24"/>
                <w:szCs w:val="24"/>
                <w:vertAlign w:val="superscript"/>
                <w:lang w:eastAsia="et-EE"/>
                <w14:ligatures w14:val="none"/>
              </w:rPr>
              <w:t xml:space="preserve">7 </w:t>
            </w:r>
            <w:r w:rsidRPr="00CC6CE5">
              <w:rPr>
                <w:rFonts w:asciiTheme="majorBidi" w:eastAsia="Times New Roman" w:hAnsiTheme="majorBidi" w:cstheme="majorBidi"/>
                <w:kern w:val="0"/>
                <w:sz w:val="24"/>
                <w:szCs w:val="24"/>
                <w:lang w:eastAsia="et-EE"/>
                <w14:ligatures w14:val="none"/>
              </w:rPr>
              <w:t>lg 1</w:t>
            </w:r>
          </w:p>
        </w:tc>
        <w:tc>
          <w:tcPr>
            <w:tcW w:w="2838" w:type="dxa"/>
          </w:tcPr>
          <w:p w14:paraId="0973C55D" w14:textId="77777777" w:rsidR="00DF1317" w:rsidRPr="00CC6CE5" w:rsidRDefault="00DF1317" w:rsidP="00CD4399">
            <w:pPr>
              <w:spacing w:line="276" w:lineRule="auto"/>
              <w:rPr>
                <w:rFonts w:asciiTheme="majorBidi" w:hAnsiTheme="majorBidi" w:cstheme="majorBidi"/>
                <w:sz w:val="24"/>
                <w:szCs w:val="24"/>
              </w:rPr>
            </w:pPr>
          </w:p>
        </w:tc>
      </w:tr>
      <w:tr w:rsidR="00F80B63" w:rsidRPr="00CC6CE5" w14:paraId="5E203B1D" w14:textId="77777777" w:rsidTr="00172BDA">
        <w:tc>
          <w:tcPr>
            <w:tcW w:w="2696" w:type="dxa"/>
          </w:tcPr>
          <w:p w14:paraId="72D8E833" w14:textId="1D1EE7B9" w:rsidR="00220097" w:rsidRPr="00CC6CE5" w:rsidRDefault="0022009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6(2)</w:t>
            </w:r>
          </w:p>
        </w:tc>
        <w:tc>
          <w:tcPr>
            <w:tcW w:w="2265" w:type="dxa"/>
          </w:tcPr>
          <w:p w14:paraId="0650EBFC" w14:textId="7C132635" w:rsidR="00220097" w:rsidRPr="00CC6CE5" w:rsidRDefault="0022009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6979D4F9" w14:textId="4CE48966" w:rsidR="00220097" w:rsidRPr="00CC6CE5" w:rsidRDefault="00220097" w:rsidP="00CD4399">
            <w:pPr>
              <w:spacing w:line="276" w:lineRule="auto"/>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 135</w:t>
            </w:r>
            <w:r w:rsidRPr="00CC6CE5">
              <w:rPr>
                <w:rFonts w:asciiTheme="majorBidi" w:eastAsia="Times New Roman" w:hAnsiTheme="majorBidi" w:cstheme="majorBidi"/>
                <w:kern w:val="0"/>
                <w:sz w:val="24"/>
                <w:szCs w:val="24"/>
                <w:vertAlign w:val="superscript"/>
                <w:lang w:eastAsia="et-EE"/>
                <w14:ligatures w14:val="none"/>
              </w:rPr>
              <w:t xml:space="preserve">7 </w:t>
            </w:r>
            <w:r w:rsidRPr="00CC6CE5">
              <w:rPr>
                <w:rFonts w:asciiTheme="majorBidi" w:eastAsia="Times New Roman" w:hAnsiTheme="majorBidi" w:cstheme="majorBidi"/>
                <w:kern w:val="0"/>
                <w:sz w:val="24"/>
                <w:szCs w:val="24"/>
                <w:lang w:eastAsia="et-EE"/>
                <w14:ligatures w14:val="none"/>
              </w:rPr>
              <w:t>lg 2</w:t>
            </w:r>
          </w:p>
        </w:tc>
        <w:tc>
          <w:tcPr>
            <w:tcW w:w="2838" w:type="dxa"/>
          </w:tcPr>
          <w:p w14:paraId="01EC37AB" w14:textId="77777777" w:rsidR="00220097" w:rsidRPr="00CC6CE5" w:rsidRDefault="00220097" w:rsidP="00CD4399">
            <w:pPr>
              <w:spacing w:line="276" w:lineRule="auto"/>
              <w:rPr>
                <w:rFonts w:asciiTheme="majorBidi" w:hAnsiTheme="majorBidi" w:cstheme="majorBidi"/>
                <w:sz w:val="24"/>
                <w:szCs w:val="24"/>
              </w:rPr>
            </w:pPr>
          </w:p>
        </w:tc>
      </w:tr>
      <w:tr w:rsidR="00F80B63" w:rsidRPr="00CC6CE5" w14:paraId="6CA34F39" w14:textId="77777777" w:rsidTr="00172BDA">
        <w:tc>
          <w:tcPr>
            <w:tcW w:w="2696" w:type="dxa"/>
          </w:tcPr>
          <w:p w14:paraId="1588B6E2" w14:textId="5C40EC07" w:rsidR="00220097" w:rsidRPr="00CC6CE5" w:rsidRDefault="0022009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6(3)</w:t>
            </w:r>
          </w:p>
        </w:tc>
        <w:tc>
          <w:tcPr>
            <w:tcW w:w="2265" w:type="dxa"/>
          </w:tcPr>
          <w:p w14:paraId="38DCC36F" w14:textId="05ADB293" w:rsidR="00220097" w:rsidRPr="00CC6CE5" w:rsidRDefault="0022009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0842502B" w14:textId="21FFE27B" w:rsidR="00220097" w:rsidRPr="00CC6CE5" w:rsidRDefault="00220097" w:rsidP="00CD4399">
            <w:pPr>
              <w:spacing w:line="276" w:lineRule="auto"/>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 135</w:t>
            </w:r>
            <w:r w:rsidRPr="00CC6CE5">
              <w:rPr>
                <w:rFonts w:asciiTheme="majorBidi" w:eastAsia="Times New Roman" w:hAnsiTheme="majorBidi" w:cstheme="majorBidi"/>
                <w:kern w:val="0"/>
                <w:sz w:val="24"/>
                <w:szCs w:val="24"/>
                <w:vertAlign w:val="superscript"/>
                <w:lang w:eastAsia="et-EE"/>
                <w14:ligatures w14:val="none"/>
              </w:rPr>
              <w:t xml:space="preserve">7 </w:t>
            </w:r>
            <w:r w:rsidRPr="00CC6CE5">
              <w:rPr>
                <w:rFonts w:asciiTheme="majorBidi" w:eastAsia="Times New Roman" w:hAnsiTheme="majorBidi" w:cstheme="majorBidi"/>
                <w:kern w:val="0"/>
                <w:sz w:val="24"/>
                <w:szCs w:val="24"/>
                <w:lang w:eastAsia="et-EE"/>
                <w14:ligatures w14:val="none"/>
              </w:rPr>
              <w:t xml:space="preserve">lg </w:t>
            </w:r>
            <w:r w:rsidR="00F63052" w:rsidRPr="00CC6CE5">
              <w:rPr>
                <w:rFonts w:asciiTheme="majorBidi" w:eastAsia="Times New Roman" w:hAnsiTheme="majorBidi" w:cstheme="majorBidi"/>
                <w:kern w:val="0"/>
                <w:sz w:val="24"/>
                <w:szCs w:val="24"/>
                <w:lang w:eastAsia="et-EE"/>
                <w14:ligatures w14:val="none"/>
              </w:rPr>
              <w:t>5</w:t>
            </w:r>
          </w:p>
        </w:tc>
        <w:tc>
          <w:tcPr>
            <w:tcW w:w="2838" w:type="dxa"/>
          </w:tcPr>
          <w:p w14:paraId="730A491A" w14:textId="77777777" w:rsidR="00220097" w:rsidRPr="00CC6CE5" w:rsidRDefault="00220097" w:rsidP="00CD4399">
            <w:pPr>
              <w:spacing w:line="276" w:lineRule="auto"/>
              <w:rPr>
                <w:rFonts w:asciiTheme="majorBidi" w:hAnsiTheme="majorBidi" w:cstheme="majorBidi"/>
                <w:sz w:val="24"/>
                <w:szCs w:val="24"/>
              </w:rPr>
            </w:pPr>
          </w:p>
        </w:tc>
      </w:tr>
      <w:tr w:rsidR="00F80B63" w:rsidRPr="00CC6CE5" w14:paraId="1D851880" w14:textId="77777777" w:rsidTr="00172BDA">
        <w:tc>
          <w:tcPr>
            <w:tcW w:w="2696" w:type="dxa"/>
          </w:tcPr>
          <w:p w14:paraId="50232362" w14:textId="24B4B7C1" w:rsidR="00220097" w:rsidRPr="00CC6CE5" w:rsidRDefault="0022009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6(4)</w:t>
            </w:r>
          </w:p>
        </w:tc>
        <w:tc>
          <w:tcPr>
            <w:tcW w:w="2265" w:type="dxa"/>
          </w:tcPr>
          <w:p w14:paraId="6F11532C" w14:textId="73A8537E" w:rsidR="00220097" w:rsidRPr="00CC6CE5" w:rsidRDefault="0022009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06B0A065" w14:textId="7E4FFE87" w:rsidR="00220097" w:rsidRPr="00CC6CE5" w:rsidRDefault="00220097" w:rsidP="00CD4399">
            <w:pPr>
              <w:spacing w:line="276" w:lineRule="auto"/>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 135</w:t>
            </w:r>
            <w:r w:rsidR="00F63052" w:rsidRPr="00B768D8">
              <w:rPr>
                <w:rFonts w:asciiTheme="majorBidi" w:eastAsia="Times New Roman" w:hAnsiTheme="majorBidi" w:cstheme="majorBidi"/>
                <w:kern w:val="0"/>
                <w:sz w:val="24"/>
                <w:szCs w:val="24"/>
                <w:vertAlign w:val="superscript"/>
                <w:lang w:eastAsia="et-EE"/>
                <w14:ligatures w14:val="none"/>
              </w:rPr>
              <w:t>8</w:t>
            </w:r>
          </w:p>
        </w:tc>
        <w:tc>
          <w:tcPr>
            <w:tcW w:w="2838" w:type="dxa"/>
          </w:tcPr>
          <w:p w14:paraId="4105FB43" w14:textId="77777777" w:rsidR="00220097" w:rsidRPr="00CC6CE5" w:rsidRDefault="00220097" w:rsidP="00CD4399">
            <w:pPr>
              <w:spacing w:line="276" w:lineRule="auto"/>
              <w:rPr>
                <w:rFonts w:asciiTheme="majorBidi" w:hAnsiTheme="majorBidi" w:cstheme="majorBidi"/>
                <w:sz w:val="24"/>
                <w:szCs w:val="24"/>
              </w:rPr>
            </w:pPr>
          </w:p>
        </w:tc>
      </w:tr>
      <w:tr w:rsidR="00F80B63" w:rsidRPr="00CC6CE5" w14:paraId="097A3B96" w14:textId="77777777" w:rsidTr="00DF1317">
        <w:tc>
          <w:tcPr>
            <w:tcW w:w="2696" w:type="dxa"/>
          </w:tcPr>
          <w:p w14:paraId="67E00A25" w14:textId="634C3C2F" w:rsidR="00220097" w:rsidRPr="00CC6CE5" w:rsidRDefault="0022009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6(5)</w:t>
            </w:r>
          </w:p>
        </w:tc>
        <w:tc>
          <w:tcPr>
            <w:tcW w:w="2265" w:type="dxa"/>
          </w:tcPr>
          <w:p w14:paraId="18F21179" w14:textId="1B97FB6B" w:rsidR="00220097" w:rsidRPr="00CC6CE5" w:rsidRDefault="0022009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1995153E" w14:textId="51417F42" w:rsidR="00220097" w:rsidRPr="00CC6CE5" w:rsidRDefault="00220097" w:rsidP="00CD4399">
            <w:pPr>
              <w:spacing w:line="276" w:lineRule="auto"/>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 135</w:t>
            </w:r>
            <w:r w:rsidRPr="00CC6CE5">
              <w:rPr>
                <w:rFonts w:asciiTheme="majorBidi" w:eastAsia="Times New Roman" w:hAnsiTheme="majorBidi" w:cstheme="majorBidi"/>
                <w:kern w:val="0"/>
                <w:sz w:val="24"/>
                <w:szCs w:val="24"/>
                <w:vertAlign w:val="superscript"/>
                <w:lang w:eastAsia="et-EE"/>
                <w14:ligatures w14:val="none"/>
              </w:rPr>
              <w:t xml:space="preserve">7 </w:t>
            </w:r>
            <w:r w:rsidRPr="00CC6CE5">
              <w:rPr>
                <w:rFonts w:asciiTheme="majorBidi" w:eastAsia="Times New Roman" w:hAnsiTheme="majorBidi" w:cstheme="majorBidi"/>
                <w:kern w:val="0"/>
                <w:sz w:val="24"/>
                <w:szCs w:val="24"/>
                <w:lang w:eastAsia="et-EE"/>
                <w14:ligatures w14:val="none"/>
              </w:rPr>
              <w:t xml:space="preserve">lg </w:t>
            </w:r>
            <w:r w:rsidR="00F63052" w:rsidRPr="00CC6CE5">
              <w:rPr>
                <w:rFonts w:asciiTheme="majorBidi" w:eastAsia="Times New Roman" w:hAnsiTheme="majorBidi" w:cstheme="majorBidi"/>
                <w:kern w:val="0"/>
                <w:sz w:val="24"/>
                <w:szCs w:val="24"/>
                <w:lang w:eastAsia="et-EE"/>
                <w14:ligatures w14:val="none"/>
              </w:rPr>
              <w:t>4</w:t>
            </w:r>
          </w:p>
        </w:tc>
        <w:tc>
          <w:tcPr>
            <w:tcW w:w="2838" w:type="dxa"/>
          </w:tcPr>
          <w:p w14:paraId="075CAD8A" w14:textId="77777777" w:rsidR="00220097" w:rsidRPr="00CC6CE5" w:rsidRDefault="00220097" w:rsidP="00CD4399">
            <w:pPr>
              <w:spacing w:line="276" w:lineRule="auto"/>
              <w:rPr>
                <w:rFonts w:asciiTheme="majorBidi" w:hAnsiTheme="majorBidi" w:cstheme="majorBidi"/>
                <w:sz w:val="24"/>
                <w:szCs w:val="24"/>
              </w:rPr>
            </w:pPr>
          </w:p>
        </w:tc>
      </w:tr>
      <w:tr w:rsidR="00F80B63" w:rsidRPr="00CC6CE5" w14:paraId="05816A06" w14:textId="77777777" w:rsidTr="00DF1317">
        <w:tc>
          <w:tcPr>
            <w:tcW w:w="2696" w:type="dxa"/>
          </w:tcPr>
          <w:p w14:paraId="331D30B7" w14:textId="206EE114"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7</w:t>
            </w:r>
            <w:r w:rsidR="009A5735" w:rsidRPr="00CC6CE5">
              <w:rPr>
                <w:rFonts w:asciiTheme="majorBidi" w:hAnsiTheme="majorBidi" w:cstheme="majorBidi"/>
                <w:sz w:val="24"/>
                <w:szCs w:val="24"/>
              </w:rPr>
              <w:t xml:space="preserve"> (1)</w:t>
            </w:r>
          </w:p>
        </w:tc>
        <w:tc>
          <w:tcPr>
            <w:tcW w:w="2265" w:type="dxa"/>
          </w:tcPr>
          <w:p w14:paraId="35681A65" w14:textId="77777777" w:rsidR="00DF1317" w:rsidRPr="00CC6CE5" w:rsidRDefault="009A5735" w:rsidP="00CD4399">
            <w:pPr>
              <w:tabs>
                <w:tab w:val="left" w:pos="1333"/>
              </w:tabs>
              <w:spacing w:line="276" w:lineRule="auto"/>
              <w:rPr>
                <w:rFonts w:asciiTheme="majorBidi" w:hAnsiTheme="majorBidi" w:cstheme="majorBidi"/>
                <w:sz w:val="24"/>
                <w:szCs w:val="24"/>
              </w:rPr>
            </w:pPr>
            <w:r w:rsidRPr="00CC6CE5">
              <w:rPr>
                <w:rFonts w:asciiTheme="majorBidi" w:hAnsiTheme="majorBidi" w:cstheme="majorBidi"/>
                <w:sz w:val="24"/>
                <w:szCs w:val="24"/>
              </w:rPr>
              <w:t>VPTS</w:t>
            </w:r>
          </w:p>
          <w:p w14:paraId="01E29BA6" w14:textId="68406A0C" w:rsidR="009A5735" w:rsidRPr="00CC6CE5" w:rsidRDefault="009A5735" w:rsidP="00CD4399">
            <w:pPr>
              <w:tabs>
                <w:tab w:val="left" w:pos="1333"/>
              </w:tabs>
              <w:spacing w:line="276" w:lineRule="auto"/>
              <w:rPr>
                <w:rFonts w:asciiTheme="majorBidi" w:hAnsiTheme="majorBidi" w:cstheme="majorBidi"/>
                <w:sz w:val="24"/>
                <w:szCs w:val="24"/>
              </w:rPr>
            </w:pPr>
            <w:r w:rsidRPr="00CC6CE5">
              <w:rPr>
                <w:rFonts w:asciiTheme="majorBidi" w:hAnsiTheme="majorBidi" w:cstheme="majorBidi"/>
                <w:sz w:val="24"/>
                <w:szCs w:val="24"/>
              </w:rPr>
              <w:t>FIS</w:t>
            </w:r>
          </w:p>
        </w:tc>
        <w:tc>
          <w:tcPr>
            <w:tcW w:w="2266" w:type="dxa"/>
          </w:tcPr>
          <w:p w14:paraId="206EDE2F" w14:textId="1168F9CA" w:rsidR="00DF1317" w:rsidRPr="00CC6CE5" w:rsidRDefault="009A5735" w:rsidP="00CD4399">
            <w:pPr>
              <w:spacing w:line="276" w:lineRule="auto"/>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VPTS § 135</w:t>
            </w:r>
            <w:r w:rsidR="00F63052" w:rsidRPr="00CC6CE5">
              <w:rPr>
                <w:rFonts w:asciiTheme="majorBidi" w:eastAsia="Times New Roman" w:hAnsiTheme="majorBidi" w:cstheme="majorBidi"/>
                <w:kern w:val="0"/>
                <w:sz w:val="24"/>
                <w:szCs w:val="24"/>
                <w:vertAlign w:val="superscript"/>
                <w:lang w:eastAsia="et-EE"/>
                <w14:ligatures w14:val="none"/>
              </w:rPr>
              <w:t>9</w:t>
            </w:r>
            <w:r w:rsidRPr="00CC6CE5">
              <w:rPr>
                <w:rFonts w:asciiTheme="majorBidi" w:eastAsia="Times New Roman" w:hAnsiTheme="majorBidi" w:cstheme="majorBidi"/>
                <w:kern w:val="0"/>
                <w:sz w:val="24"/>
                <w:szCs w:val="24"/>
                <w:lang w:eastAsia="et-EE"/>
                <w14:ligatures w14:val="none"/>
              </w:rPr>
              <w:t xml:space="preserve"> lg 1 ja lg 4</w:t>
            </w:r>
          </w:p>
          <w:p w14:paraId="6D79E780" w14:textId="63079C1F" w:rsidR="009A5735" w:rsidRPr="00CC6CE5" w:rsidRDefault="009A5735" w:rsidP="00CD4399">
            <w:pPr>
              <w:spacing w:line="276" w:lineRule="auto"/>
              <w:rPr>
                <w:rFonts w:asciiTheme="majorBidi" w:eastAsia="Times New Roman" w:hAnsiTheme="majorBidi" w:cstheme="majorBidi"/>
                <w:kern w:val="0"/>
                <w:sz w:val="24"/>
                <w:szCs w:val="24"/>
                <w:lang w:eastAsia="et-EE"/>
                <w14:ligatures w14:val="none"/>
              </w:rPr>
            </w:pPr>
            <w:r w:rsidRPr="00CC6CE5">
              <w:rPr>
                <w:rFonts w:asciiTheme="majorBidi" w:eastAsia="Times New Roman" w:hAnsiTheme="majorBidi" w:cstheme="majorBidi"/>
                <w:kern w:val="0"/>
                <w:sz w:val="24"/>
                <w:szCs w:val="24"/>
                <w:lang w:eastAsia="et-EE"/>
                <w14:ligatures w14:val="none"/>
              </w:rPr>
              <w:t>FIS § 53 lg 4 p 5</w:t>
            </w:r>
          </w:p>
        </w:tc>
        <w:tc>
          <w:tcPr>
            <w:tcW w:w="2838" w:type="dxa"/>
          </w:tcPr>
          <w:p w14:paraId="78B2FC2E" w14:textId="77777777" w:rsidR="00DF1317" w:rsidRPr="00CC6CE5" w:rsidRDefault="00DF1317" w:rsidP="00CD4399">
            <w:pPr>
              <w:spacing w:line="276" w:lineRule="auto"/>
              <w:rPr>
                <w:rFonts w:asciiTheme="majorBidi" w:hAnsiTheme="majorBidi" w:cstheme="majorBidi"/>
                <w:sz w:val="24"/>
                <w:szCs w:val="24"/>
              </w:rPr>
            </w:pPr>
          </w:p>
        </w:tc>
      </w:tr>
      <w:tr w:rsidR="00F80B63" w:rsidRPr="00CC6CE5" w14:paraId="005606A1" w14:textId="77777777" w:rsidTr="00172BDA">
        <w:tc>
          <w:tcPr>
            <w:tcW w:w="2696" w:type="dxa"/>
          </w:tcPr>
          <w:p w14:paraId="08629AA5" w14:textId="003D68FD" w:rsidR="009A5735"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7 (2)</w:t>
            </w:r>
          </w:p>
        </w:tc>
        <w:tc>
          <w:tcPr>
            <w:tcW w:w="2265" w:type="dxa"/>
          </w:tcPr>
          <w:p w14:paraId="49D37359" w14:textId="55F1E761" w:rsidR="009A5735"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4FFCFB24" w14:textId="14EDCA22" w:rsidR="009A5735" w:rsidRPr="00CC6CE5" w:rsidRDefault="009A5735" w:rsidP="00CD4399">
            <w:pPr>
              <w:spacing w:line="276" w:lineRule="auto"/>
              <w:rPr>
                <w:rFonts w:asciiTheme="majorBidi" w:hAnsiTheme="majorBidi" w:cstheme="majorBidi"/>
                <w:sz w:val="24"/>
                <w:szCs w:val="24"/>
              </w:rPr>
            </w:pPr>
            <w:r w:rsidRPr="00CC6CE5">
              <w:rPr>
                <w:rFonts w:asciiTheme="majorBidi" w:eastAsia="Times New Roman" w:hAnsiTheme="majorBidi" w:cstheme="majorBidi"/>
                <w:kern w:val="0"/>
                <w:sz w:val="24"/>
                <w:szCs w:val="24"/>
                <w:lang w:eastAsia="et-EE"/>
                <w14:ligatures w14:val="none"/>
              </w:rPr>
              <w:t>§ 135</w:t>
            </w:r>
            <w:r w:rsidR="00F63052" w:rsidRPr="00CC6CE5">
              <w:rPr>
                <w:rFonts w:asciiTheme="majorBidi" w:eastAsia="Times New Roman" w:hAnsiTheme="majorBidi" w:cstheme="majorBidi"/>
                <w:kern w:val="0"/>
                <w:sz w:val="24"/>
                <w:szCs w:val="24"/>
                <w:vertAlign w:val="superscript"/>
                <w:lang w:eastAsia="et-EE"/>
                <w14:ligatures w14:val="none"/>
              </w:rPr>
              <w:t>9</w:t>
            </w:r>
            <w:r w:rsidRPr="00CC6CE5">
              <w:rPr>
                <w:rFonts w:asciiTheme="majorBidi" w:eastAsia="Times New Roman" w:hAnsiTheme="majorBidi" w:cstheme="majorBidi"/>
                <w:kern w:val="0"/>
                <w:sz w:val="24"/>
                <w:szCs w:val="24"/>
                <w:vertAlign w:val="superscript"/>
                <w:lang w:eastAsia="et-EE"/>
                <w14:ligatures w14:val="none"/>
              </w:rPr>
              <w:t xml:space="preserve"> </w:t>
            </w:r>
            <w:r w:rsidRPr="00CC6CE5">
              <w:rPr>
                <w:rFonts w:asciiTheme="majorBidi" w:eastAsia="Times New Roman" w:hAnsiTheme="majorBidi" w:cstheme="majorBidi"/>
                <w:kern w:val="0"/>
                <w:sz w:val="24"/>
                <w:szCs w:val="24"/>
                <w:lang w:eastAsia="et-EE"/>
                <w14:ligatures w14:val="none"/>
              </w:rPr>
              <w:t xml:space="preserve"> lg 2</w:t>
            </w:r>
          </w:p>
        </w:tc>
        <w:tc>
          <w:tcPr>
            <w:tcW w:w="2838" w:type="dxa"/>
          </w:tcPr>
          <w:p w14:paraId="373B7DCE" w14:textId="77777777" w:rsidR="009A5735" w:rsidRPr="00CC6CE5" w:rsidRDefault="009A5735" w:rsidP="00CD4399">
            <w:pPr>
              <w:spacing w:line="276" w:lineRule="auto"/>
              <w:rPr>
                <w:rFonts w:asciiTheme="majorBidi" w:hAnsiTheme="majorBidi" w:cstheme="majorBidi"/>
                <w:sz w:val="24"/>
                <w:szCs w:val="24"/>
              </w:rPr>
            </w:pPr>
          </w:p>
        </w:tc>
      </w:tr>
      <w:tr w:rsidR="00F80B63" w:rsidRPr="00CC6CE5" w14:paraId="4156947A" w14:textId="77777777" w:rsidTr="00DF1317">
        <w:tc>
          <w:tcPr>
            <w:tcW w:w="2696" w:type="dxa"/>
          </w:tcPr>
          <w:p w14:paraId="14A0EA96" w14:textId="0C73AB33" w:rsidR="009A5735"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7 (3)</w:t>
            </w:r>
          </w:p>
        </w:tc>
        <w:tc>
          <w:tcPr>
            <w:tcW w:w="2265" w:type="dxa"/>
          </w:tcPr>
          <w:p w14:paraId="7C542793" w14:textId="3C46569F" w:rsidR="009A5735"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437F1D40" w14:textId="43EDD45A" w:rsidR="009A5735" w:rsidRPr="00CC6CE5" w:rsidRDefault="009A5735" w:rsidP="00CD4399">
            <w:pPr>
              <w:spacing w:line="276" w:lineRule="auto"/>
              <w:rPr>
                <w:rFonts w:asciiTheme="majorBidi" w:hAnsiTheme="majorBidi" w:cstheme="majorBidi"/>
                <w:sz w:val="24"/>
                <w:szCs w:val="24"/>
              </w:rPr>
            </w:pPr>
            <w:r w:rsidRPr="00CC6CE5">
              <w:rPr>
                <w:rFonts w:asciiTheme="majorBidi" w:eastAsia="Times New Roman" w:hAnsiTheme="majorBidi" w:cstheme="majorBidi"/>
                <w:kern w:val="0"/>
                <w:sz w:val="24"/>
                <w:szCs w:val="24"/>
                <w:lang w:eastAsia="et-EE"/>
                <w14:ligatures w14:val="none"/>
              </w:rPr>
              <w:t>§ 135</w:t>
            </w:r>
            <w:r w:rsidR="00F63052" w:rsidRPr="00CC6CE5">
              <w:rPr>
                <w:rFonts w:asciiTheme="majorBidi" w:eastAsia="Times New Roman" w:hAnsiTheme="majorBidi" w:cstheme="majorBidi"/>
                <w:kern w:val="0"/>
                <w:sz w:val="24"/>
                <w:szCs w:val="24"/>
                <w:vertAlign w:val="superscript"/>
                <w:lang w:eastAsia="et-EE"/>
                <w14:ligatures w14:val="none"/>
              </w:rPr>
              <w:t>9</w:t>
            </w:r>
            <w:r w:rsidRPr="00CC6CE5">
              <w:rPr>
                <w:rFonts w:asciiTheme="majorBidi" w:eastAsia="Times New Roman" w:hAnsiTheme="majorBidi" w:cstheme="majorBidi"/>
                <w:kern w:val="0"/>
                <w:sz w:val="24"/>
                <w:szCs w:val="24"/>
                <w:vertAlign w:val="superscript"/>
                <w:lang w:eastAsia="et-EE"/>
                <w14:ligatures w14:val="none"/>
              </w:rPr>
              <w:t xml:space="preserve"> </w:t>
            </w:r>
            <w:r w:rsidRPr="00CC6CE5">
              <w:rPr>
                <w:rFonts w:asciiTheme="majorBidi" w:eastAsia="Times New Roman" w:hAnsiTheme="majorBidi" w:cstheme="majorBidi"/>
                <w:kern w:val="0"/>
                <w:sz w:val="24"/>
                <w:szCs w:val="24"/>
                <w:lang w:eastAsia="et-EE"/>
                <w14:ligatures w14:val="none"/>
              </w:rPr>
              <w:t xml:space="preserve"> lg 3</w:t>
            </w:r>
          </w:p>
        </w:tc>
        <w:tc>
          <w:tcPr>
            <w:tcW w:w="2838" w:type="dxa"/>
          </w:tcPr>
          <w:p w14:paraId="7E91FAFC" w14:textId="77777777" w:rsidR="009A5735" w:rsidRPr="00CC6CE5" w:rsidRDefault="009A5735" w:rsidP="00CD4399">
            <w:pPr>
              <w:spacing w:line="276" w:lineRule="auto"/>
              <w:rPr>
                <w:rFonts w:asciiTheme="majorBidi" w:hAnsiTheme="majorBidi" w:cstheme="majorBidi"/>
                <w:sz w:val="24"/>
                <w:szCs w:val="24"/>
              </w:rPr>
            </w:pPr>
          </w:p>
        </w:tc>
      </w:tr>
      <w:tr w:rsidR="00F80B63" w:rsidRPr="00CC6CE5" w14:paraId="3AA0E613" w14:textId="77777777" w:rsidTr="00DF1317">
        <w:tc>
          <w:tcPr>
            <w:tcW w:w="2696" w:type="dxa"/>
          </w:tcPr>
          <w:p w14:paraId="0B506C1F" w14:textId="0A379E06" w:rsidR="009A5735"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7(4)</w:t>
            </w:r>
          </w:p>
        </w:tc>
        <w:tc>
          <w:tcPr>
            <w:tcW w:w="2265" w:type="dxa"/>
          </w:tcPr>
          <w:p w14:paraId="2750A48D" w14:textId="7175D831" w:rsidR="009A5735"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w:t>
            </w:r>
          </w:p>
        </w:tc>
        <w:tc>
          <w:tcPr>
            <w:tcW w:w="2266" w:type="dxa"/>
          </w:tcPr>
          <w:p w14:paraId="5BC56D0B" w14:textId="1473B570" w:rsidR="009A5735"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w:t>
            </w:r>
          </w:p>
        </w:tc>
        <w:tc>
          <w:tcPr>
            <w:tcW w:w="2838" w:type="dxa"/>
          </w:tcPr>
          <w:p w14:paraId="3FF52533" w14:textId="51F84825" w:rsidR="009A5735"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Kohaldub kui liikmesriik kasutab artikkel 12 toodud erandit</w:t>
            </w:r>
          </w:p>
        </w:tc>
      </w:tr>
      <w:tr w:rsidR="00F80B63" w:rsidRPr="00CC6CE5" w14:paraId="41E17F53" w14:textId="77777777" w:rsidTr="00DF1317">
        <w:tc>
          <w:tcPr>
            <w:tcW w:w="2696" w:type="dxa"/>
          </w:tcPr>
          <w:p w14:paraId="3CBF4F1D" w14:textId="3455449D"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8</w:t>
            </w:r>
          </w:p>
        </w:tc>
        <w:tc>
          <w:tcPr>
            <w:tcW w:w="2265" w:type="dxa"/>
          </w:tcPr>
          <w:p w14:paraId="124AD0FF" w14:textId="5CB171FD" w:rsidR="00DF1317"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5B4088B9" w14:textId="14B3A234" w:rsidR="00DF1317" w:rsidRPr="00CC6CE5" w:rsidRDefault="00F63052" w:rsidP="00CD4399">
            <w:pPr>
              <w:spacing w:line="276" w:lineRule="auto"/>
              <w:rPr>
                <w:rFonts w:asciiTheme="majorBidi" w:hAnsiTheme="majorBidi" w:cstheme="majorBidi"/>
                <w:sz w:val="24"/>
                <w:szCs w:val="24"/>
              </w:rPr>
            </w:pPr>
            <w:r w:rsidRPr="00CC6CE5">
              <w:rPr>
                <w:rFonts w:asciiTheme="majorBidi" w:eastAsia="Times New Roman" w:hAnsiTheme="majorBidi" w:cstheme="majorBidi"/>
                <w:kern w:val="0"/>
                <w:sz w:val="24"/>
                <w:szCs w:val="24"/>
                <w:lang w:eastAsia="et-EE"/>
                <w14:ligatures w14:val="none"/>
              </w:rPr>
              <w:t>135</w:t>
            </w:r>
            <w:r w:rsidRPr="00CC6CE5">
              <w:rPr>
                <w:rFonts w:asciiTheme="majorBidi" w:eastAsia="Times New Roman" w:hAnsiTheme="majorBidi" w:cstheme="majorBidi"/>
                <w:kern w:val="0"/>
                <w:sz w:val="24"/>
                <w:szCs w:val="24"/>
                <w:vertAlign w:val="superscript"/>
                <w:lang w:eastAsia="et-EE"/>
                <w14:ligatures w14:val="none"/>
              </w:rPr>
              <w:t>7</w:t>
            </w:r>
            <w:r w:rsidRPr="00CC6CE5">
              <w:rPr>
                <w:rFonts w:asciiTheme="majorBidi" w:eastAsia="Times New Roman" w:hAnsiTheme="majorBidi" w:cstheme="majorBidi"/>
                <w:kern w:val="0"/>
                <w:sz w:val="24"/>
                <w:szCs w:val="24"/>
                <w:lang w:eastAsia="et-EE"/>
                <w14:ligatures w14:val="none"/>
              </w:rPr>
              <w:t xml:space="preserve"> lg 3, </w:t>
            </w:r>
            <w:r w:rsidR="009A5735" w:rsidRPr="00CC6CE5">
              <w:rPr>
                <w:rFonts w:asciiTheme="majorBidi" w:eastAsia="Times New Roman" w:hAnsiTheme="majorBidi" w:cstheme="majorBidi"/>
                <w:kern w:val="0"/>
                <w:sz w:val="24"/>
                <w:szCs w:val="24"/>
                <w:lang w:eastAsia="et-EE"/>
                <w14:ligatures w14:val="none"/>
              </w:rPr>
              <w:t xml:space="preserve">§ </w:t>
            </w:r>
            <w:bookmarkStart w:id="16" w:name="_Hlk165843941"/>
            <w:r w:rsidR="009A5735" w:rsidRPr="00CC6CE5">
              <w:rPr>
                <w:rFonts w:asciiTheme="majorBidi" w:eastAsia="Times New Roman" w:hAnsiTheme="majorBidi" w:cstheme="majorBidi"/>
                <w:kern w:val="0"/>
                <w:sz w:val="24"/>
                <w:szCs w:val="24"/>
                <w:lang w:eastAsia="et-EE"/>
                <w14:ligatures w14:val="none"/>
              </w:rPr>
              <w:t>237</w:t>
            </w:r>
            <w:bookmarkEnd w:id="16"/>
            <w:r w:rsidR="000A1A4E">
              <w:rPr>
                <w:rFonts w:asciiTheme="majorBidi" w:eastAsia="Times New Roman" w:hAnsiTheme="majorBidi" w:cstheme="majorBidi"/>
                <w:kern w:val="0"/>
                <w:sz w:val="24"/>
                <w:szCs w:val="24"/>
                <w:vertAlign w:val="superscript"/>
                <w:lang w:eastAsia="et-EE"/>
                <w14:ligatures w14:val="none"/>
              </w:rPr>
              <w:t>90</w:t>
            </w:r>
            <w:r w:rsidR="000A1A4E">
              <w:rPr>
                <w:rFonts w:asciiTheme="majorBidi" w:eastAsia="Times New Roman" w:hAnsiTheme="majorBidi" w:cstheme="majorBidi"/>
                <w:kern w:val="0"/>
                <w:sz w:val="24"/>
                <w:szCs w:val="24"/>
                <w:lang w:eastAsia="et-EE"/>
                <w14:ligatures w14:val="none"/>
              </w:rPr>
              <w:t>,</w:t>
            </w:r>
            <w:r w:rsidRPr="00CC6CE5">
              <w:rPr>
                <w:rFonts w:asciiTheme="majorBidi" w:eastAsia="Times New Roman" w:hAnsiTheme="majorBidi" w:cstheme="majorBidi"/>
                <w:kern w:val="0"/>
                <w:sz w:val="24"/>
                <w:szCs w:val="24"/>
                <w:vertAlign w:val="superscript"/>
                <w:lang w:eastAsia="et-EE"/>
                <w14:ligatures w14:val="none"/>
              </w:rPr>
              <w:t xml:space="preserve"> </w:t>
            </w:r>
            <w:r w:rsidR="009A5735" w:rsidRPr="00CC6CE5">
              <w:rPr>
                <w:rFonts w:asciiTheme="majorBidi" w:eastAsia="Times New Roman" w:hAnsiTheme="majorBidi" w:cstheme="majorBidi"/>
                <w:kern w:val="0"/>
                <w:sz w:val="24"/>
                <w:szCs w:val="24"/>
                <w:lang w:eastAsia="et-EE"/>
                <w14:ligatures w14:val="none"/>
              </w:rPr>
              <w:t xml:space="preserve">§ </w:t>
            </w:r>
            <w:bookmarkStart w:id="17" w:name="_Hlk165844621"/>
            <w:r w:rsidR="009A5735" w:rsidRPr="00CC6CE5">
              <w:rPr>
                <w:rFonts w:asciiTheme="majorBidi" w:hAnsiTheme="majorBidi" w:cstheme="majorBidi"/>
                <w:sz w:val="24"/>
                <w:szCs w:val="24"/>
                <w:shd w:val="clear" w:color="auto" w:fill="FFFFFF"/>
              </w:rPr>
              <w:t>237</w:t>
            </w:r>
            <w:r w:rsidR="009A5735" w:rsidRPr="00CC6CE5">
              <w:rPr>
                <w:rFonts w:asciiTheme="majorBidi" w:hAnsiTheme="majorBidi" w:cstheme="majorBidi"/>
                <w:sz w:val="24"/>
                <w:szCs w:val="24"/>
                <w:shd w:val="clear" w:color="auto" w:fill="FFFFFF"/>
                <w:vertAlign w:val="superscript"/>
              </w:rPr>
              <w:t>9</w:t>
            </w:r>
            <w:bookmarkEnd w:id="17"/>
            <w:r w:rsidR="000A1A4E">
              <w:rPr>
                <w:rFonts w:asciiTheme="majorBidi" w:hAnsiTheme="majorBidi" w:cstheme="majorBidi"/>
                <w:sz w:val="24"/>
                <w:szCs w:val="24"/>
                <w:shd w:val="clear" w:color="auto" w:fill="FFFFFF"/>
                <w:vertAlign w:val="superscript"/>
              </w:rPr>
              <w:t>1</w:t>
            </w:r>
          </w:p>
        </w:tc>
        <w:tc>
          <w:tcPr>
            <w:tcW w:w="2838" w:type="dxa"/>
          </w:tcPr>
          <w:p w14:paraId="55CA02FD" w14:textId="77777777" w:rsidR="00DF1317" w:rsidRPr="00CC6CE5" w:rsidRDefault="00DF1317" w:rsidP="00CD4399">
            <w:pPr>
              <w:spacing w:line="276" w:lineRule="auto"/>
              <w:rPr>
                <w:rFonts w:asciiTheme="majorBidi" w:hAnsiTheme="majorBidi" w:cstheme="majorBidi"/>
                <w:sz w:val="24"/>
                <w:szCs w:val="24"/>
              </w:rPr>
            </w:pPr>
          </w:p>
        </w:tc>
      </w:tr>
      <w:tr w:rsidR="00F80B63" w:rsidRPr="00CC6CE5" w14:paraId="385E3525" w14:textId="77777777" w:rsidTr="00DF1317">
        <w:tc>
          <w:tcPr>
            <w:tcW w:w="2696" w:type="dxa"/>
          </w:tcPr>
          <w:p w14:paraId="0935FA37" w14:textId="6DCD3A25"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9</w:t>
            </w:r>
          </w:p>
        </w:tc>
        <w:tc>
          <w:tcPr>
            <w:tcW w:w="2265" w:type="dxa"/>
          </w:tcPr>
          <w:p w14:paraId="76CCBDAF" w14:textId="65213F20" w:rsidR="00DF1317" w:rsidRPr="00CC6CE5" w:rsidRDefault="009A5735"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w:t>
            </w:r>
          </w:p>
        </w:tc>
        <w:tc>
          <w:tcPr>
            <w:tcW w:w="2266" w:type="dxa"/>
          </w:tcPr>
          <w:p w14:paraId="2795DB23" w14:textId="477FA10A" w:rsidR="00DF1317" w:rsidRPr="00CC6CE5" w:rsidRDefault="009A5735"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w:t>
            </w:r>
          </w:p>
        </w:tc>
        <w:tc>
          <w:tcPr>
            <w:tcW w:w="2838" w:type="dxa"/>
          </w:tcPr>
          <w:p w14:paraId="3B048B3B" w14:textId="5283721D" w:rsidR="00DF1317"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Miinimumnõuded</w:t>
            </w:r>
          </w:p>
        </w:tc>
      </w:tr>
      <w:tr w:rsidR="00F80B63" w:rsidRPr="00CC6CE5" w14:paraId="4FDDB21F" w14:textId="77777777" w:rsidTr="00DF1317">
        <w:tc>
          <w:tcPr>
            <w:tcW w:w="2696" w:type="dxa"/>
          </w:tcPr>
          <w:p w14:paraId="3A34F333" w14:textId="46BEBA5D"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10</w:t>
            </w:r>
          </w:p>
        </w:tc>
        <w:tc>
          <w:tcPr>
            <w:tcW w:w="2265" w:type="dxa"/>
          </w:tcPr>
          <w:p w14:paraId="1C62B20A" w14:textId="45ADFBB9" w:rsidR="00DF1317" w:rsidRPr="00CC6CE5" w:rsidRDefault="009A5735" w:rsidP="00CD4399">
            <w:pPr>
              <w:spacing w:line="276" w:lineRule="auto"/>
              <w:rPr>
                <w:rFonts w:asciiTheme="majorBidi" w:hAnsiTheme="majorBidi" w:cstheme="majorBidi"/>
                <w:sz w:val="24"/>
                <w:szCs w:val="24"/>
              </w:rPr>
            </w:pPr>
            <w:proofErr w:type="spellStart"/>
            <w:r w:rsidRPr="00CC6CE5">
              <w:rPr>
                <w:rFonts w:asciiTheme="majorBidi" w:hAnsiTheme="majorBidi" w:cstheme="majorBidi"/>
                <w:sz w:val="24"/>
                <w:szCs w:val="24"/>
              </w:rPr>
              <w:t>VõrdKS</w:t>
            </w:r>
            <w:proofErr w:type="spellEnd"/>
          </w:p>
        </w:tc>
        <w:tc>
          <w:tcPr>
            <w:tcW w:w="2266" w:type="dxa"/>
          </w:tcPr>
          <w:p w14:paraId="1154DA31" w14:textId="154C145B" w:rsidR="00DF1317"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 xml:space="preserve">§ 16 </w:t>
            </w:r>
            <w:r w:rsidR="00F831E2" w:rsidRPr="00CC6CE5">
              <w:rPr>
                <w:rFonts w:asciiTheme="majorBidi" w:hAnsiTheme="majorBidi" w:cstheme="majorBidi"/>
                <w:sz w:val="24"/>
                <w:szCs w:val="24"/>
              </w:rPr>
              <w:t>p</w:t>
            </w:r>
            <w:r w:rsidRPr="00CC6CE5">
              <w:rPr>
                <w:rFonts w:asciiTheme="majorBidi" w:hAnsiTheme="majorBidi" w:cstheme="majorBidi"/>
                <w:sz w:val="24"/>
                <w:szCs w:val="24"/>
              </w:rPr>
              <w:t xml:space="preserve"> 10</w:t>
            </w:r>
          </w:p>
        </w:tc>
        <w:tc>
          <w:tcPr>
            <w:tcW w:w="2838" w:type="dxa"/>
          </w:tcPr>
          <w:p w14:paraId="7F4331E2" w14:textId="77777777" w:rsidR="00DF1317" w:rsidRPr="00CC6CE5" w:rsidRDefault="00DF1317" w:rsidP="00CD4399">
            <w:pPr>
              <w:spacing w:line="276" w:lineRule="auto"/>
              <w:rPr>
                <w:rFonts w:asciiTheme="majorBidi" w:hAnsiTheme="majorBidi" w:cstheme="majorBidi"/>
                <w:b/>
                <w:bCs/>
                <w:sz w:val="24"/>
                <w:szCs w:val="24"/>
              </w:rPr>
            </w:pPr>
          </w:p>
        </w:tc>
      </w:tr>
      <w:tr w:rsidR="00F80B63" w:rsidRPr="00CC6CE5" w14:paraId="376439D0" w14:textId="77777777" w:rsidTr="00DF1317">
        <w:tc>
          <w:tcPr>
            <w:tcW w:w="2696" w:type="dxa"/>
          </w:tcPr>
          <w:p w14:paraId="6FC6C49E" w14:textId="658062ED"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11</w:t>
            </w:r>
          </w:p>
        </w:tc>
        <w:tc>
          <w:tcPr>
            <w:tcW w:w="2265" w:type="dxa"/>
          </w:tcPr>
          <w:p w14:paraId="3771D46A" w14:textId="49DB0C8F" w:rsidR="00DF1317" w:rsidRPr="00CC6CE5" w:rsidRDefault="009A5735"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w:t>
            </w:r>
          </w:p>
        </w:tc>
        <w:tc>
          <w:tcPr>
            <w:tcW w:w="2266" w:type="dxa"/>
          </w:tcPr>
          <w:p w14:paraId="24EEB975" w14:textId="737DB984" w:rsidR="00DF1317" w:rsidRPr="00CC6CE5" w:rsidRDefault="009A5735"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w:t>
            </w:r>
          </w:p>
        </w:tc>
        <w:tc>
          <w:tcPr>
            <w:tcW w:w="2838" w:type="dxa"/>
          </w:tcPr>
          <w:p w14:paraId="754D73E6" w14:textId="54254D60" w:rsidR="00DF1317" w:rsidRPr="00CC6CE5" w:rsidRDefault="009A5735"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Ülevõtmine</w:t>
            </w:r>
          </w:p>
        </w:tc>
      </w:tr>
      <w:tr w:rsidR="00F80B63" w:rsidRPr="00CC6CE5" w14:paraId="1819FF42" w14:textId="77777777" w:rsidTr="00DF1317">
        <w:tc>
          <w:tcPr>
            <w:tcW w:w="2696" w:type="dxa"/>
          </w:tcPr>
          <w:p w14:paraId="0EDC57D4" w14:textId="21BF5D0C"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12</w:t>
            </w:r>
          </w:p>
        </w:tc>
        <w:tc>
          <w:tcPr>
            <w:tcW w:w="2265" w:type="dxa"/>
          </w:tcPr>
          <w:p w14:paraId="3622087A" w14:textId="097240A0" w:rsidR="00DF1317" w:rsidRPr="00CC6CE5" w:rsidRDefault="00DF1317"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w:t>
            </w:r>
          </w:p>
        </w:tc>
        <w:tc>
          <w:tcPr>
            <w:tcW w:w="2266" w:type="dxa"/>
          </w:tcPr>
          <w:p w14:paraId="52AC0D75" w14:textId="7F25F829" w:rsidR="00DF1317" w:rsidRPr="00CC6CE5" w:rsidRDefault="00DF1317"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w:t>
            </w:r>
          </w:p>
        </w:tc>
        <w:tc>
          <w:tcPr>
            <w:tcW w:w="2838" w:type="dxa"/>
          </w:tcPr>
          <w:p w14:paraId="2D8D12E1" w14:textId="2A8479D7"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Artikli 6 kohaldamise peatamine – sätestab tingimused, mis juhul loetakse direktiivi eesmärgid selles riigis täidetuks</w:t>
            </w:r>
            <w:r w:rsidR="005A1E68">
              <w:rPr>
                <w:rFonts w:asciiTheme="majorBidi" w:hAnsiTheme="majorBidi" w:cstheme="majorBidi"/>
                <w:sz w:val="24"/>
                <w:szCs w:val="24"/>
              </w:rPr>
              <w:t>; EE ei täida artikkel 12 kohaldamise eeldusi</w:t>
            </w:r>
          </w:p>
        </w:tc>
      </w:tr>
      <w:tr w:rsidR="00F80B63" w:rsidRPr="00CC6CE5" w14:paraId="5542CBD8" w14:textId="77777777" w:rsidTr="00DF1317">
        <w:tc>
          <w:tcPr>
            <w:tcW w:w="2696" w:type="dxa"/>
          </w:tcPr>
          <w:p w14:paraId="44730C4E" w14:textId="0C157E28"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13</w:t>
            </w:r>
          </w:p>
        </w:tc>
        <w:tc>
          <w:tcPr>
            <w:tcW w:w="2265" w:type="dxa"/>
          </w:tcPr>
          <w:p w14:paraId="0CABF577" w14:textId="5B8E8D79" w:rsidR="00DF1317" w:rsidRPr="00CC6CE5" w:rsidRDefault="00DF1317"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w:t>
            </w:r>
          </w:p>
        </w:tc>
        <w:tc>
          <w:tcPr>
            <w:tcW w:w="2266" w:type="dxa"/>
          </w:tcPr>
          <w:p w14:paraId="3BF483A3" w14:textId="06D64BE1" w:rsidR="00DF1317" w:rsidRPr="00CC6CE5" w:rsidRDefault="00DF1317"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w:t>
            </w:r>
          </w:p>
        </w:tc>
        <w:tc>
          <w:tcPr>
            <w:tcW w:w="2838" w:type="dxa"/>
          </w:tcPr>
          <w:p w14:paraId="2E6AE0E7" w14:textId="35834EC9"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Läbivaatamine</w:t>
            </w:r>
          </w:p>
        </w:tc>
      </w:tr>
      <w:tr w:rsidR="00F80B63" w:rsidRPr="00CC6CE5" w14:paraId="5E562407" w14:textId="77777777" w:rsidTr="00DF1317">
        <w:tc>
          <w:tcPr>
            <w:tcW w:w="2696" w:type="dxa"/>
          </w:tcPr>
          <w:p w14:paraId="79585F1E" w14:textId="6AE9A01F"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14</w:t>
            </w:r>
          </w:p>
        </w:tc>
        <w:tc>
          <w:tcPr>
            <w:tcW w:w="2265" w:type="dxa"/>
          </w:tcPr>
          <w:p w14:paraId="4E460147" w14:textId="4EA8401C"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VPTS</w:t>
            </w:r>
          </w:p>
        </w:tc>
        <w:tc>
          <w:tcPr>
            <w:tcW w:w="2266" w:type="dxa"/>
          </w:tcPr>
          <w:p w14:paraId="6EABD28A" w14:textId="62E73950" w:rsidR="00DF1317" w:rsidRPr="00CC6CE5" w:rsidRDefault="00DF1317" w:rsidP="00CD4399">
            <w:pPr>
              <w:spacing w:line="276" w:lineRule="auto"/>
              <w:rPr>
                <w:rFonts w:asciiTheme="majorBidi" w:hAnsiTheme="majorBidi" w:cstheme="majorBidi"/>
                <w:sz w:val="24"/>
                <w:szCs w:val="24"/>
                <w:vertAlign w:val="superscript"/>
              </w:rPr>
            </w:pPr>
            <w:r w:rsidRPr="00CC6CE5">
              <w:rPr>
                <w:rFonts w:asciiTheme="majorBidi" w:hAnsiTheme="majorBidi" w:cstheme="majorBidi"/>
                <w:sz w:val="24"/>
                <w:szCs w:val="24"/>
              </w:rPr>
              <w:t>§ 272</w:t>
            </w:r>
            <w:r w:rsidRPr="00CC6CE5">
              <w:rPr>
                <w:rFonts w:asciiTheme="majorBidi" w:hAnsiTheme="majorBidi" w:cstheme="majorBidi"/>
                <w:sz w:val="24"/>
                <w:szCs w:val="24"/>
                <w:vertAlign w:val="superscript"/>
              </w:rPr>
              <w:t>9</w:t>
            </w:r>
          </w:p>
        </w:tc>
        <w:tc>
          <w:tcPr>
            <w:tcW w:w="2838" w:type="dxa"/>
          </w:tcPr>
          <w:p w14:paraId="50B8D87D" w14:textId="77777777" w:rsidR="00DF1317" w:rsidRPr="00CC6CE5" w:rsidRDefault="00DF1317" w:rsidP="00CD4399">
            <w:pPr>
              <w:spacing w:line="276" w:lineRule="auto"/>
              <w:rPr>
                <w:rFonts w:asciiTheme="majorBidi" w:hAnsiTheme="majorBidi" w:cstheme="majorBidi"/>
                <w:sz w:val="24"/>
                <w:szCs w:val="24"/>
              </w:rPr>
            </w:pPr>
          </w:p>
        </w:tc>
      </w:tr>
      <w:tr w:rsidR="00F80B63" w:rsidRPr="00CC6CE5" w14:paraId="58F4225D" w14:textId="77777777" w:rsidTr="00DF1317">
        <w:tc>
          <w:tcPr>
            <w:tcW w:w="2696" w:type="dxa"/>
          </w:tcPr>
          <w:p w14:paraId="335C3DDB" w14:textId="3CFF5721"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Artikkel 15</w:t>
            </w:r>
          </w:p>
        </w:tc>
        <w:tc>
          <w:tcPr>
            <w:tcW w:w="2265" w:type="dxa"/>
          </w:tcPr>
          <w:p w14:paraId="74BDDAB0" w14:textId="2ABE4FE7" w:rsidR="00DF1317" w:rsidRPr="00CC6CE5" w:rsidRDefault="00DF1317"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w:t>
            </w:r>
          </w:p>
        </w:tc>
        <w:tc>
          <w:tcPr>
            <w:tcW w:w="2266" w:type="dxa"/>
          </w:tcPr>
          <w:p w14:paraId="327B93DD" w14:textId="620C0C42" w:rsidR="00DF1317" w:rsidRPr="00CC6CE5" w:rsidRDefault="00DF1317" w:rsidP="00CD4399">
            <w:pPr>
              <w:spacing w:line="276" w:lineRule="auto"/>
              <w:rPr>
                <w:rFonts w:asciiTheme="majorBidi" w:hAnsiTheme="majorBidi" w:cstheme="majorBidi"/>
                <w:b/>
                <w:bCs/>
                <w:sz w:val="24"/>
                <w:szCs w:val="24"/>
              </w:rPr>
            </w:pPr>
            <w:r w:rsidRPr="00CC6CE5">
              <w:rPr>
                <w:rFonts w:asciiTheme="majorBidi" w:hAnsiTheme="majorBidi" w:cstheme="majorBidi"/>
                <w:b/>
                <w:bCs/>
                <w:sz w:val="24"/>
                <w:szCs w:val="24"/>
              </w:rPr>
              <w:t>-</w:t>
            </w:r>
          </w:p>
        </w:tc>
        <w:tc>
          <w:tcPr>
            <w:tcW w:w="2838" w:type="dxa"/>
          </w:tcPr>
          <w:p w14:paraId="49E45DED" w14:textId="3F522EEB" w:rsidR="00DF1317" w:rsidRPr="00CC6CE5" w:rsidRDefault="00DF1317" w:rsidP="00CD4399">
            <w:pPr>
              <w:spacing w:line="276" w:lineRule="auto"/>
              <w:rPr>
                <w:rFonts w:asciiTheme="majorBidi" w:hAnsiTheme="majorBidi" w:cstheme="majorBidi"/>
                <w:sz w:val="24"/>
                <w:szCs w:val="24"/>
              </w:rPr>
            </w:pPr>
            <w:r w:rsidRPr="00CC6CE5">
              <w:rPr>
                <w:rFonts w:asciiTheme="majorBidi" w:hAnsiTheme="majorBidi" w:cstheme="majorBidi"/>
                <w:sz w:val="24"/>
                <w:szCs w:val="24"/>
              </w:rPr>
              <w:t>Adressaadid</w:t>
            </w:r>
          </w:p>
        </w:tc>
      </w:tr>
    </w:tbl>
    <w:p w14:paraId="55B43A48" w14:textId="77777777" w:rsidR="00FB20BD" w:rsidRPr="00CC6CE5" w:rsidRDefault="00FB20BD" w:rsidP="00CD4399">
      <w:pPr>
        <w:spacing w:after="0" w:line="276" w:lineRule="auto"/>
        <w:rPr>
          <w:rFonts w:asciiTheme="majorBidi" w:hAnsiTheme="majorBidi" w:cstheme="majorBidi"/>
          <w:b/>
          <w:bCs/>
          <w:sz w:val="24"/>
          <w:szCs w:val="24"/>
        </w:rPr>
      </w:pPr>
    </w:p>
    <w:sectPr w:rsidR="00FB20BD" w:rsidRPr="00CC6CE5">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F5136" w14:textId="77777777" w:rsidR="00175B14" w:rsidRDefault="00175B14" w:rsidP="00A86512">
      <w:pPr>
        <w:spacing w:after="0" w:line="240" w:lineRule="auto"/>
      </w:pPr>
      <w:r>
        <w:separator/>
      </w:r>
    </w:p>
  </w:endnote>
  <w:endnote w:type="continuationSeparator" w:id="0">
    <w:p w14:paraId="6F2008F8" w14:textId="77777777" w:rsidR="00175B14" w:rsidRDefault="00175B14" w:rsidP="00A86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altName w:val="Century Gothic"/>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Bidi" w:hAnsiTheme="majorBidi" w:cstheme="majorBidi"/>
      </w:rPr>
      <w:id w:val="-979463335"/>
      <w:docPartObj>
        <w:docPartGallery w:val="Page Numbers (Bottom of Page)"/>
        <w:docPartUnique/>
      </w:docPartObj>
    </w:sdtPr>
    <w:sdtEndPr/>
    <w:sdtContent>
      <w:p w14:paraId="157869CC" w14:textId="1D29AC9B" w:rsidR="00B90921" w:rsidRPr="00D97464" w:rsidRDefault="00B90921">
        <w:pPr>
          <w:pStyle w:val="Jalus"/>
          <w:jc w:val="center"/>
          <w:rPr>
            <w:rFonts w:asciiTheme="majorBidi" w:hAnsiTheme="majorBidi" w:cstheme="majorBidi"/>
          </w:rPr>
        </w:pPr>
        <w:r w:rsidRPr="00D97464">
          <w:rPr>
            <w:rFonts w:asciiTheme="majorBidi" w:hAnsiTheme="majorBidi" w:cstheme="majorBidi"/>
          </w:rPr>
          <w:fldChar w:fldCharType="begin"/>
        </w:r>
        <w:r w:rsidRPr="00D97464">
          <w:rPr>
            <w:rFonts w:asciiTheme="majorBidi" w:hAnsiTheme="majorBidi" w:cstheme="majorBidi"/>
          </w:rPr>
          <w:instrText>PAGE   \* MERGEFORMAT</w:instrText>
        </w:r>
        <w:r w:rsidRPr="00D97464">
          <w:rPr>
            <w:rFonts w:asciiTheme="majorBidi" w:hAnsiTheme="majorBidi" w:cstheme="majorBidi"/>
          </w:rPr>
          <w:fldChar w:fldCharType="separate"/>
        </w:r>
        <w:r w:rsidRPr="00D97464">
          <w:rPr>
            <w:rFonts w:asciiTheme="majorBidi" w:hAnsiTheme="majorBidi" w:cstheme="majorBidi"/>
          </w:rPr>
          <w:t>2</w:t>
        </w:r>
        <w:r w:rsidRPr="00D97464">
          <w:rPr>
            <w:rFonts w:asciiTheme="majorBidi" w:hAnsiTheme="majorBidi" w:cstheme="majorBidi"/>
          </w:rPr>
          <w:fldChar w:fldCharType="end"/>
        </w:r>
      </w:p>
    </w:sdtContent>
  </w:sdt>
  <w:p w14:paraId="6D7BF580" w14:textId="77777777" w:rsidR="00B90921" w:rsidRPr="00D97464" w:rsidRDefault="00B90921">
    <w:pPr>
      <w:pStyle w:val="Jalus"/>
      <w:rPr>
        <w:rFonts w:asciiTheme="majorBidi" w:hAnsiTheme="majorBidi" w:cstheme="majorBid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AAE77" w14:textId="77777777" w:rsidR="00175B14" w:rsidRDefault="00175B14" w:rsidP="00A86512">
      <w:pPr>
        <w:spacing w:after="0" w:line="240" w:lineRule="auto"/>
      </w:pPr>
      <w:r>
        <w:separator/>
      </w:r>
    </w:p>
  </w:footnote>
  <w:footnote w:type="continuationSeparator" w:id="0">
    <w:p w14:paraId="62839A5E" w14:textId="77777777" w:rsidR="00175B14" w:rsidRDefault="00175B14" w:rsidP="00A86512">
      <w:pPr>
        <w:spacing w:after="0" w:line="240" w:lineRule="auto"/>
      </w:pPr>
      <w:r>
        <w:continuationSeparator/>
      </w:r>
    </w:p>
  </w:footnote>
  <w:footnote w:id="1">
    <w:p w14:paraId="7453F677" w14:textId="730F4AEC" w:rsidR="00515DD0" w:rsidRPr="00FE492E" w:rsidRDefault="00515DD0" w:rsidP="00A57766">
      <w:pPr>
        <w:pStyle w:val="Allmrkusetekst"/>
        <w:rPr>
          <w:rFonts w:asciiTheme="majorBidi" w:hAnsiTheme="majorBidi" w:cstheme="majorBidi"/>
        </w:rPr>
      </w:pPr>
      <w:r w:rsidRPr="00FE492E">
        <w:rPr>
          <w:rStyle w:val="Allmrkuseviide"/>
          <w:rFonts w:asciiTheme="majorBidi" w:hAnsiTheme="majorBidi" w:cstheme="majorBidi"/>
        </w:rPr>
        <w:footnoteRef/>
      </w:r>
      <w:r w:rsidRPr="00FE492E">
        <w:rPr>
          <w:rFonts w:asciiTheme="majorBidi" w:hAnsiTheme="majorBidi" w:cstheme="majorBidi"/>
        </w:rPr>
        <w:t xml:space="preserve"> Direktiivi kohaselt loetakse suureks ettevõtjaks äriühingut, kus on üle 250 töötaja ja kelle aastakäive ületab 50 miljonit eurot või </w:t>
      </w:r>
      <w:r w:rsidR="007B2A7F" w:rsidRPr="00FE492E">
        <w:rPr>
          <w:rFonts w:asciiTheme="majorBidi" w:hAnsiTheme="majorBidi" w:cstheme="majorBidi"/>
        </w:rPr>
        <w:t>kelle varade maht aruandeaasta bilansipäeval</w:t>
      </w:r>
      <w:r w:rsidR="007B2A7F" w:rsidRPr="00E55B03">
        <w:rPr>
          <w:rFonts w:asciiTheme="majorBidi" w:hAnsiTheme="majorBidi" w:cstheme="majorBidi"/>
        </w:rPr>
        <w:t xml:space="preserve"> </w:t>
      </w:r>
      <w:r w:rsidRPr="00FE492E">
        <w:rPr>
          <w:rFonts w:asciiTheme="majorBidi" w:hAnsiTheme="majorBidi" w:cstheme="majorBidi"/>
        </w:rPr>
        <w:t>ületab 43 miljonit eurot.</w:t>
      </w:r>
    </w:p>
  </w:footnote>
  <w:footnote w:id="2">
    <w:p w14:paraId="21EFF689" w14:textId="77678511" w:rsidR="00EF7DB7" w:rsidRPr="00E55B03" w:rsidRDefault="00EF7DB7"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Direktiivi tekst kättesaadav: </w:t>
      </w:r>
      <w:hyperlink r:id="rId1" w:history="1">
        <w:r w:rsidRPr="00E55B03">
          <w:rPr>
            <w:rStyle w:val="Hperlink"/>
            <w:rFonts w:asciiTheme="majorBidi" w:hAnsiTheme="majorBidi" w:cstheme="majorBidi"/>
          </w:rPr>
          <w:t>https://eur-lex.europa.eu/legal-content/ET/TXT/?uri=CELEX:32022L2381</w:t>
        </w:r>
      </w:hyperlink>
      <w:r w:rsidRPr="00E55B03">
        <w:rPr>
          <w:rFonts w:asciiTheme="majorBidi" w:hAnsiTheme="majorBidi" w:cstheme="majorBidi"/>
        </w:rPr>
        <w:t xml:space="preserve"> </w:t>
      </w:r>
    </w:p>
  </w:footnote>
  <w:footnote w:id="3">
    <w:p w14:paraId="71969035" w14:textId="77777777" w:rsidR="00065392" w:rsidRPr="00E55B03" w:rsidRDefault="00065392"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Seaduseelnõu 422 SE </w:t>
      </w:r>
      <w:hyperlink r:id="rId2" w:history="1">
        <w:r w:rsidRPr="00E55B03">
          <w:rPr>
            <w:rStyle w:val="Hperlink"/>
            <w:rFonts w:asciiTheme="majorBidi" w:hAnsiTheme="majorBidi" w:cstheme="majorBidi"/>
          </w:rPr>
          <w:t>https://www.riigikogu.ee/tegevus/eelnoud/eelnou/018bb6e6-7561-4875-bdf1-68bce7d87b8a/finantsinspektsiooni-seaduse-ja-teiste-seaduste-muutmise-seadus/</w:t>
        </w:r>
      </w:hyperlink>
      <w:r w:rsidRPr="00E55B03">
        <w:rPr>
          <w:rFonts w:asciiTheme="majorBidi" w:hAnsiTheme="majorBidi" w:cstheme="majorBidi"/>
        </w:rPr>
        <w:t xml:space="preserve"> </w:t>
      </w:r>
    </w:p>
  </w:footnote>
  <w:footnote w:id="4">
    <w:p w14:paraId="2E44A741" w14:textId="352FD303" w:rsidR="0026005E" w:rsidRPr="00FE492E" w:rsidRDefault="0026005E" w:rsidP="00FE492E">
      <w:pPr>
        <w:spacing w:after="0" w:line="276" w:lineRule="auto"/>
        <w:jc w:val="lowKashida"/>
        <w:rPr>
          <w:rFonts w:asciiTheme="majorBidi" w:hAnsiTheme="majorBidi" w:cstheme="majorBidi"/>
        </w:rPr>
      </w:pPr>
      <w:r w:rsidRPr="00FE492E">
        <w:rPr>
          <w:rStyle w:val="Allmrkuseviide"/>
          <w:rFonts w:asciiTheme="majorBidi" w:hAnsiTheme="majorBidi" w:cstheme="majorBidi"/>
          <w:sz w:val="20"/>
          <w:szCs w:val="20"/>
        </w:rPr>
        <w:footnoteRef/>
      </w:r>
      <w:r w:rsidRPr="00FE492E">
        <w:rPr>
          <w:rFonts w:asciiTheme="majorBidi" w:hAnsiTheme="majorBidi" w:cstheme="majorBidi"/>
          <w:sz w:val="20"/>
          <w:szCs w:val="20"/>
        </w:rPr>
        <w:t xml:space="preserve"> VVTP p 11.17</w:t>
      </w:r>
      <w:r w:rsidR="00560F84" w:rsidRPr="00FE492E">
        <w:rPr>
          <w:rFonts w:asciiTheme="majorBidi" w:hAnsiTheme="majorBidi" w:cstheme="majorBidi"/>
          <w:sz w:val="20"/>
          <w:szCs w:val="20"/>
        </w:rPr>
        <w:t>.</w:t>
      </w:r>
      <w:r w:rsidRPr="00FE492E">
        <w:rPr>
          <w:rFonts w:asciiTheme="majorBidi" w:hAnsiTheme="majorBidi" w:cstheme="majorBidi"/>
          <w:sz w:val="20"/>
          <w:szCs w:val="20"/>
        </w:rPr>
        <w:t xml:space="preserve"> </w:t>
      </w:r>
      <w:r w:rsidR="00560F84" w:rsidRPr="00FE492E">
        <w:rPr>
          <w:rFonts w:asciiTheme="majorBidi" w:hAnsiTheme="majorBidi" w:cstheme="majorBidi"/>
          <w:sz w:val="20"/>
          <w:szCs w:val="20"/>
        </w:rPr>
        <w:t>„Seame riigifirmade nõukogudes eesmärgiks meeste ja naiste võrdse esindatuse nõude selliselt, et ühe soo esindajaid ei oleks nõukogus üle 60%“</w:t>
      </w:r>
      <w:r w:rsidRPr="00FE492E">
        <w:rPr>
          <w:rFonts w:asciiTheme="majorBidi" w:hAnsiTheme="majorBidi" w:cstheme="majorBidi"/>
          <w:sz w:val="20"/>
          <w:szCs w:val="20"/>
        </w:rPr>
        <w:t xml:space="preserve">, kättesaadav veebis: </w:t>
      </w:r>
      <w:hyperlink r:id="rId3" w:history="1">
        <w:r w:rsidRPr="00FE492E">
          <w:rPr>
            <w:rStyle w:val="Hperlink"/>
            <w:rFonts w:asciiTheme="majorBidi" w:hAnsiTheme="majorBidi" w:cstheme="majorBidi"/>
            <w:sz w:val="20"/>
            <w:szCs w:val="20"/>
          </w:rPr>
          <w:t>https://valitsus.ee/valitsuse-eesmargid-ja-tegevused/valitsemise-alused/koalitsioonilepe-2023-2027</w:t>
        </w:r>
      </w:hyperlink>
      <w:r w:rsidRPr="00FE492E">
        <w:rPr>
          <w:rFonts w:asciiTheme="majorBidi" w:hAnsiTheme="majorBidi" w:cstheme="majorBidi"/>
          <w:sz w:val="20"/>
          <w:szCs w:val="20"/>
        </w:rPr>
        <w:t xml:space="preserve"> </w:t>
      </w:r>
    </w:p>
  </w:footnote>
  <w:footnote w:id="5">
    <w:p w14:paraId="5AE02D2A" w14:textId="4E43C61C" w:rsidR="004B5A4B" w:rsidRPr="00FE492E" w:rsidRDefault="004B5A4B" w:rsidP="00A57766">
      <w:pPr>
        <w:pStyle w:val="Allmrkusetekst"/>
        <w:rPr>
          <w:rFonts w:asciiTheme="majorBidi" w:hAnsiTheme="majorBidi" w:cstheme="majorBidi"/>
        </w:rPr>
      </w:pPr>
      <w:r w:rsidRPr="00FE492E">
        <w:rPr>
          <w:rStyle w:val="Allmrkuseviide"/>
          <w:rFonts w:asciiTheme="majorBidi" w:hAnsiTheme="majorBidi" w:cstheme="majorBidi"/>
        </w:rPr>
        <w:footnoteRef/>
      </w:r>
      <w:r w:rsidRPr="00FE492E">
        <w:rPr>
          <w:rFonts w:asciiTheme="majorBidi" w:hAnsiTheme="majorBidi" w:cstheme="majorBidi"/>
        </w:rPr>
        <w:t xml:space="preserve"> Euroopa Komisjoni ettepanek kättesaadav veebis: </w:t>
      </w:r>
      <w:hyperlink r:id="rId4" w:history="1">
        <w:r w:rsidRPr="00FE492E">
          <w:rPr>
            <w:rStyle w:val="Hperlink"/>
            <w:rFonts w:asciiTheme="majorBidi" w:hAnsiTheme="majorBidi" w:cstheme="majorBidi"/>
          </w:rPr>
          <w:t>https://eur-lex.europa.eu/legal-content/ET/ALL/?uri=CELEX%3A52012PC0614</w:t>
        </w:r>
      </w:hyperlink>
      <w:r w:rsidRPr="00FE492E">
        <w:rPr>
          <w:rFonts w:asciiTheme="majorBidi" w:hAnsiTheme="majorBidi" w:cstheme="majorBidi"/>
        </w:rPr>
        <w:t xml:space="preserve"> </w:t>
      </w:r>
      <w:r w:rsidR="00224383" w:rsidRPr="00E55B03">
        <w:rPr>
          <w:rFonts w:asciiTheme="majorBidi" w:hAnsiTheme="majorBidi" w:cstheme="majorBidi"/>
        </w:rPr>
        <w:t xml:space="preserve">; lisaks avaldas Euroopa Komisjon ka mõjuanalüüsi, mis on kättesaadav veebis: </w:t>
      </w:r>
      <w:hyperlink r:id="rId5" w:history="1">
        <w:r w:rsidR="00224383" w:rsidRPr="00E55B03">
          <w:rPr>
            <w:rStyle w:val="Hperlink"/>
            <w:rFonts w:asciiTheme="majorBidi" w:hAnsiTheme="majorBidi" w:cstheme="majorBidi"/>
          </w:rPr>
          <w:t>https://eur-lex.europa.eu/legal-content/en/TXT/?uri=CELEX:52012SC0348</w:t>
        </w:r>
      </w:hyperlink>
    </w:p>
  </w:footnote>
  <w:footnote w:id="6">
    <w:p w14:paraId="13213D95" w14:textId="77777777" w:rsidR="00974CA2" w:rsidRPr="00E55B03" w:rsidRDefault="00974CA2"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Eesti seisukohad Euroopa Liidu algatuse, milles käsitletakse soolise tasakaalu parandamist börsil noteeritud äriühingute tegevjuhtkonda mittekuuluvate juhtorgani liikmete seas ja sellega seotud meetmeid, suhtes kättesaadav veebis: </w:t>
      </w:r>
      <w:bookmarkStart w:id="5" w:name="_Hlk175520728"/>
      <w:r w:rsidRPr="00E55B03">
        <w:rPr>
          <w:rFonts w:asciiTheme="majorBidi" w:hAnsiTheme="majorBidi" w:cstheme="majorBidi"/>
        </w:rPr>
        <w:fldChar w:fldCharType="begin"/>
      </w:r>
      <w:r w:rsidRPr="00E55B03">
        <w:rPr>
          <w:rFonts w:asciiTheme="majorBidi" w:hAnsiTheme="majorBidi" w:cstheme="majorBidi"/>
        </w:rPr>
        <w:instrText>HYPERLINK "https://eelnoud.valitsus.ee/main/mount/docList/22b07e12-2c29-4566-a758-4585c48078be"</w:instrText>
      </w:r>
      <w:r w:rsidRPr="00E55B03">
        <w:rPr>
          <w:rFonts w:asciiTheme="majorBidi" w:hAnsiTheme="majorBidi" w:cstheme="majorBidi"/>
        </w:rPr>
      </w:r>
      <w:r w:rsidRPr="00E55B03">
        <w:rPr>
          <w:rFonts w:asciiTheme="majorBidi" w:hAnsiTheme="majorBidi" w:cstheme="majorBidi"/>
        </w:rPr>
        <w:fldChar w:fldCharType="separate"/>
      </w:r>
      <w:r w:rsidRPr="00E55B03">
        <w:rPr>
          <w:rStyle w:val="Hperlink"/>
          <w:rFonts w:asciiTheme="majorBidi" w:hAnsiTheme="majorBidi" w:cstheme="majorBidi"/>
        </w:rPr>
        <w:t>https://eelnoud.valitsus.ee/main/mount/docList/22b07e12-2c29-4566-a758-4585c48078be</w:t>
      </w:r>
      <w:r w:rsidRPr="00E55B03">
        <w:rPr>
          <w:rFonts w:asciiTheme="majorBidi" w:hAnsiTheme="majorBidi" w:cstheme="majorBidi"/>
        </w:rPr>
        <w:fldChar w:fldCharType="end"/>
      </w:r>
      <w:bookmarkEnd w:id="5"/>
      <w:r w:rsidRPr="00E55B03">
        <w:rPr>
          <w:rFonts w:asciiTheme="majorBidi" w:hAnsiTheme="majorBidi" w:cstheme="majorBidi"/>
        </w:rPr>
        <w:t xml:space="preserve"> </w:t>
      </w:r>
    </w:p>
  </w:footnote>
  <w:footnote w:id="7">
    <w:p w14:paraId="5712F7BC" w14:textId="42264D34" w:rsidR="00974CA2" w:rsidRPr="00FE492E" w:rsidRDefault="00974CA2" w:rsidP="00A57766">
      <w:pPr>
        <w:pStyle w:val="Allmrkusetekst"/>
        <w:rPr>
          <w:rFonts w:asciiTheme="majorBidi" w:hAnsiTheme="majorBidi" w:cstheme="majorBidi"/>
        </w:rPr>
      </w:pPr>
      <w:r w:rsidRPr="00FE492E">
        <w:rPr>
          <w:rStyle w:val="Allmrkuseviide"/>
          <w:rFonts w:asciiTheme="majorBidi" w:hAnsiTheme="majorBidi" w:cstheme="majorBidi"/>
        </w:rPr>
        <w:footnoteRef/>
      </w:r>
      <w:r w:rsidRPr="00FE492E">
        <w:rPr>
          <w:rFonts w:asciiTheme="majorBidi" w:hAnsiTheme="majorBidi" w:cstheme="majorBidi"/>
        </w:rPr>
        <w:t xml:space="preserve"> Eesti seisukohad Euroopa Liidu tööhõive, sotsiaalpoliitika, tervise- ja tarbijaküsimuste nõukogu (EPSCO) 14. märtsi 2022. a istungil, kättesaadav veebis: </w:t>
      </w:r>
      <w:hyperlink r:id="rId6" w:history="1">
        <w:r w:rsidRPr="00FE492E">
          <w:rPr>
            <w:rStyle w:val="Hperlink"/>
            <w:rFonts w:asciiTheme="majorBidi" w:hAnsiTheme="majorBidi" w:cstheme="majorBidi"/>
          </w:rPr>
          <w:t>https://eelnoud.valitsus.ee/main/mount/docList/3aad45e6-e5aa-488d-b7fb-9b5ea71bf7ff</w:t>
        </w:r>
      </w:hyperlink>
      <w:r w:rsidRPr="00FE492E">
        <w:rPr>
          <w:rFonts w:asciiTheme="majorBidi" w:hAnsiTheme="majorBidi" w:cstheme="majorBidi"/>
        </w:rPr>
        <w:t xml:space="preserve"> </w:t>
      </w:r>
    </w:p>
  </w:footnote>
  <w:footnote w:id="8">
    <w:p w14:paraId="4B1EF073" w14:textId="1E793927" w:rsidR="001C5958" w:rsidRPr="00E55B03" w:rsidRDefault="001C5958"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Euroopa Komisjon. „Võrdõiguslik liit: soolise võrdõiguslikkuse strateegia 2020-2025“,</w:t>
      </w:r>
      <w:r w:rsidR="00FF6FD8" w:rsidRPr="00E55B03">
        <w:rPr>
          <w:rFonts w:asciiTheme="majorBidi" w:hAnsiTheme="majorBidi" w:cstheme="majorBidi"/>
        </w:rPr>
        <w:t xml:space="preserve"> </w:t>
      </w:r>
      <w:hyperlink r:id="rId7" w:history="1">
        <w:r w:rsidR="00FF6FD8" w:rsidRPr="00E55B03">
          <w:rPr>
            <w:rStyle w:val="Hperlink"/>
            <w:rFonts w:asciiTheme="majorBidi" w:hAnsiTheme="majorBidi" w:cstheme="majorBidi"/>
          </w:rPr>
          <w:t>https://commission.europa.eu/strategy-and-policy/policies/justice-and-fundamental-rights/gender-equality/gender-equality-strategy_et</w:t>
        </w:r>
      </w:hyperlink>
      <w:r w:rsidR="00FF6FD8" w:rsidRPr="00E55B03">
        <w:rPr>
          <w:rFonts w:asciiTheme="majorBidi" w:hAnsiTheme="majorBidi" w:cstheme="majorBidi"/>
        </w:rPr>
        <w:t xml:space="preserve"> </w:t>
      </w:r>
      <w:r w:rsidRPr="00E55B03">
        <w:rPr>
          <w:rFonts w:asciiTheme="majorBidi" w:hAnsiTheme="majorBidi" w:cstheme="majorBidi"/>
        </w:rPr>
        <w:t xml:space="preserve"> </w:t>
      </w:r>
    </w:p>
  </w:footnote>
  <w:footnote w:id="9">
    <w:p w14:paraId="7CFB531A" w14:textId="5D6F95DF" w:rsidR="001C5958" w:rsidRPr="00E55B03" w:rsidRDefault="001C5958"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ILO „Women in Business and Management: The business case for change“, lk 21, </w:t>
      </w:r>
      <w:hyperlink r:id="rId8" w:history="1">
        <w:r w:rsidR="006D7119" w:rsidRPr="00E55B03">
          <w:rPr>
            <w:rStyle w:val="Hperlink"/>
            <w:rFonts w:asciiTheme="majorBidi" w:hAnsiTheme="majorBidi" w:cstheme="majorBidi"/>
          </w:rPr>
          <w:t>https://www.ilo.org/publications/women-business-and-management-business-case-change</w:t>
        </w:r>
      </w:hyperlink>
    </w:p>
  </w:footnote>
  <w:footnote w:id="10">
    <w:p w14:paraId="4932D71A" w14:textId="44910CC3" w:rsidR="00CC6CE5" w:rsidRPr="00E55B03" w:rsidRDefault="00CC6CE5"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Credit Suisse, „Gender 3000 </w:t>
      </w:r>
      <w:r w:rsidR="003079CC" w:rsidRPr="00E55B03">
        <w:rPr>
          <w:rFonts w:asciiTheme="majorBidi" w:hAnsiTheme="majorBidi" w:cstheme="majorBidi"/>
        </w:rPr>
        <w:t xml:space="preserve">in 2021: Broadening the diversity discussion“, </w:t>
      </w:r>
      <w:hyperlink r:id="rId9" w:history="1">
        <w:r w:rsidR="003079CC" w:rsidRPr="00E55B03">
          <w:rPr>
            <w:rStyle w:val="Hperlink"/>
            <w:rFonts w:asciiTheme="majorBidi" w:hAnsiTheme="majorBidi" w:cstheme="majorBidi"/>
          </w:rPr>
          <w:t>https://www.credit-suisse.com/about-us-news/en/articles/media-releases/credit-suisse-gender-3000-report-shows-women-hold-almost-a-quart-202109.html</w:t>
        </w:r>
      </w:hyperlink>
      <w:r w:rsidR="003079CC" w:rsidRPr="00E55B03">
        <w:rPr>
          <w:rFonts w:asciiTheme="majorBidi" w:hAnsiTheme="majorBidi" w:cstheme="majorBidi"/>
        </w:rPr>
        <w:t xml:space="preserve"> </w:t>
      </w:r>
    </w:p>
  </w:footnote>
  <w:footnote w:id="11">
    <w:p w14:paraId="3DAC8EF9" w14:textId="77777777" w:rsidR="006A691F" w:rsidRPr="00E55B03" w:rsidRDefault="006A691F"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EIGE, „Gender balance in business and finance“, </w:t>
      </w:r>
      <w:hyperlink r:id="rId10" w:history="1">
        <w:r w:rsidRPr="00E55B03">
          <w:rPr>
            <w:rStyle w:val="Hperlink"/>
            <w:rFonts w:asciiTheme="majorBidi" w:hAnsiTheme="majorBidi" w:cstheme="majorBidi"/>
          </w:rPr>
          <w:t>https://eige.europa.eu/publications-resources/publications/gender-balance-business-and-finance-december-2022</w:t>
        </w:r>
      </w:hyperlink>
      <w:r w:rsidRPr="00E55B03">
        <w:rPr>
          <w:rFonts w:asciiTheme="majorBidi" w:hAnsiTheme="majorBidi" w:cstheme="majorBidi"/>
        </w:rPr>
        <w:t xml:space="preserve"> </w:t>
      </w:r>
    </w:p>
  </w:footnote>
  <w:footnote w:id="12">
    <w:p w14:paraId="56D59C69" w14:textId="59701414" w:rsidR="00974108" w:rsidRPr="00E55B03" w:rsidRDefault="00974108"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w:t>
      </w:r>
      <w:r w:rsidR="00A02A03" w:rsidRPr="00E55B03">
        <w:rPr>
          <w:rFonts w:asciiTheme="majorBidi" w:hAnsiTheme="majorBidi" w:cstheme="majorBidi"/>
        </w:rPr>
        <w:t xml:space="preserve"> OECD, „Soolise võrdõiguslikkuse suurendamise majanduslik kasu Eestile“,  </w:t>
      </w:r>
      <w:hyperlink r:id="rId11" w:history="1">
        <w:r w:rsidR="00A02A03" w:rsidRPr="00E55B03">
          <w:rPr>
            <w:rStyle w:val="Hperlink"/>
            <w:rFonts w:asciiTheme="majorBidi" w:hAnsiTheme="majorBidi" w:cstheme="majorBidi"/>
          </w:rPr>
          <w:t>https://www.sm.ee/sites/default/files/documents/2022-12/OECD%20rapordi%20t%C3%B5lge%20-%20soolise%20v%C3%B5rd%C3%B5iguslikkuse%20suurendamise%20majanduslik%20kasu%20Eestile.pdf</w:t>
        </w:r>
      </w:hyperlink>
      <w:r w:rsidR="00A02A03" w:rsidRPr="00E55B03">
        <w:rPr>
          <w:rStyle w:val="Hperlink"/>
          <w:rFonts w:asciiTheme="majorBidi" w:hAnsiTheme="majorBidi" w:cstheme="majorBidi"/>
        </w:rPr>
        <w:t>, lk 52.</w:t>
      </w:r>
    </w:p>
  </w:footnote>
  <w:footnote w:id="13">
    <w:p w14:paraId="37F7EF36" w14:textId="69BC73AB" w:rsidR="003D198E" w:rsidRPr="00E55B03" w:rsidRDefault="003D198E"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Sama, lk 11.</w:t>
      </w:r>
    </w:p>
  </w:footnote>
  <w:footnote w:id="14">
    <w:p w14:paraId="55405805" w14:textId="77777777" w:rsidR="00AE5274" w:rsidRPr="00E55B03" w:rsidRDefault="00AE5274"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EIGE, Gender Equality Index, </w:t>
      </w:r>
      <w:hyperlink r:id="rId12" w:history="1">
        <w:r w:rsidRPr="00E55B03">
          <w:rPr>
            <w:rStyle w:val="Hperlink"/>
            <w:rFonts w:asciiTheme="majorBidi" w:hAnsiTheme="majorBidi" w:cstheme="majorBidi"/>
          </w:rPr>
          <w:t>https://eige.europa.eu/gender-equality-index/2023/domain/power/EE</w:t>
        </w:r>
      </w:hyperlink>
      <w:r w:rsidRPr="00E55B03">
        <w:rPr>
          <w:rFonts w:asciiTheme="majorBidi" w:hAnsiTheme="majorBidi" w:cstheme="majorBidi"/>
        </w:rPr>
        <w:t xml:space="preserve"> </w:t>
      </w:r>
    </w:p>
  </w:footnote>
  <w:footnote w:id="15">
    <w:p w14:paraId="268F1083" w14:textId="77777777" w:rsidR="00AE5274" w:rsidRPr="00E55B03" w:rsidRDefault="00AE5274"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Sama.</w:t>
      </w:r>
    </w:p>
  </w:footnote>
  <w:footnote w:id="16">
    <w:p w14:paraId="6688C799" w14:textId="524F283B" w:rsidR="0083452D" w:rsidRPr="00E55B03" w:rsidRDefault="0083452D"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Sama, lk 11.</w:t>
      </w:r>
    </w:p>
  </w:footnote>
  <w:footnote w:id="17">
    <w:p w14:paraId="52D57078" w14:textId="0523A01E" w:rsidR="00893947" w:rsidRPr="00E55B03" w:rsidRDefault="00893947"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w:t>
      </w:r>
      <w:r w:rsidR="007345A6" w:rsidRPr="00E55B03">
        <w:rPr>
          <w:rFonts w:asciiTheme="majorBidi" w:hAnsiTheme="majorBidi" w:cstheme="majorBidi"/>
        </w:rPr>
        <w:t xml:space="preserve">EIGE, Largest listed companies: CEOs, executives and non-executives, </w:t>
      </w:r>
      <w:hyperlink r:id="rId13" w:history="1">
        <w:r w:rsidR="007345A6" w:rsidRPr="00E55B03">
          <w:rPr>
            <w:rStyle w:val="Hperlink"/>
            <w:rFonts w:asciiTheme="majorBidi" w:hAnsiTheme="majorBidi" w:cstheme="majorBidi"/>
          </w:rPr>
          <w:t>https://shorturl.at/DueMr</w:t>
        </w:r>
      </w:hyperlink>
      <w:r w:rsidR="007345A6" w:rsidRPr="00E55B03">
        <w:rPr>
          <w:rFonts w:asciiTheme="majorBidi" w:hAnsiTheme="majorBidi" w:cstheme="majorBidi"/>
        </w:rPr>
        <w:t xml:space="preserve"> </w:t>
      </w:r>
    </w:p>
  </w:footnote>
  <w:footnote w:id="18">
    <w:p w14:paraId="7A80D1F2" w14:textId="1F957DC1" w:rsidR="00974108" w:rsidRPr="00E55B03" w:rsidRDefault="00974108"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w:t>
      </w:r>
      <w:r w:rsidR="002A0F2C" w:rsidRPr="00E55B03">
        <w:rPr>
          <w:rFonts w:asciiTheme="majorBidi" w:hAnsiTheme="majorBidi" w:cstheme="majorBidi"/>
        </w:rPr>
        <w:t>OECD, „</w:t>
      </w:r>
      <w:r w:rsidRPr="00E55B03">
        <w:rPr>
          <w:rFonts w:asciiTheme="majorBidi" w:hAnsiTheme="majorBidi" w:cstheme="majorBidi"/>
        </w:rPr>
        <w:t>Soolise võrdõiguslikkuse suurendamise majanduslik kasu Eestile</w:t>
      </w:r>
      <w:r w:rsidR="002A0F2C" w:rsidRPr="00E55B03">
        <w:rPr>
          <w:rFonts w:asciiTheme="majorBidi" w:hAnsiTheme="majorBidi" w:cstheme="majorBidi"/>
        </w:rPr>
        <w:t>“</w:t>
      </w:r>
      <w:r w:rsidRPr="00E55B03">
        <w:rPr>
          <w:rFonts w:asciiTheme="majorBidi" w:hAnsiTheme="majorBidi" w:cstheme="majorBidi"/>
        </w:rPr>
        <w:t>, lk 30</w:t>
      </w:r>
      <w:r w:rsidR="009E1EF1" w:rsidRPr="00E55B03">
        <w:rPr>
          <w:rFonts w:asciiTheme="majorBidi" w:hAnsiTheme="majorBidi" w:cstheme="majorBidi"/>
        </w:rPr>
        <w:t>.</w:t>
      </w:r>
      <w:r w:rsidRPr="00E55B03">
        <w:rPr>
          <w:rFonts w:asciiTheme="majorBidi" w:hAnsiTheme="majorBidi" w:cstheme="majorBidi"/>
        </w:rPr>
        <w:t xml:space="preserve"> </w:t>
      </w:r>
    </w:p>
  </w:footnote>
  <w:footnote w:id="19">
    <w:p w14:paraId="0158FA98" w14:textId="34B13738" w:rsidR="00681BB1" w:rsidRPr="00E55B03" w:rsidRDefault="00681BB1"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Võrdsuskeskus, „Soolise võrdõiguslikkuse monitooring 2021“, </w:t>
      </w:r>
      <w:hyperlink r:id="rId14" w:history="1">
        <w:r w:rsidRPr="00E55B03">
          <w:rPr>
            <w:rStyle w:val="Hperlink"/>
            <w:rFonts w:asciiTheme="majorBidi" w:hAnsiTheme="majorBidi" w:cstheme="majorBidi"/>
          </w:rPr>
          <w:t>https://s3-web-1a.tehik.ee/vordsuskeskus-live-web-prd/s3fs-public/2023-10/soolise_vordoiguslikkuse_monitooring_2021._lopparuanne.pdf</w:t>
        </w:r>
      </w:hyperlink>
      <w:r w:rsidRPr="00E55B03">
        <w:rPr>
          <w:rFonts w:asciiTheme="majorBidi" w:hAnsiTheme="majorBidi" w:cstheme="majorBidi"/>
        </w:rPr>
        <w:t>, lk 70.</w:t>
      </w:r>
    </w:p>
  </w:footnote>
  <w:footnote w:id="20">
    <w:p w14:paraId="3683257C" w14:textId="0F97FC9E" w:rsidR="00681BB1" w:rsidRPr="00E55B03" w:rsidRDefault="00681BB1"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Võrdsuskeskus, „Soolise võrdõiguslikkuse monitooring 2021“, lk 81.</w:t>
      </w:r>
    </w:p>
  </w:footnote>
  <w:footnote w:id="21">
    <w:p w14:paraId="7C62D298" w14:textId="3752D89D" w:rsidR="00FB7FA1" w:rsidRPr="00FE492E" w:rsidRDefault="00FB7FA1" w:rsidP="00A57766">
      <w:pPr>
        <w:pStyle w:val="Allmrkusetekst"/>
        <w:rPr>
          <w:rFonts w:asciiTheme="majorBidi" w:hAnsiTheme="majorBidi" w:cstheme="majorBidi"/>
        </w:rPr>
      </w:pPr>
      <w:r w:rsidRPr="00FE492E">
        <w:rPr>
          <w:rStyle w:val="Allmrkuseviide"/>
          <w:rFonts w:asciiTheme="majorBidi" w:hAnsiTheme="majorBidi" w:cstheme="majorBidi"/>
        </w:rPr>
        <w:footnoteRef/>
      </w:r>
      <w:r w:rsidRPr="00FE492E">
        <w:rPr>
          <w:rFonts w:asciiTheme="majorBidi" w:hAnsiTheme="majorBidi" w:cstheme="majorBidi"/>
        </w:rPr>
        <w:t xml:space="preserve"> Praxis, „Tippjuhiks saamise teed: mehed juhtuvad juhiks, naised juhivad end juhiks“, lk 53.</w:t>
      </w:r>
    </w:p>
  </w:footnote>
  <w:footnote w:id="22">
    <w:p w14:paraId="27BDB6A6" w14:textId="44B21E86" w:rsidR="002F1514" w:rsidRPr="00E55B03" w:rsidRDefault="002F1514"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w:t>
      </w:r>
      <w:r w:rsidR="00FB7FA1" w:rsidRPr="00E55B03">
        <w:rPr>
          <w:rFonts w:asciiTheme="majorBidi" w:hAnsiTheme="majorBidi" w:cstheme="majorBidi"/>
        </w:rPr>
        <w:t xml:space="preserve">Võrdsuskeskus, „Soolise võrdõiguslikkuse monitooring 2021“, </w:t>
      </w:r>
      <w:r w:rsidRPr="00E55B03">
        <w:rPr>
          <w:rFonts w:asciiTheme="majorBidi" w:hAnsiTheme="majorBidi" w:cstheme="majorBidi"/>
        </w:rPr>
        <w:t>lk 11.</w:t>
      </w:r>
    </w:p>
  </w:footnote>
  <w:footnote w:id="23">
    <w:p w14:paraId="175398EB" w14:textId="2D9E688D" w:rsidR="00E03E94" w:rsidRPr="00E55B03" w:rsidRDefault="00E03E94"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VPTS § 135</w:t>
      </w:r>
      <w:r w:rsidR="00744141" w:rsidRPr="00E55B03">
        <w:rPr>
          <w:rFonts w:asciiTheme="majorBidi" w:hAnsiTheme="majorBidi" w:cstheme="majorBidi"/>
          <w:vertAlign w:val="superscript"/>
        </w:rPr>
        <w:t>6</w:t>
      </w:r>
      <w:r w:rsidRPr="00E55B03">
        <w:rPr>
          <w:rFonts w:asciiTheme="majorBidi" w:hAnsiTheme="majorBidi" w:cstheme="majorBidi"/>
        </w:rPr>
        <w:t xml:space="preserve"> </w:t>
      </w:r>
      <w:r w:rsidR="00744141" w:rsidRPr="00E55B03">
        <w:rPr>
          <w:rFonts w:asciiTheme="majorBidi" w:hAnsiTheme="majorBidi" w:cstheme="majorBidi"/>
        </w:rPr>
        <w:t>lõike</w:t>
      </w:r>
      <w:r w:rsidRPr="00E55B03">
        <w:rPr>
          <w:rFonts w:asciiTheme="majorBidi" w:hAnsiTheme="majorBidi" w:cstheme="majorBidi"/>
        </w:rPr>
        <w:t xml:space="preserve"> 2 kohaste eesmärkide mittetäitmine ei vii VPTS § 135</w:t>
      </w:r>
      <w:r w:rsidR="00744141" w:rsidRPr="00E55B03">
        <w:rPr>
          <w:rFonts w:asciiTheme="majorBidi" w:hAnsiTheme="majorBidi" w:cstheme="majorBidi"/>
          <w:vertAlign w:val="superscript"/>
        </w:rPr>
        <w:t>7</w:t>
      </w:r>
      <w:r w:rsidRPr="00E55B03">
        <w:rPr>
          <w:rFonts w:asciiTheme="majorBidi" w:hAnsiTheme="majorBidi" w:cstheme="majorBidi"/>
        </w:rPr>
        <w:t xml:space="preserve"> kohaldamiseni.</w:t>
      </w:r>
    </w:p>
  </w:footnote>
  <w:footnote w:id="24">
    <w:p w14:paraId="58CC2BC9" w14:textId="4F03F778" w:rsidR="001F2758" w:rsidRPr="00E55B03" w:rsidRDefault="001F2758"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w:t>
      </w:r>
      <w:r w:rsidRPr="00E55B03">
        <w:rPr>
          <w:rFonts w:asciiTheme="majorBidi" w:hAnsiTheme="majorBidi" w:cstheme="majorBidi"/>
          <w:color w:val="333333"/>
          <w:shd w:val="clear" w:color="auto" w:fill="FFFFFF"/>
        </w:rPr>
        <w:t>Vt otsuseid järgmistes kohtuasjades: C-450/93, C-409/95, C-158/97, C-407/98.</w:t>
      </w:r>
    </w:p>
  </w:footnote>
  <w:footnote w:id="25">
    <w:p w14:paraId="14E800DB" w14:textId="2D4E830C" w:rsidR="00FA16F3" w:rsidRPr="00E55B03" w:rsidRDefault="00FA16F3"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Seaduseelnõu 422 SE </w:t>
      </w:r>
      <w:hyperlink r:id="rId15" w:history="1">
        <w:r w:rsidRPr="00E55B03">
          <w:rPr>
            <w:rStyle w:val="Hperlink"/>
            <w:rFonts w:asciiTheme="majorBidi" w:hAnsiTheme="majorBidi" w:cstheme="majorBidi"/>
          </w:rPr>
          <w:t>https://www.riigikogu.ee/tegevus/eelnoud/eelnou/018bb6e6-7561-4875-bdf1-68bce7d87b8a/finantsinspektsiooni-seaduse-ja-teiste-seaduste-muutmise-seadus/</w:t>
        </w:r>
      </w:hyperlink>
      <w:r w:rsidRPr="00E55B03">
        <w:rPr>
          <w:rFonts w:asciiTheme="majorBidi" w:hAnsiTheme="majorBidi" w:cstheme="majorBidi"/>
        </w:rPr>
        <w:t xml:space="preserve"> </w:t>
      </w:r>
    </w:p>
  </w:footnote>
  <w:footnote w:id="26">
    <w:p w14:paraId="54F8A56D" w14:textId="0570731B" w:rsidR="001B2AB9" w:rsidRPr="00E55B03" w:rsidRDefault="001B2AB9"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Vt Riigikohtu põhiseaduslikkuse järelevalve kolleegium 3-4-1-2-02, p 17.</w:t>
      </w:r>
    </w:p>
  </w:footnote>
  <w:footnote w:id="27">
    <w:p w14:paraId="458D58DC" w14:textId="1F3EE9F1" w:rsidR="007973DE" w:rsidRPr="00E55B03" w:rsidRDefault="007973DE"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Vt Riigikohtu põhiseaduslikkuse järelevalve kolleegium 3-4-1-3-05, p 20.</w:t>
      </w:r>
    </w:p>
  </w:footnote>
  <w:footnote w:id="28">
    <w:p w14:paraId="51377E7F" w14:textId="13B174F4" w:rsidR="00C94249" w:rsidRPr="00E55B03" w:rsidRDefault="00C94249"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Põhiseadus. Kommenteeritud väljaanne. § 12. punkt 22. Kättesaadav </w:t>
      </w:r>
      <w:hyperlink r:id="rId16" w:history="1">
        <w:r w:rsidRPr="00E55B03">
          <w:rPr>
            <w:rStyle w:val="Hperlink"/>
            <w:rFonts w:asciiTheme="majorBidi" w:hAnsiTheme="majorBidi" w:cstheme="majorBidi"/>
          </w:rPr>
          <w:t>https://pohiseadus.ee/sisu/3483</w:t>
        </w:r>
      </w:hyperlink>
      <w:r w:rsidRPr="00E55B03">
        <w:rPr>
          <w:rFonts w:asciiTheme="majorBidi" w:hAnsiTheme="majorBidi" w:cstheme="majorBidi"/>
        </w:rPr>
        <w:t xml:space="preserve"> </w:t>
      </w:r>
    </w:p>
  </w:footnote>
  <w:footnote w:id="29">
    <w:p w14:paraId="42D844D3" w14:textId="04222CA5" w:rsidR="001C49D9" w:rsidRPr="00E55B03" w:rsidRDefault="001C49D9"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Sama, p 24.</w:t>
      </w:r>
    </w:p>
  </w:footnote>
  <w:footnote w:id="30">
    <w:p w14:paraId="0A84309F" w14:textId="363B933A" w:rsidR="00A57766" w:rsidRPr="00FE492E" w:rsidRDefault="00A57766" w:rsidP="00A57766">
      <w:pPr>
        <w:pStyle w:val="Allmrkusetekst"/>
        <w:rPr>
          <w:rFonts w:asciiTheme="majorBidi" w:hAnsiTheme="majorBidi" w:cstheme="majorBidi"/>
        </w:rPr>
      </w:pPr>
      <w:r w:rsidRPr="00FE492E">
        <w:rPr>
          <w:rStyle w:val="Allmrkuseviide"/>
          <w:rFonts w:asciiTheme="majorBidi" w:hAnsiTheme="majorBidi" w:cstheme="majorBidi"/>
        </w:rPr>
        <w:footnoteRef/>
      </w:r>
      <w:r w:rsidRPr="00FE492E">
        <w:rPr>
          <w:rFonts w:asciiTheme="majorBidi" w:hAnsiTheme="majorBidi" w:cstheme="majorBidi"/>
        </w:rPr>
        <w:t xml:space="preserve"> ILO</w:t>
      </w:r>
      <w:r w:rsidR="00936694" w:rsidRPr="00E55B03">
        <w:rPr>
          <w:rFonts w:asciiTheme="majorBidi" w:hAnsiTheme="majorBidi" w:cstheme="majorBidi"/>
        </w:rPr>
        <w:t>, „Women in Business and Management“</w:t>
      </w:r>
      <w:r w:rsidRPr="00FE492E">
        <w:rPr>
          <w:rFonts w:asciiTheme="majorBidi" w:hAnsiTheme="majorBidi" w:cstheme="majorBidi"/>
        </w:rPr>
        <w:t xml:space="preserve">, kl 23, veebis kättesaadav: </w:t>
      </w:r>
      <w:hyperlink r:id="rId17" w:history="1">
        <w:r w:rsidRPr="00FE492E">
          <w:rPr>
            <w:rStyle w:val="Hperlink"/>
            <w:rFonts w:asciiTheme="majorBidi" w:hAnsiTheme="majorBidi" w:cstheme="majorBidi"/>
          </w:rPr>
          <w:t>https://www.ilo.org/publications/women-business-and-management-business-case-change</w:t>
        </w:r>
      </w:hyperlink>
      <w:r w:rsidRPr="00FE492E">
        <w:rPr>
          <w:rFonts w:asciiTheme="majorBidi" w:hAnsiTheme="majorBidi" w:cstheme="majorBidi"/>
        </w:rPr>
        <w:t xml:space="preserve"> </w:t>
      </w:r>
    </w:p>
  </w:footnote>
  <w:footnote w:id="31">
    <w:p w14:paraId="4532827D" w14:textId="1D284F64" w:rsidR="00E55B03" w:rsidRPr="00FE492E" w:rsidRDefault="00E55B03" w:rsidP="00E55B03">
      <w:pPr>
        <w:pStyle w:val="Allmrkusetekst"/>
        <w:rPr>
          <w:rFonts w:asciiTheme="majorBidi" w:hAnsiTheme="majorBidi" w:cstheme="majorBidi"/>
        </w:rPr>
      </w:pPr>
      <w:r w:rsidRPr="00FE492E">
        <w:rPr>
          <w:rStyle w:val="Allmrkuseviide"/>
          <w:rFonts w:asciiTheme="majorBidi" w:hAnsiTheme="majorBidi" w:cstheme="majorBidi"/>
        </w:rPr>
        <w:footnoteRef/>
      </w:r>
      <w:r w:rsidRPr="00FE492E">
        <w:rPr>
          <w:rFonts w:asciiTheme="majorBidi" w:hAnsiTheme="majorBidi" w:cstheme="majorBidi"/>
        </w:rPr>
        <w:t xml:space="preserve"> Wilton, L., </w:t>
      </w:r>
      <w:r w:rsidR="00CA043C" w:rsidRPr="00FE492E">
        <w:rPr>
          <w:rFonts w:asciiTheme="majorBidi" w:hAnsiTheme="majorBidi" w:cstheme="majorBidi"/>
          <w:i/>
          <w:iCs/>
        </w:rPr>
        <w:t>et al</w:t>
      </w:r>
      <w:r w:rsidRPr="00FE492E">
        <w:rPr>
          <w:rFonts w:asciiTheme="majorBidi" w:hAnsiTheme="majorBidi" w:cstheme="majorBidi"/>
        </w:rPr>
        <w:t xml:space="preserve">, „In Good Company: When Gender Diversity Boosts a Company’s Reputation“, kättesaadav veebis:  </w:t>
      </w:r>
      <w:hyperlink r:id="rId18" w:history="1">
        <w:r w:rsidRPr="00FE492E">
          <w:rPr>
            <w:rStyle w:val="Hperlink"/>
            <w:rFonts w:asciiTheme="majorBidi" w:hAnsiTheme="majorBidi" w:cstheme="majorBidi"/>
          </w:rPr>
          <w:t>https://journals.sagepub.com/doi/10.1177/0361684318800264</w:t>
        </w:r>
      </w:hyperlink>
      <w:r w:rsidRPr="00FE492E">
        <w:rPr>
          <w:rFonts w:asciiTheme="majorBidi" w:hAnsiTheme="majorBidi" w:cstheme="majorBidi"/>
        </w:rPr>
        <w:t xml:space="preserve"> </w:t>
      </w:r>
    </w:p>
  </w:footnote>
  <w:footnote w:id="32">
    <w:p w14:paraId="2CCA0E44" w14:textId="77777777" w:rsidR="00AD0806" w:rsidRPr="00E55B03" w:rsidRDefault="00AD0806" w:rsidP="00A57766">
      <w:pPr>
        <w:pStyle w:val="Allmrkusetekst"/>
        <w:rPr>
          <w:rFonts w:asciiTheme="majorBidi" w:hAnsiTheme="majorBidi" w:cstheme="majorBidi"/>
        </w:rPr>
      </w:pPr>
      <w:r w:rsidRPr="00E55B03">
        <w:rPr>
          <w:rStyle w:val="Allmrkuseviide"/>
          <w:rFonts w:asciiTheme="majorBidi" w:hAnsiTheme="majorBidi" w:cstheme="majorBidi"/>
        </w:rPr>
        <w:footnoteRef/>
      </w:r>
      <w:r w:rsidRPr="00E55B03">
        <w:rPr>
          <w:rFonts w:asciiTheme="majorBidi" w:hAnsiTheme="majorBidi" w:cstheme="majorBidi"/>
        </w:rPr>
        <w:t xml:space="preserve"> V</w:t>
      </w:r>
      <w:r w:rsidRPr="00FE492E">
        <w:rPr>
          <w:rFonts w:asciiTheme="majorBidi" w:hAnsiTheme="majorBidi" w:cstheme="majorBidi"/>
        </w:rPr>
        <w:t>õrdluseks maakohtutesse esitati 2023. aastal kokku 10 660 hagi</w:t>
      </w:r>
      <w:r w:rsidRPr="00E55B03">
        <w:rPr>
          <w:rFonts w:asciiTheme="majorBidi" w:hAnsiTheme="majorBidi" w:cstheme="majorBidi"/>
        </w:rPr>
        <w:t xml:space="preserve">. Kohtute menetlusastatistika kättesaadav veebis: </w:t>
      </w:r>
      <w:hyperlink r:id="rId19" w:history="1">
        <w:r w:rsidRPr="00E55B03">
          <w:rPr>
            <w:rStyle w:val="Hperlink"/>
            <w:rFonts w:asciiTheme="majorBidi" w:hAnsiTheme="majorBidi" w:cstheme="majorBidi"/>
          </w:rPr>
          <w:t>https://app.powerbi.com/view?r=eyJrIjoiZTkxMDE4NTQtMWY0Ny00NTdkLTg0YTYtMzhkYzQ3ZGNhZThiIiwidCI6IjRmYjQ2MmUyLWE2MzktNGJlNC1iM2U1LTM2ZWM1MTg0M2M5MSIsImMiOjl9</w:t>
        </w:r>
      </w:hyperlink>
      <w:r w:rsidRPr="00E55B03">
        <w:rPr>
          <w:rFonts w:asciiTheme="majorBidi" w:hAnsiTheme="majorBidi" w:cstheme="majorBid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F716E"/>
    <w:multiLevelType w:val="hybridMultilevel"/>
    <w:tmpl w:val="D3B8BDA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A2E3257"/>
    <w:multiLevelType w:val="hybridMultilevel"/>
    <w:tmpl w:val="E2B027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F8801EB"/>
    <w:multiLevelType w:val="hybridMultilevel"/>
    <w:tmpl w:val="7C786E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3CA5E13"/>
    <w:multiLevelType w:val="multilevel"/>
    <w:tmpl w:val="659A4988"/>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96863C1"/>
    <w:multiLevelType w:val="multilevel"/>
    <w:tmpl w:val="83D63DE8"/>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CBA305A"/>
    <w:multiLevelType w:val="hybridMultilevel"/>
    <w:tmpl w:val="3926D43E"/>
    <w:lvl w:ilvl="0" w:tplc="F69E93DE">
      <w:start w:val="1"/>
      <w:numFmt w:val="decimal"/>
      <w:lvlText w:val="%1."/>
      <w:lvlJc w:val="left"/>
      <w:pPr>
        <w:ind w:left="1020" w:hanging="360"/>
      </w:pPr>
    </w:lvl>
    <w:lvl w:ilvl="1" w:tplc="12A46E1E">
      <w:start w:val="1"/>
      <w:numFmt w:val="decimal"/>
      <w:lvlText w:val="%2."/>
      <w:lvlJc w:val="left"/>
      <w:pPr>
        <w:ind w:left="1020" w:hanging="360"/>
      </w:pPr>
    </w:lvl>
    <w:lvl w:ilvl="2" w:tplc="0A14171A">
      <w:start w:val="1"/>
      <w:numFmt w:val="decimal"/>
      <w:lvlText w:val="%3."/>
      <w:lvlJc w:val="left"/>
      <w:pPr>
        <w:ind w:left="1020" w:hanging="360"/>
      </w:pPr>
    </w:lvl>
    <w:lvl w:ilvl="3" w:tplc="C854BFAA">
      <w:start w:val="1"/>
      <w:numFmt w:val="decimal"/>
      <w:lvlText w:val="%4."/>
      <w:lvlJc w:val="left"/>
      <w:pPr>
        <w:ind w:left="1020" w:hanging="360"/>
      </w:pPr>
    </w:lvl>
    <w:lvl w:ilvl="4" w:tplc="6F5818AE">
      <w:start w:val="1"/>
      <w:numFmt w:val="decimal"/>
      <w:lvlText w:val="%5."/>
      <w:lvlJc w:val="left"/>
      <w:pPr>
        <w:ind w:left="1020" w:hanging="360"/>
      </w:pPr>
    </w:lvl>
    <w:lvl w:ilvl="5" w:tplc="44C81B7C">
      <w:start w:val="1"/>
      <w:numFmt w:val="decimal"/>
      <w:lvlText w:val="%6."/>
      <w:lvlJc w:val="left"/>
      <w:pPr>
        <w:ind w:left="1020" w:hanging="360"/>
      </w:pPr>
    </w:lvl>
    <w:lvl w:ilvl="6" w:tplc="A4FA90E0">
      <w:start w:val="1"/>
      <w:numFmt w:val="decimal"/>
      <w:lvlText w:val="%7."/>
      <w:lvlJc w:val="left"/>
      <w:pPr>
        <w:ind w:left="1020" w:hanging="360"/>
      </w:pPr>
    </w:lvl>
    <w:lvl w:ilvl="7" w:tplc="5782A940">
      <w:start w:val="1"/>
      <w:numFmt w:val="decimal"/>
      <w:lvlText w:val="%8."/>
      <w:lvlJc w:val="left"/>
      <w:pPr>
        <w:ind w:left="1020" w:hanging="360"/>
      </w:pPr>
    </w:lvl>
    <w:lvl w:ilvl="8" w:tplc="93629E8A">
      <w:start w:val="1"/>
      <w:numFmt w:val="decimal"/>
      <w:lvlText w:val="%9."/>
      <w:lvlJc w:val="left"/>
      <w:pPr>
        <w:ind w:left="1020" w:hanging="360"/>
      </w:pPr>
    </w:lvl>
  </w:abstractNum>
  <w:abstractNum w:abstractNumId="6" w15:restartNumberingAfterBreak="0">
    <w:nsid w:val="1CDE16D9"/>
    <w:multiLevelType w:val="hybridMultilevel"/>
    <w:tmpl w:val="6002BD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5B07AEC"/>
    <w:multiLevelType w:val="hybridMultilevel"/>
    <w:tmpl w:val="F3D27C9A"/>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B9D5FA5"/>
    <w:multiLevelType w:val="multilevel"/>
    <w:tmpl w:val="83D63DE8"/>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CB66C3A"/>
    <w:multiLevelType w:val="hybridMultilevel"/>
    <w:tmpl w:val="64E86DB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EF8135A"/>
    <w:multiLevelType w:val="hybridMultilevel"/>
    <w:tmpl w:val="142E67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15E1464"/>
    <w:multiLevelType w:val="hybridMultilevel"/>
    <w:tmpl w:val="06DA54EE"/>
    <w:lvl w:ilvl="0" w:tplc="A04CFE78">
      <w:numFmt w:val="bullet"/>
      <w:lvlText w:val="-"/>
      <w:lvlJc w:val="left"/>
      <w:pPr>
        <w:ind w:left="720" w:hanging="360"/>
      </w:pPr>
      <w:rPr>
        <w:rFonts w:ascii="Aptos" w:eastAsia="Aptos" w:hAnsi="Aptos" w:cs="Aria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2" w15:restartNumberingAfterBreak="0">
    <w:nsid w:val="343A4C13"/>
    <w:multiLevelType w:val="hybridMultilevel"/>
    <w:tmpl w:val="2EDE656C"/>
    <w:lvl w:ilvl="0" w:tplc="AD981C82">
      <w:numFmt w:val="bullet"/>
      <w:lvlText w:val="-"/>
      <w:lvlJc w:val="left"/>
      <w:pPr>
        <w:ind w:left="720" w:hanging="360"/>
      </w:pPr>
      <w:rPr>
        <w:rFonts w:ascii="Aptos" w:eastAsia="Aptos" w:hAnsi="Aptos"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3" w15:restartNumberingAfterBreak="0">
    <w:nsid w:val="51E6197E"/>
    <w:multiLevelType w:val="hybridMultilevel"/>
    <w:tmpl w:val="60309A6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5DF1641"/>
    <w:multiLevelType w:val="hybridMultilevel"/>
    <w:tmpl w:val="F5F6669A"/>
    <w:lvl w:ilvl="0" w:tplc="D3FA9E28">
      <w:numFmt w:val="bullet"/>
      <w:lvlText w:val=""/>
      <w:lvlJc w:val="left"/>
      <w:pPr>
        <w:ind w:left="720" w:hanging="360"/>
      </w:pPr>
      <w:rPr>
        <w:rFonts w:ascii="Symbol" w:eastAsiaTheme="minorHAnsi" w:hAnsi="Symbol"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79E086E"/>
    <w:multiLevelType w:val="hybridMultilevel"/>
    <w:tmpl w:val="1ACC5696"/>
    <w:lvl w:ilvl="0" w:tplc="255EDF0E">
      <w:start w:val="1"/>
      <w:numFmt w:val="decimal"/>
      <w:pStyle w:val="numbriganormal"/>
      <w:lvlText w:val="%1."/>
      <w:lvlJc w:val="left"/>
      <w:pPr>
        <w:ind w:left="644" w:hanging="360"/>
      </w:pPr>
      <w:rPr>
        <w:rFonts w:cs="Times New Roman" w:hint="default"/>
        <w:color w:val="auto"/>
      </w:rPr>
    </w:lvl>
    <w:lvl w:ilvl="1" w:tplc="FBFCB240">
      <w:numFmt w:val="bullet"/>
      <w:lvlText w:val="•"/>
      <w:lvlJc w:val="left"/>
      <w:pPr>
        <w:ind w:left="1785" w:hanging="705"/>
      </w:pPr>
      <w:rPr>
        <w:rFonts w:ascii="Calibri" w:eastAsia="Times New Roman" w:hAnsi="Calibri" w:hint="default"/>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6" w15:restartNumberingAfterBreak="0">
    <w:nsid w:val="60153E27"/>
    <w:multiLevelType w:val="hybridMultilevel"/>
    <w:tmpl w:val="E0F0E6B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321229C"/>
    <w:multiLevelType w:val="multilevel"/>
    <w:tmpl w:val="659A4988"/>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3BE2C76"/>
    <w:multiLevelType w:val="hybridMultilevel"/>
    <w:tmpl w:val="A70E5D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4D629C4"/>
    <w:multiLevelType w:val="hybridMultilevel"/>
    <w:tmpl w:val="5B06505C"/>
    <w:lvl w:ilvl="0" w:tplc="60FE4D34">
      <w:start w:val="10"/>
      <w:numFmt w:val="bullet"/>
      <w:lvlText w:val="-"/>
      <w:lvlJc w:val="left"/>
      <w:pPr>
        <w:ind w:left="720" w:hanging="360"/>
      </w:pPr>
      <w:rPr>
        <w:rFonts w:ascii="Times New Roman" w:eastAsiaTheme="minorHAns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4703665"/>
    <w:multiLevelType w:val="hybridMultilevel"/>
    <w:tmpl w:val="21E6D19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53A0FF1"/>
    <w:multiLevelType w:val="hybridMultilevel"/>
    <w:tmpl w:val="C8E48C5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DAE418C"/>
    <w:multiLevelType w:val="hybridMultilevel"/>
    <w:tmpl w:val="9F808A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66797236">
    <w:abstractNumId w:val="3"/>
  </w:num>
  <w:num w:numId="2" w16cid:durableId="689792590">
    <w:abstractNumId w:val="2"/>
  </w:num>
  <w:num w:numId="3" w16cid:durableId="1473060679">
    <w:abstractNumId w:val="4"/>
  </w:num>
  <w:num w:numId="4" w16cid:durableId="158235336">
    <w:abstractNumId w:val="8"/>
  </w:num>
  <w:num w:numId="5" w16cid:durableId="4103230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84897127">
    <w:abstractNumId w:val="19"/>
  </w:num>
  <w:num w:numId="7" w16cid:durableId="2042242032">
    <w:abstractNumId w:val="0"/>
  </w:num>
  <w:num w:numId="8" w16cid:durableId="1604264462">
    <w:abstractNumId w:val="15"/>
  </w:num>
  <w:num w:numId="9" w16cid:durableId="1407461951">
    <w:abstractNumId w:val="18"/>
  </w:num>
  <w:num w:numId="10" w16cid:durableId="2067217014">
    <w:abstractNumId w:val="1"/>
  </w:num>
  <w:num w:numId="11" w16cid:durableId="1129709820">
    <w:abstractNumId w:val="14"/>
  </w:num>
  <w:num w:numId="12" w16cid:durableId="1472089314">
    <w:abstractNumId w:val="10"/>
  </w:num>
  <w:num w:numId="13" w16cid:durableId="1318261741">
    <w:abstractNumId w:val="6"/>
  </w:num>
  <w:num w:numId="14" w16cid:durableId="283390819">
    <w:abstractNumId w:val="7"/>
  </w:num>
  <w:num w:numId="15" w16cid:durableId="414396722">
    <w:abstractNumId w:val="20"/>
  </w:num>
  <w:num w:numId="16" w16cid:durableId="327248704">
    <w:abstractNumId w:val="13"/>
  </w:num>
  <w:num w:numId="17" w16cid:durableId="759444701">
    <w:abstractNumId w:val="9"/>
  </w:num>
  <w:num w:numId="18" w16cid:durableId="1749956432">
    <w:abstractNumId w:val="12"/>
  </w:num>
  <w:num w:numId="19" w16cid:durableId="332074718">
    <w:abstractNumId w:val="22"/>
  </w:num>
  <w:num w:numId="20" w16cid:durableId="1047489425">
    <w:abstractNumId w:val="5"/>
  </w:num>
  <w:num w:numId="21" w16cid:durableId="1967541119">
    <w:abstractNumId w:val="17"/>
  </w:num>
  <w:num w:numId="22" w16cid:durableId="1683241850">
    <w:abstractNumId w:val="21"/>
  </w:num>
  <w:num w:numId="23" w16cid:durableId="2088533073">
    <w:abstractNumId w:val="16"/>
  </w:num>
  <w:num w:numId="24" w16cid:durableId="1341619129">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1-5-21-23267018-1296325175-649218145-579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839"/>
    <w:rsid w:val="000018FB"/>
    <w:rsid w:val="000031B8"/>
    <w:rsid w:val="00005580"/>
    <w:rsid w:val="00007641"/>
    <w:rsid w:val="00014EFB"/>
    <w:rsid w:val="000178C4"/>
    <w:rsid w:val="000225C9"/>
    <w:rsid w:val="00024569"/>
    <w:rsid w:val="000279B6"/>
    <w:rsid w:val="00031EB5"/>
    <w:rsid w:val="00032315"/>
    <w:rsid w:val="00033C03"/>
    <w:rsid w:val="00037070"/>
    <w:rsid w:val="00041EA8"/>
    <w:rsid w:val="00045EDA"/>
    <w:rsid w:val="00050921"/>
    <w:rsid w:val="00052B69"/>
    <w:rsid w:val="0006181A"/>
    <w:rsid w:val="00065392"/>
    <w:rsid w:val="00065541"/>
    <w:rsid w:val="000672B6"/>
    <w:rsid w:val="0007081F"/>
    <w:rsid w:val="0007151D"/>
    <w:rsid w:val="000738A4"/>
    <w:rsid w:val="0009068A"/>
    <w:rsid w:val="000A1A4E"/>
    <w:rsid w:val="000A3952"/>
    <w:rsid w:val="000A4083"/>
    <w:rsid w:val="000A77FC"/>
    <w:rsid w:val="000B15B6"/>
    <w:rsid w:val="000B1B0D"/>
    <w:rsid w:val="000B435D"/>
    <w:rsid w:val="000B4AB6"/>
    <w:rsid w:val="000B5847"/>
    <w:rsid w:val="000B6391"/>
    <w:rsid w:val="000B7ABD"/>
    <w:rsid w:val="000C0001"/>
    <w:rsid w:val="000C037C"/>
    <w:rsid w:val="000C22F0"/>
    <w:rsid w:val="000C4E1C"/>
    <w:rsid w:val="000C4F10"/>
    <w:rsid w:val="000D1199"/>
    <w:rsid w:val="000D1706"/>
    <w:rsid w:val="000D346F"/>
    <w:rsid w:val="000D6D17"/>
    <w:rsid w:val="000E1257"/>
    <w:rsid w:val="000E14A8"/>
    <w:rsid w:val="000E162D"/>
    <w:rsid w:val="000E57B8"/>
    <w:rsid w:val="000E6547"/>
    <w:rsid w:val="000E6C0E"/>
    <w:rsid w:val="000E6E31"/>
    <w:rsid w:val="000E6F54"/>
    <w:rsid w:val="000F202C"/>
    <w:rsid w:val="00102386"/>
    <w:rsid w:val="00102728"/>
    <w:rsid w:val="001102A3"/>
    <w:rsid w:val="001108D4"/>
    <w:rsid w:val="00110E61"/>
    <w:rsid w:val="00113688"/>
    <w:rsid w:val="0011660C"/>
    <w:rsid w:val="001175F9"/>
    <w:rsid w:val="00120137"/>
    <w:rsid w:val="00121D70"/>
    <w:rsid w:val="0012676E"/>
    <w:rsid w:val="00130732"/>
    <w:rsid w:val="00133A71"/>
    <w:rsid w:val="00137CE8"/>
    <w:rsid w:val="0014789D"/>
    <w:rsid w:val="00147909"/>
    <w:rsid w:val="00154DE3"/>
    <w:rsid w:val="00154E45"/>
    <w:rsid w:val="001577AE"/>
    <w:rsid w:val="00161AB7"/>
    <w:rsid w:val="00162890"/>
    <w:rsid w:val="00162F79"/>
    <w:rsid w:val="00164309"/>
    <w:rsid w:val="00166061"/>
    <w:rsid w:val="0016772D"/>
    <w:rsid w:val="00173DE0"/>
    <w:rsid w:val="00175B14"/>
    <w:rsid w:val="00175E50"/>
    <w:rsid w:val="00184587"/>
    <w:rsid w:val="00192D5D"/>
    <w:rsid w:val="00193ADD"/>
    <w:rsid w:val="001947F9"/>
    <w:rsid w:val="001949A1"/>
    <w:rsid w:val="001967A6"/>
    <w:rsid w:val="001A3BF8"/>
    <w:rsid w:val="001A5933"/>
    <w:rsid w:val="001A7368"/>
    <w:rsid w:val="001B1857"/>
    <w:rsid w:val="001B2AB9"/>
    <w:rsid w:val="001B4702"/>
    <w:rsid w:val="001B76B0"/>
    <w:rsid w:val="001C3907"/>
    <w:rsid w:val="001C49D9"/>
    <w:rsid w:val="001C5958"/>
    <w:rsid w:val="001D640B"/>
    <w:rsid w:val="001E2109"/>
    <w:rsid w:val="001E32A9"/>
    <w:rsid w:val="001E6FB4"/>
    <w:rsid w:val="001E78E0"/>
    <w:rsid w:val="001F2758"/>
    <w:rsid w:val="002010D1"/>
    <w:rsid w:val="00206F00"/>
    <w:rsid w:val="0021159B"/>
    <w:rsid w:val="002153F3"/>
    <w:rsid w:val="00216081"/>
    <w:rsid w:val="00220097"/>
    <w:rsid w:val="002201C1"/>
    <w:rsid w:val="00224383"/>
    <w:rsid w:val="0022685C"/>
    <w:rsid w:val="00230EAF"/>
    <w:rsid w:val="00241B61"/>
    <w:rsid w:val="00242B54"/>
    <w:rsid w:val="00246517"/>
    <w:rsid w:val="002506AB"/>
    <w:rsid w:val="00253DB9"/>
    <w:rsid w:val="002576F7"/>
    <w:rsid w:val="0026005E"/>
    <w:rsid w:val="002715CB"/>
    <w:rsid w:val="00272706"/>
    <w:rsid w:val="00272B53"/>
    <w:rsid w:val="00275B69"/>
    <w:rsid w:val="00280529"/>
    <w:rsid w:val="0028179F"/>
    <w:rsid w:val="00282863"/>
    <w:rsid w:val="00291F4D"/>
    <w:rsid w:val="002920FB"/>
    <w:rsid w:val="00293E78"/>
    <w:rsid w:val="002958C0"/>
    <w:rsid w:val="00297D57"/>
    <w:rsid w:val="002A0F2C"/>
    <w:rsid w:val="002B03E2"/>
    <w:rsid w:val="002B403D"/>
    <w:rsid w:val="002C43E3"/>
    <w:rsid w:val="002C5BF7"/>
    <w:rsid w:val="002C687A"/>
    <w:rsid w:val="002D13C0"/>
    <w:rsid w:val="002D2B61"/>
    <w:rsid w:val="002D6949"/>
    <w:rsid w:val="002E029A"/>
    <w:rsid w:val="002E116B"/>
    <w:rsid w:val="002E6137"/>
    <w:rsid w:val="002F1514"/>
    <w:rsid w:val="002F5779"/>
    <w:rsid w:val="0030721C"/>
    <w:rsid w:val="003079CC"/>
    <w:rsid w:val="00312825"/>
    <w:rsid w:val="0031282C"/>
    <w:rsid w:val="00320B96"/>
    <w:rsid w:val="00321C9D"/>
    <w:rsid w:val="003225D7"/>
    <w:rsid w:val="003232C8"/>
    <w:rsid w:val="0032537E"/>
    <w:rsid w:val="003300DD"/>
    <w:rsid w:val="00331D7A"/>
    <w:rsid w:val="003324DF"/>
    <w:rsid w:val="00341B88"/>
    <w:rsid w:val="00355EDD"/>
    <w:rsid w:val="00363B4B"/>
    <w:rsid w:val="0036541A"/>
    <w:rsid w:val="00366115"/>
    <w:rsid w:val="0037178D"/>
    <w:rsid w:val="00380295"/>
    <w:rsid w:val="003827E7"/>
    <w:rsid w:val="00385E87"/>
    <w:rsid w:val="00390554"/>
    <w:rsid w:val="00395657"/>
    <w:rsid w:val="003A043F"/>
    <w:rsid w:val="003A0A62"/>
    <w:rsid w:val="003A0DAB"/>
    <w:rsid w:val="003A2C2C"/>
    <w:rsid w:val="003A41E0"/>
    <w:rsid w:val="003A4A50"/>
    <w:rsid w:val="003A4F50"/>
    <w:rsid w:val="003A547B"/>
    <w:rsid w:val="003A6C9D"/>
    <w:rsid w:val="003B2680"/>
    <w:rsid w:val="003B646A"/>
    <w:rsid w:val="003C70D2"/>
    <w:rsid w:val="003D0931"/>
    <w:rsid w:val="003D198E"/>
    <w:rsid w:val="003D3E29"/>
    <w:rsid w:val="003D5705"/>
    <w:rsid w:val="003E08F1"/>
    <w:rsid w:val="003E3231"/>
    <w:rsid w:val="003E34F9"/>
    <w:rsid w:val="003E4842"/>
    <w:rsid w:val="003E6147"/>
    <w:rsid w:val="003F1F80"/>
    <w:rsid w:val="003F6946"/>
    <w:rsid w:val="003F6C67"/>
    <w:rsid w:val="004021B3"/>
    <w:rsid w:val="00405692"/>
    <w:rsid w:val="004065E6"/>
    <w:rsid w:val="00416A0F"/>
    <w:rsid w:val="004263B0"/>
    <w:rsid w:val="0043030A"/>
    <w:rsid w:val="00441468"/>
    <w:rsid w:val="004432FF"/>
    <w:rsid w:val="004454A3"/>
    <w:rsid w:val="004525B4"/>
    <w:rsid w:val="00454007"/>
    <w:rsid w:val="00454CD3"/>
    <w:rsid w:val="0045595C"/>
    <w:rsid w:val="004568F5"/>
    <w:rsid w:val="004570F5"/>
    <w:rsid w:val="00461036"/>
    <w:rsid w:val="004619FF"/>
    <w:rsid w:val="00466781"/>
    <w:rsid w:val="00467F63"/>
    <w:rsid w:val="00472FAC"/>
    <w:rsid w:val="004769D6"/>
    <w:rsid w:val="0047713C"/>
    <w:rsid w:val="004840CF"/>
    <w:rsid w:val="00484A29"/>
    <w:rsid w:val="00491B2C"/>
    <w:rsid w:val="004940AE"/>
    <w:rsid w:val="00495AF2"/>
    <w:rsid w:val="004A0EB5"/>
    <w:rsid w:val="004A4CDC"/>
    <w:rsid w:val="004A740B"/>
    <w:rsid w:val="004B56D2"/>
    <w:rsid w:val="004B5A4B"/>
    <w:rsid w:val="004B74C2"/>
    <w:rsid w:val="004C0B10"/>
    <w:rsid w:val="004C0B4D"/>
    <w:rsid w:val="004C2E64"/>
    <w:rsid w:val="004C48A4"/>
    <w:rsid w:val="004C75F8"/>
    <w:rsid w:val="004D44E2"/>
    <w:rsid w:val="004D6CC9"/>
    <w:rsid w:val="004E25ED"/>
    <w:rsid w:val="004F2803"/>
    <w:rsid w:val="004F3A9C"/>
    <w:rsid w:val="004F5C55"/>
    <w:rsid w:val="00511043"/>
    <w:rsid w:val="00511AED"/>
    <w:rsid w:val="00512843"/>
    <w:rsid w:val="00512FC8"/>
    <w:rsid w:val="00515345"/>
    <w:rsid w:val="00515DD0"/>
    <w:rsid w:val="0051653A"/>
    <w:rsid w:val="00521B43"/>
    <w:rsid w:val="005231A8"/>
    <w:rsid w:val="005342BC"/>
    <w:rsid w:val="00543987"/>
    <w:rsid w:val="00543A14"/>
    <w:rsid w:val="005447FE"/>
    <w:rsid w:val="0054560E"/>
    <w:rsid w:val="005456C4"/>
    <w:rsid w:val="00547D19"/>
    <w:rsid w:val="005538CA"/>
    <w:rsid w:val="00553EA8"/>
    <w:rsid w:val="005575F1"/>
    <w:rsid w:val="00560762"/>
    <w:rsid w:val="00560F84"/>
    <w:rsid w:val="00562027"/>
    <w:rsid w:val="0056391A"/>
    <w:rsid w:val="005648CA"/>
    <w:rsid w:val="00565F1F"/>
    <w:rsid w:val="00566516"/>
    <w:rsid w:val="00567A7C"/>
    <w:rsid w:val="00575B6E"/>
    <w:rsid w:val="00582211"/>
    <w:rsid w:val="005848C6"/>
    <w:rsid w:val="005903F5"/>
    <w:rsid w:val="00592092"/>
    <w:rsid w:val="00592D71"/>
    <w:rsid w:val="00592E8C"/>
    <w:rsid w:val="005941DC"/>
    <w:rsid w:val="00594AA6"/>
    <w:rsid w:val="00597060"/>
    <w:rsid w:val="005A1D13"/>
    <w:rsid w:val="005A1E68"/>
    <w:rsid w:val="005A6BED"/>
    <w:rsid w:val="005B3151"/>
    <w:rsid w:val="005B3588"/>
    <w:rsid w:val="005B4741"/>
    <w:rsid w:val="005B6A99"/>
    <w:rsid w:val="005B73CE"/>
    <w:rsid w:val="005B792B"/>
    <w:rsid w:val="005C284C"/>
    <w:rsid w:val="005D5578"/>
    <w:rsid w:val="005E0E53"/>
    <w:rsid w:val="005E153A"/>
    <w:rsid w:val="005E178F"/>
    <w:rsid w:val="005E1EEA"/>
    <w:rsid w:val="005F1901"/>
    <w:rsid w:val="006003DF"/>
    <w:rsid w:val="00602279"/>
    <w:rsid w:val="00605BF7"/>
    <w:rsid w:val="00606203"/>
    <w:rsid w:val="00617C7D"/>
    <w:rsid w:val="00620B40"/>
    <w:rsid w:val="00621474"/>
    <w:rsid w:val="00621FE9"/>
    <w:rsid w:val="006222D5"/>
    <w:rsid w:val="006247FE"/>
    <w:rsid w:val="00624F48"/>
    <w:rsid w:val="006276B2"/>
    <w:rsid w:val="00632855"/>
    <w:rsid w:val="00645274"/>
    <w:rsid w:val="00652C11"/>
    <w:rsid w:val="0065317A"/>
    <w:rsid w:val="00657E0F"/>
    <w:rsid w:val="00660AE9"/>
    <w:rsid w:val="0066329C"/>
    <w:rsid w:val="00663BEF"/>
    <w:rsid w:val="0066531F"/>
    <w:rsid w:val="00672418"/>
    <w:rsid w:val="006724FB"/>
    <w:rsid w:val="0067389C"/>
    <w:rsid w:val="006758D4"/>
    <w:rsid w:val="00676102"/>
    <w:rsid w:val="00681BB1"/>
    <w:rsid w:val="006828EA"/>
    <w:rsid w:val="006865A2"/>
    <w:rsid w:val="00690E1A"/>
    <w:rsid w:val="006934E6"/>
    <w:rsid w:val="00693C1B"/>
    <w:rsid w:val="00695F33"/>
    <w:rsid w:val="006A1D4E"/>
    <w:rsid w:val="006A2397"/>
    <w:rsid w:val="006A28B6"/>
    <w:rsid w:val="006A3559"/>
    <w:rsid w:val="006A551B"/>
    <w:rsid w:val="006A691F"/>
    <w:rsid w:val="006A7E8E"/>
    <w:rsid w:val="006B1D6B"/>
    <w:rsid w:val="006B3028"/>
    <w:rsid w:val="006C1A49"/>
    <w:rsid w:val="006C3F9B"/>
    <w:rsid w:val="006C640E"/>
    <w:rsid w:val="006C6A3B"/>
    <w:rsid w:val="006D3338"/>
    <w:rsid w:val="006D437D"/>
    <w:rsid w:val="006D658E"/>
    <w:rsid w:val="006D7119"/>
    <w:rsid w:val="006D788B"/>
    <w:rsid w:val="006E1599"/>
    <w:rsid w:val="006E317C"/>
    <w:rsid w:val="006F0FBD"/>
    <w:rsid w:val="006F3139"/>
    <w:rsid w:val="006F49F6"/>
    <w:rsid w:val="006F5134"/>
    <w:rsid w:val="006F7650"/>
    <w:rsid w:val="00700628"/>
    <w:rsid w:val="007015EE"/>
    <w:rsid w:val="00701AED"/>
    <w:rsid w:val="007048E0"/>
    <w:rsid w:val="00712DA2"/>
    <w:rsid w:val="00713F61"/>
    <w:rsid w:val="00715045"/>
    <w:rsid w:val="007175AA"/>
    <w:rsid w:val="00722CCA"/>
    <w:rsid w:val="00724947"/>
    <w:rsid w:val="00724CAB"/>
    <w:rsid w:val="00725D19"/>
    <w:rsid w:val="0073122B"/>
    <w:rsid w:val="007345A6"/>
    <w:rsid w:val="007346F9"/>
    <w:rsid w:val="00740118"/>
    <w:rsid w:val="00744141"/>
    <w:rsid w:val="007474D3"/>
    <w:rsid w:val="007505D0"/>
    <w:rsid w:val="00752673"/>
    <w:rsid w:val="0075364D"/>
    <w:rsid w:val="00756DF8"/>
    <w:rsid w:val="0075717F"/>
    <w:rsid w:val="00761915"/>
    <w:rsid w:val="00764089"/>
    <w:rsid w:val="00764C79"/>
    <w:rsid w:val="00767957"/>
    <w:rsid w:val="007716EE"/>
    <w:rsid w:val="00776597"/>
    <w:rsid w:val="007776DD"/>
    <w:rsid w:val="0078100F"/>
    <w:rsid w:val="00783A8B"/>
    <w:rsid w:val="00784A84"/>
    <w:rsid w:val="00793473"/>
    <w:rsid w:val="0079493E"/>
    <w:rsid w:val="00794CE6"/>
    <w:rsid w:val="007962DA"/>
    <w:rsid w:val="007973DE"/>
    <w:rsid w:val="007A0B97"/>
    <w:rsid w:val="007A0F19"/>
    <w:rsid w:val="007A36C4"/>
    <w:rsid w:val="007A6DED"/>
    <w:rsid w:val="007B159F"/>
    <w:rsid w:val="007B26A5"/>
    <w:rsid w:val="007B2A7F"/>
    <w:rsid w:val="007B2CD2"/>
    <w:rsid w:val="007B53B8"/>
    <w:rsid w:val="007C1142"/>
    <w:rsid w:val="007C4229"/>
    <w:rsid w:val="007C4F31"/>
    <w:rsid w:val="007C5924"/>
    <w:rsid w:val="007D6476"/>
    <w:rsid w:val="007E3799"/>
    <w:rsid w:val="007E3F9D"/>
    <w:rsid w:val="007E43EC"/>
    <w:rsid w:val="007E493D"/>
    <w:rsid w:val="007E6433"/>
    <w:rsid w:val="007F1F32"/>
    <w:rsid w:val="007F793F"/>
    <w:rsid w:val="00800798"/>
    <w:rsid w:val="00803216"/>
    <w:rsid w:val="00803D34"/>
    <w:rsid w:val="00810BFD"/>
    <w:rsid w:val="00813E05"/>
    <w:rsid w:val="008236C5"/>
    <w:rsid w:val="00825B04"/>
    <w:rsid w:val="00833BF4"/>
    <w:rsid w:val="0083452D"/>
    <w:rsid w:val="00841070"/>
    <w:rsid w:val="00844655"/>
    <w:rsid w:val="00844AA9"/>
    <w:rsid w:val="00851CE5"/>
    <w:rsid w:val="00862120"/>
    <w:rsid w:val="008632E3"/>
    <w:rsid w:val="008636DB"/>
    <w:rsid w:val="008669ED"/>
    <w:rsid w:val="0087016E"/>
    <w:rsid w:val="00871FE2"/>
    <w:rsid w:val="008733B6"/>
    <w:rsid w:val="00890925"/>
    <w:rsid w:val="00890E17"/>
    <w:rsid w:val="00893947"/>
    <w:rsid w:val="00894934"/>
    <w:rsid w:val="008A3981"/>
    <w:rsid w:val="008A7AED"/>
    <w:rsid w:val="008A7F85"/>
    <w:rsid w:val="008B19C4"/>
    <w:rsid w:val="008B5472"/>
    <w:rsid w:val="008C054E"/>
    <w:rsid w:val="008C6440"/>
    <w:rsid w:val="008D40E7"/>
    <w:rsid w:val="008D42BC"/>
    <w:rsid w:val="008E3BC4"/>
    <w:rsid w:val="008E43B6"/>
    <w:rsid w:val="008E49B2"/>
    <w:rsid w:val="008E65E5"/>
    <w:rsid w:val="008E6B96"/>
    <w:rsid w:val="008F18C7"/>
    <w:rsid w:val="008F2CF5"/>
    <w:rsid w:val="008F58F6"/>
    <w:rsid w:val="008F5CA9"/>
    <w:rsid w:val="009017E9"/>
    <w:rsid w:val="00904242"/>
    <w:rsid w:val="009056DD"/>
    <w:rsid w:val="009106E1"/>
    <w:rsid w:val="00914CD9"/>
    <w:rsid w:val="0092308C"/>
    <w:rsid w:val="00924F2B"/>
    <w:rsid w:val="009325FB"/>
    <w:rsid w:val="009342D9"/>
    <w:rsid w:val="00936694"/>
    <w:rsid w:val="00936C10"/>
    <w:rsid w:val="0094020F"/>
    <w:rsid w:val="00940DE0"/>
    <w:rsid w:val="00941556"/>
    <w:rsid w:val="00944216"/>
    <w:rsid w:val="0095011B"/>
    <w:rsid w:val="00950D31"/>
    <w:rsid w:val="0095492A"/>
    <w:rsid w:val="00960933"/>
    <w:rsid w:val="009615A7"/>
    <w:rsid w:val="00962831"/>
    <w:rsid w:val="00964AAF"/>
    <w:rsid w:val="0096502B"/>
    <w:rsid w:val="009651B6"/>
    <w:rsid w:val="00965205"/>
    <w:rsid w:val="0096590D"/>
    <w:rsid w:val="00965BF4"/>
    <w:rsid w:val="00974108"/>
    <w:rsid w:val="00974CA2"/>
    <w:rsid w:val="0097641F"/>
    <w:rsid w:val="00980488"/>
    <w:rsid w:val="00986200"/>
    <w:rsid w:val="0099008C"/>
    <w:rsid w:val="00993240"/>
    <w:rsid w:val="0099367D"/>
    <w:rsid w:val="00995108"/>
    <w:rsid w:val="009A09C1"/>
    <w:rsid w:val="009A1174"/>
    <w:rsid w:val="009A1550"/>
    <w:rsid w:val="009A5735"/>
    <w:rsid w:val="009A76E8"/>
    <w:rsid w:val="009B05A4"/>
    <w:rsid w:val="009B31A1"/>
    <w:rsid w:val="009B4A4B"/>
    <w:rsid w:val="009B7590"/>
    <w:rsid w:val="009C240F"/>
    <w:rsid w:val="009C28C7"/>
    <w:rsid w:val="009C3083"/>
    <w:rsid w:val="009C7D45"/>
    <w:rsid w:val="009D24D1"/>
    <w:rsid w:val="009D32F7"/>
    <w:rsid w:val="009E1EF1"/>
    <w:rsid w:val="009E3A42"/>
    <w:rsid w:val="009F5009"/>
    <w:rsid w:val="009F77F9"/>
    <w:rsid w:val="00A000D1"/>
    <w:rsid w:val="00A02A03"/>
    <w:rsid w:val="00A063A5"/>
    <w:rsid w:val="00A07A7A"/>
    <w:rsid w:val="00A11431"/>
    <w:rsid w:val="00A135DD"/>
    <w:rsid w:val="00A21002"/>
    <w:rsid w:val="00A21D1F"/>
    <w:rsid w:val="00A22E3B"/>
    <w:rsid w:val="00A23360"/>
    <w:rsid w:val="00A369AC"/>
    <w:rsid w:val="00A404ED"/>
    <w:rsid w:val="00A417CD"/>
    <w:rsid w:val="00A4253D"/>
    <w:rsid w:val="00A5278C"/>
    <w:rsid w:val="00A53C5D"/>
    <w:rsid w:val="00A53F64"/>
    <w:rsid w:val="00A55DCE"/>
    <w:rsid w:val="00A57766"/>
    <w:rsid w:val="00A62ACD"/>
    <w:rsid w:val="00A62F73"/>
    <w:rsid w:val="00A727C4"/>
    <w:rsid w:val="00A7280C"/>
    <w:rsid w:val="00A768C8"/>
    <w:rsid w:val="00A80AEE"/>
    <w:rsid w:val="00A82684"/>
    <w:rsid w:val="00A8562E"/>
    <w:rsid w:val="00A8572B"/>
    <w:rsid w:val="00A86512"/>
    <w:rsid w:val="00A8759D"/>
    <w:rsid w:val="00A8796C"/>
    <w:rsid w:val="00A90017"/>
    <w:rsid w:val="00A917FE"/>
    <w:rsid w:val="00A91DB9"/>
    <w:rsid w:val="00A91FB6"/>
    <w:rsid w:val="00A93019"/>
    <w:rsid w:val="00A940F7"/>
    <w:rsid w:val="00A94E37"/>
    <w:rsid w:val="00A97B0A"/>
    <w:rsid w:val="00AA332F"/>
    <w:rsid w:val="00AA6B72"/>
    <w:rsid w:val="00AA7BC6"/>
    <w:rsid w:val="00AA7E50"/>
    <w:rsid w:val="00AB0FD8"/>
    <w:rsid w:val="00AB3881"/>
    <w:rsid w:val="00AB60C6"/>
    <w:rsid w:val="00AB671B"/>
    <w:rsid w:val="00AB7DE9"/>
    <w:rsid w:val="00AC0B14"/>
    <w:rsid w:val="00AC479B"/>
    <w:rsid w:val="00AC4ACD"/>
    <w:rsid w:val="00AC6554"/>
    <w:rsid w:val="00AD0806"/>
    <w:rsid w:val="00AD46DF"/>
    <w:rsid w:val="00AD6C4B"/>
    <w:rsid w:val="00AE14AF"/>
    <w:rsid w:val="00AE244A"/>
    <w:rsid w:val="00AE3572"/>
    <w:rsid w:val="00AE3B59"/>
    <w:rsid w:val="00AE5274"/>
    <w:rsid w:val="00AE5E6A"/>
    <w:rsid w:val="00AF06F0"/>
    <w:rsid w:val="00AF29B6"/>
    <w:rsid w:val="00AF2FE8"/>
    <w:rsid w:val="00AF3048"/>
    <w:rsid w:val="00AF7B8E"/>
    <w:rsid w:val="00B012C0"/>
    <w:rsid w:val="00B02958"/>
    <w:rsid w:val="00B07630"/>
    <w:rsid w:val="00B0793B"/>
    <w:rsid w:val="00B10DD2"/>
    <w:rsid w:val="00B135ED"/>
    <w:rsid w:val="00B1598B"/>
    <w:rsid w:val="00B20097"/>
    <w:rsid w:val="00B20693"/>
    <w:rsid w:val="00B211B4"/>
    <w:rsid w:val="00B21258"/>
    <w:rsid w:val="00B22F03"/>
    <w:rsid w:val="00B23816"/>
    <w:rsid w:val="00B240E0"/>
    <w:rsid w:val="00B257F8"/>
    <w:rsid w:val="00B27F99"/>
    <w:rsid w:val="00B308A2"/>
    <w:rsid w:val="00B30D52"/>
    <w:rsid w:val="00B30E3B"/>
    <w:rsid w:val="00B31BD8"/>
    <w:rsid w:val="00B332C9"/>
    <w:rsid w:val="00B36363"/>
    <w:rsid w:val="00B428EC"/>
    <w:rsid w:val="00B47A08"/>
    <w:rsid w:val="00B5071D"/>
    <w:rsid w:val="00B523FE"/>
    <w:rsid w:val="00B5330D"/>
    <w:rsid w:val="00B5776A"/>
    <w:rsid w:val="00B610C1"/>
    <w:rsid w:val="00B6280A"/>
    <w:rsid w:val="00B64112"/>
    <w:rsid w:val="00B645A7"/>
    <w:rsid w:val="00B65635"/>
    <w:rsid w:val="00B67250"/>
    <w:rsid w:val="00B704F5"/>
    <w:rsid w:val="00B70CF8"/>
    <w:rsid w:val="00B7174D"/>
    <w:rsid w:val="00B72EB9"/>
    <w:rsid w:val="00B73687"/>
    <w:rsid w:val="00B75ED3"/>
    <w:rsid w:val="00B768D8"/>
    <w:rsid w:val="00B81B00"/>
    <w:rsid w:val="00B82B39"/>
    <w:rsid w:val="00B847A9"/>
    <w:rsid w:val="00B9041B"/>
    <w:rsid w:val="00B90921"/>
    <w:rsid w:val="00B90BC1"/>
    <w:rsid w:val="00BB1FE4"/>
    <w:rsid w:val="00BB2C9A"/>
    <w:rsid w:val="00BB4FE7"/>
    <w:rsid w:val="00BB5CD4"/>
    <w:rsid w:val="00BC1AB2"/>
    <w:rsid w:val="00BC37F3"/>
    <w:rsid w:val="00BC4790"/>
    <w:rsid w:val="00BC4F88"/>
    <w:rsid w:val="00BC75C5"/>
    <w:rsid w:val="00BD1A43"/>
    <w:rsid w:val="00BD1BDE"/>
    <w:rsid w:val="00BD222E"/>
    <w:rsid w:val="00BD6A23"/>
    <w:rsid w:val="00BE1ADE"/>
    <w:rsid w:val="00BE21A2"/>
    <w:rsid w:val="00BE4D83"/>
    <w:rsid w:val="00BF3345"/>
    <w:rsid w:val="00BF3E2E"/>
    <w:rsid w:val="00BF6202"/>
    <w:rsid w:val="00C1362E"/>
    <w:rsid w:val="00C24EAF"/>
    <w:rsid w:val="00C25DC9"/>
    <w:rsid w:val="00C2623A"/>
    <w:rsid w:val="00C30B9D"/>
    <w:rsid w:val="00C3273C"/>
    <w:rsid w:val="00C32C22"/>
    <w:rsid w:val="00C330C2"/>
    <w:rsid w:val="00C34436"/>
    <w:rsid w:val="00C35195"/>
    <w:rsid w:val="00C37DD6"/>
    <w:rsid w:val="00C42206"/>
    <w:rsid w:val="00C42F2B"/>
    <w:rsid w:val="00C434C6"/>
    <w:rsid w:val="00C45A84"/>
    <w:rsid w:val="00C50731"/>
    <w:rsid w:val="00C54651"/>
    <w:rsid w:val="00C549FB"/>
    <w:rsid w:val="00C56E1E"/>
    <w:rsid w:val="00C57754"/>
    <w:rsid w:val="00C63285"/>
    <w:rsid w:val="00C66027"/>
    <w:rsid w:val="00C6616E"/>
    <w:rsid w:val="00C706DB"/>
    <w:rsid w:val="00C723B2"/>
    <w:rsid w:val="00C7318A"/>
    <w:rsid w:val="00C7372B"/>
    <w:rsid w:val="00C74303"/>
    <w:rsid w:val="00C87AEC"/>
    <w:rsid w:val="00C913C6"/>
    <w:rsid w:val="00C94249"/>
    <w:rsid w:val="00CA043C"/>
    <w:rsid w:val="00CA1B45"/>
    <w:rsid w:val="00CA5B0B"/>
    <w:rsid w:val="00CB6DF3"/>
    <w:rsid w:val="00CC1C21"/>
    <w:rsid w:val="00CC378E"/>
    <w:rsid w:val="00CC6CE5"/>
    <w:rsid w:val="00CD4389"/>
    <w:rsid w:val="00CD4399"/>
    <w:rsid w:val="00CD58E8"/>
    <w:rsid w:val="00CD5D9A"/>
    <w:rsid w:val="00CD63B3"/>
    <w:rsid w:val="00CD68CC"/>
    <w:rsid w:val="00CD6F12"/>
    <w:rsid w:val="00CD7CEF"/>
    <w:rsid w:val="00CE1933"/>
    <w:rsid w:val="00CE21FB"/>
    <w:rsid w:val="00CE28D2"/>
    <w:rsid w:val="00CE4F4E"/>
    <w:rsid w:val="00CE6A92"/>
    <w:rsid w:val="00CF77D8"/>
    <w:rsid w:val="00D027EE"/>
    <w:rsid w:val="00D029C9"/>
    <w:rsid w:val="00D02D8E"/>
    <w:rsid w:val="00D0611A"/>
    <w:rsid w:val="00D10371"/>
    <w:rsid w:val="00D116E2"/>
    <w:rsid w:val="00D13E0B"/>
    <w:rsid w:val="00D158C9"/>
    <w:rsid w:val="00D165D7"/>
    <w:rsid w:val="00D23496"/>
    <w:rsid w:val="00D23E35"/>
    <w:rsid w:val="00D25FEC"/>
    <w:rsid w:val="00D30F68"/>
    <w:rsid w:val="00D34062"/>
    <w:rsid w:val="00D34447"/>
    <w:rsid w:val="00D37FB4"/>
    <w:rsid w:val="00D51ECA"/>
    <w:rsid w:val="00D570A5"/>
    <w:rsid w:val="00D62CBA"/>
    <w:rsid w:val="00D62F4E"/>
    <w:rsid w:val="00D67795"/>
    <w:rsid w:val="00D7622C"/>
    <w:rsid w:val="00D762EF"/>
    <w:rsid w:val="00D80839"/>
    <w:rsid w:val="00D832B9"/>
    <w:rsid w:val="00D83E0C"/>
    <w:rsid w:val="00D86204"/>
    <w:rsid w:val="00D919DE"/>
    <w:rsid w:val="00D91DF8"/>
    <w:rsid w:val="00D92EE3"/>
    <w:rsid w:val="00D961EA"/>
    <w:rsid w:val="00D97464"/>
    <w:rsid w:val="00D98C43"/>
    <w:rsid w:val="00DA73C3"/>
    <w:rsid w:val="00DA7C27"/>
    <w:rsid w:val="00DB2781"/>
    <w:rsid w:val="00DB30A6"/>
    <w:rsid w:val="00DB3463"/>
    <w:rsid w:val="00DB6684"/>
    <w:rsid w:val="00DB6EBA"/>
    <w:rsid w:val="00DC258F"/>
    <w:rsid w:val="00DC6387"/>
    <w:rsid w:val="00DC6DC7"/>
    <w:rsid w:val="00DD06DE"/>
    <w:rsid w:val="00DD28DE"/>
    <w:rsid w:val="00DF04F8"/>
    <w:rsid w:val="00DF1317"/>
    <w:rsid w:val="00DF459B"/>
    <w:rsid w:val="00E03E94"/>
    <w:rsid w:val="00E04A53"/>
    <w:rsid w:val="00E0559A"/>
    <w:rsid w:val="00E110FD"/>
    <w:rsid w:val="00E1223B"/>
    <w:rsid w:val="00E176C1"/>
    <w:rsid w:val="00E20F82"/>
    <w:rsid w:val="00E26B1F"/>
    <w:rsid w:val="00E30CFB"/>
    <w:rsid w:val="00E34B95"/>
    <w:rsid w:val="00E34BCC"/>
    <w:rsid w:val="00E371A2"/>
    <w:rsid w:val="00E41615"/>
    <w:rsid w:val="00E4533E"/>
    <w:rsid w:val="00E46108"/>
    <w:rsid w:val="00E470C6"/>
    <w:rsid w:val="00E47A06"/>
    <w:rsid w:val="00E515C4"/>
    <w:rsid w:val="00E55B03"/>
    <w:rsid w:val="00E57B53"/>
    <w:rsid w:val="00E57F88"/>
    <w:rsid w:val="00E6094F"/>
    <w:rsid w:val="00E625D7"/>
    <w:rsid w:val="00E658CD"/>
    <w:rsid w:val="00E65D00"/>
    <w:rsid w:val="00E676F5"/>
    <w:rsid w:val="00E77A9D"/>
    <w:rsid w:val="00E80F30"/>
    <w:rsid w:val="00E902AC"/>
    <w:rsid w:val="00E9058C"/>
    <w:rsid w:val="00E931E3"/>
    <w:rsid w:val="00E9634D"/>
    <w:rsid w:val="00E97319"/>
    <w:rsid w:val="00E979F4"/>
    <w:rsid w:val="00EA0D7F"/>
    <w:rsid w:val="00EA0FCB"/>
    <w:rsid w:val="00EA314F"/>
    <w:rsid w:val="00EA39D0"/>
    <w:rsid w:val="00EA49DC"/>
    <w:rsid w:val="00EA6ABE"/>
    <w:rsid w:val="00EB10D8"/>
    <w:rsid w:val="00EB4799"/>
    <w:rsid w:val="00EC4BE7"/>
    <w:rsid w:val="00EC5D3B"/>
    <w:rsid w:val="00EC6B6E"/>
    <w:rsid w:val="00EC7A50"/>
    <w:rsid w:val="00ED5DEA"/>
    <w:rsid w:val="00EE6139"/>
    <w:rsid w:val="00EE70B6"/>
    <w:rsid w:val="00EF1574"/>
    <w:rsid w:val="00EF3906"/>
    <w:rsid w:val="00EF4EC2"/>
    <w:rsid w:val="00EF5179"/>
    <w:rsid w:val="00EF7DB7"/>
    <w:rsid w:val="00F02F37"/>
    <w:rsid w:val="00F067FF"/>
    <w:rsid w:val="00F06C5D"/>
    <w:rsid w:val="00F10D9B"/>
    <w:rsid w:val="00F11386"/>
    <w:rsid w:val="00F14DD7"/>
    <w:rsid w:val="00F17A48"/>
    <w:rsid w:val="00F244FA"/>
    <w:rsid w:val="00F24786"/>
    <w:rsid w:val="00F279C6"/>
    <w:rsid w:val="00F3299C"/>
    <w:rsid w:val="00F337D0"/>
    <w:rsid w:val="00F40F66"/>
    <w:rsid w:val="00F44AE0"/>
    <w:rsid w:val="00F46067"/>
    <w:rsid w:val="00F475FD"/>
    <w:rsid w:val="00F479C6"/>
    <w:rsid w:val="00F5541F"/>
    <w:rsid w:val="00F56C37"/>
    <w:rsid w:val="00F61620"/>
    <w:rsid w:val="00F63052"/>
    <w:rsid w:val="00F63993"/>
    <w:rsid w:val="00F65222"/>
    <w:rsid w:val="00F6647D"/>
    <w:rsid w:val="00F706BE"/>
    <w:rsid w:val="00F721C8"/>
    <w:rsid w:val="00F7461F"/>
    <w:rsid w:val="00F74E5F"/>
    <w:rsid w:val="00F80B63"/>
    <w:rsid w:val="00F831E2"/>
    <w:rsid w:val="00F83821"/>
    <w:rsid w:val="00FA01DF"/>
    <w:rsid w:val="00FA0C0E"/>
    <w:rsid w:val="00FA16F3"/>
    <w:rsid w:val="00FA3510"/>
    <w:rsid w:val="00FA3A58"/>
    <w:rsid w:val="00FA407A"/>
    <w:rsid w:val="00FA57BF"/>
    <w:rsid w:val="00FA6799"/>
    <w:rsid w:val="00FA76E9"/>
    <w:rsid w:val="00FB20BD"/>
    <w:rsid w:val="00FB3DA5"/>
    <w:rsid w:val="00FB7FA1"/>
    <w:rsid w:val="00FC24D1"/>
    <w:rsid w:val="00FD6EA8"/>
    <w:rsid w:val="00FE492E"/>
    <w:rsid w:val="00FE561F"/>
    <w:rsid w:val="00FE5AB7"/>
    <w:rsid w:val="00FF0A06"/>
    <w:rsid w:val="00FF0E81"/>
    <w:rsid w:val="00FF19CC"/>
    <w:rsid w:val="00FF3DD6"/>
    <w:rsid w:val="00FF6160"/>
    <w:rsid w:val="00FF6FD8"/>
    <w:rsid w:val="00FF75E9"/>
    <w:rsid w:val="011C697A"/>
    <w:rsid w:val="03838217"/>
    <w:rsid w:val="04792D61"/>
    <w:rsid w:val="04A6CDFB"/>
    <w:rsid w:val="05C24E75"/>
    <w:rsid w:val="072D486B"/>
    <w:rsid w:val="07BF2935"/>
    <w:rsid w:val="09B52C8E"/>
    <w:rsid w:val="09E195E0"/>
    <w:rsid w:val="0ED83E5E"/>
    <w:rsid w:val="10460153"/>
    <w:rsid w:val="1300F7BA"/>
    <w:rsid w:val="136496FC"/>
    <w:rsid w:val="14356B89"/>
    <w:rsid w:val="14CCFB4B"/>
    <w:rsid w:val="172F90BA"/>
    <w:rsid w:val="19414887"/>
    <w:rsid w:val="1D8C96C0"/>
    <w:rsid w:val="1E2C41AE"/>
    <w:rsid w:val="1EE2D556"/>
    <w:rsid w:val="1F145340"/>
    <w:rsid w:val="1F70333A"/>
    <w:rsid w:val="1F781E30"/>
    <w:rsid w:val="2025011C"/>
    <w:rsid w:val="209657E4"/>
    <w:rsid w:val="20E9FD12"/>
    <w:rsid w:val="2169B462"/>
    <w:rsid w:val="226CEEB3"/>
    <w:rsid w:val="234D4B0A"/>
    <w:rsid w:val="275D8F49"/>
    <w:rsid w:val="28F83A2E"/>
    <w:rsid w:val="29250DBB"/>
    <w:rsid w:val="29B328C8"/>
    <w:rsid w:val="2A74CF7B"/>
    <w:rsid w:val="3058287F"/>
    <w:rsid w:val="31D08BB0"/>
    <w:rsid w:val="3247D371"/>
    <w:rsid w:val="32914836"/>
    <w:rsid w:val="32C948D1"/>
    <w:rsid w:val="346DD839"/>
    <w:rsid w:val="34D3A78E"/>
    <w:rsid w:val="37778673"/>
    <w:rsid w:val="377B10D5"/>
    <w:rsid w:val="38494864"/>
    <w:rsid w:val="39185F1D"/>
    <w:rsid w:val="39642FE4"/>
    <w:rsid w:val="3BEE9DFA"/>
    <w:rsid w:val="3E616177"/>
    <w:rsid w:val="43E49ABD"/>
    <w:rsid w:val="447F3E82"/>
    <w:rsid w:val="45A2B784"/>
    <w:rsid w:val="471D6943"/>
    <w:rsid w:val="4790D1FF"/>
    <w:rsid w:val="47C8DC74"/>
    <w:rsid w:val="49835EFC"/>
    <w:rsid w:val="4E7EDB82"/>
    <w:rsid w:val="51DB3BE4"/>
    <w:rsid w:val="52641388"/>
    <w:rsid w:val="535FF038"/>
    <w:rsid w:val="53C5A94B"/>
    <w:rsid w:val="54C9B9FE"/>
    <w:rsid w:val="554ECFEE"/>
    <w:rsid w:val="55954CD4"/>
    <w:rsid w:val="56846279"/>
    <w:rsid w:val="57D19B3D"/>
    <w:rsid w:val="59C9081A"/>
    <w:rsid w:val="5A2BA866"/>
    <w:rsid w:val="5BFBFC8E"/>
    <w:rsid w:val="5D001E3E"/>
    <w:rsid w:val="5DCC7340"/>
    <w:rsid w:val="5F9FF31E"/>
    <w:rsid w:val="5FCDA6E5"/>
    <w:rsid w:val="61041402"/>
    <w:rsid w:val="6149E8A1"/>
    <w:rsid w:val="61C12003"/>
    <w:rsid w:val="626DCF7D"/>
    <w:rsid w:val="63CD7461"/>
    <w:rsid w:val="64481029"/>
    <w:rsid w:val="645A069A"/>
    <w:rsid w:val="646D1E93"/>
    <w:rsid w:val="65898B4A"/>
    <w:rsid w:val="668B10F9"/>
    <w:rsid w:val="66A90343"/>
    <w:rsid w:val="66B71B46"/>
    <w:rsid w:val="67FE8EAA"/>
    <w:rsid w:val="6917136D"/>
    <w:rsid w:val="693FFFF9"/>
    <w:rsid w:val="694FD00D"/>
    <w:rsid w:val="695C124B"/>
    <w:rsid w:val="6BC75BF4"/>
    <w:rsid w:val="6CB75A54"/>
    <w:rsid w:val="6D9CE1FE"/>
    <w:rsid w:val="6EBA175E"/>
    <w:rsid w:val="6F6CB1B0"/>
    <w:rsid w:val="6F8611F9"/>
    <w:rsid w:val="7049BF04"/>
    <w:rsid w:val="71222552"/>
    <w:rsid w:val="71B797B2"/>
    <w:rsid w:val="725A7803"/>
    <w:rsid w:val="7312BD6A"/>
    <w:rsid w:val="7459C614"/>
    <w:rsid w:val="7632B727"/>
    <w:rsid w:val="77FE3EC9"/>
    <w:rsid w:val="7896E854"/>
    <w:rsid w:val="7A12A8A3"/>
    <w:rsid w:val="7A5DC062"/>
    <w:rsid w:val="7AA01230"/>
    <w:rsid w:val="7BB797D2"/>
    <w:rsid w:val="7DA818B4"/>
    <w:rsid w:val="7E09F6F9"/>
    <w:rsid w:val="7F03F751"/>
    <w:rsid w:val="7FF22415"/>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08ADF"/>
  <w15:chartTrackingRefBased/>
  <w15:docId w15:val="{381D74C1-1AB5-4F82-A4AC-00E2FF3AE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link w:val="Pealkiri1Mrk"/>
    <w:uiPriority w:val="9"/>
    <w:qFormat/>
    <w:rsid w:val="009A57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14:ligatures w14:val="none"/>
    </w:rPr>
  </w:style>
  <w:style w:type="paragraph" w:styleId="Pealkiri4">
    <w:name w:val="heading 4"/>
    <w:basedOn w:val="Normaallaad"/>
    <w:next w:val="Normaallaad"/>
    <w:link w:val="Pealkiri4Mrk"/>
    <w:uiPriority w:val="9"/>
    <w:semiHidden/>
    <w:unhideWhenUsed/>
    <w:qFormat/>
    <w:rsid w:val="00592E8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F7461F"/>
    <w:pPr>
      <w:ind w:left="720"/>
      <w:contextualSpacing/>
    </w:pPr>
  </w:style>
  <w:style w:type="character" w:styleId="Hperlink">
    <w:name w:val="Hyperlink"/>
    <w:basedOn w:val="Liguvaikefont"/>
    <w:uiPriority w:val="99"/>
    <w:unhideWhenUsed/>
    <w:rsid w:val="00941556"/>
    <w:rPr>
      <w:color w:val="0563C1" w:themeColor="hyperlink"/>
      <w:u w:val="single"/>
    </w:rPr>
  </w:style>
  <w:style w:type="character" w:styleId="Lahendamatamainimine">
    <w:name w:val="Unresolved Mention"/>
    <w:basedOn w:val="Liguvaikefont"/>
    <w:uiPriority w:val="99"/>
    <w:semiHidden/>
    <w:unhideWhenUsed/>
    <w:rsid w:val="00941556"/>
    <w:rPr>
      <w:color w:val="605E5C"/>
      <w:shd w:val="clear" w:color="auto" w:fill="E1DFDD"/>
    </w:rPr>
  </w:style>
  <w:style w:type="character" w:customStyle="1" w:styleId="oj-super">
    <w:name w:val="oj-super"/>
    <w:basedOn w:val="Liguvaikefont"/>
    <w:rsid w:val="00DD06DE"/>
  </w:style>
  <w:style w:type="paragraph" w:styleId="Allmrkusetekst">
    <w:name w:val="footnote text"/>
    <w:aliases w:val="Footnote Text Char Char,Footnote,Fußnote,FSR footnote,lábléc,Carattere1,Footnote Text Char1 Char,Footnote Text Char2 Char Char Char,Footnote Text Char1 Char Char Char Char,Footnote Text Char Char Char Char Char Char,fn,f,Znak,libléc,lib"/>
    <w:basedOn w:val="Normaallaad"/>
    <w:link w:val="AllmrkusetekstMrk"/>
    <w:uiPriority w:val="7"/>
    <w:unhideWhenUsed/>
    <w:qFormat/>
    <w:rsid w:val="00A86512"/>
    <w:pPr>
      <w:spacing w:after="0" w:line="240" w:lineRule="auto"/>
    </w:pPr>
    <w:rPr>
      <w:sz w:val="20"/>
      <w:szCs w:val="20"/>
    </w:rPr>
  </w:style>
  <w:style w:type="character" w:customStyle="1" w:styleId="AllmrkusetekstMrk">
    <w:name w:val="Allmärkuse tekst Märk"/>
    <w:aliases w:val="Footnote Text Char Char Märk,Footnote Märk,Fußnote Märk,FSR footnote Märk,lábléc Märk,Carattere1 Märk,Footnote Text Char1 Char Märk,Footnote Text Char2 Char Char Char Märk,Footnote Text Char1 Char Char Char Char Märk,fn Märk,f Märk"/>
    <w:basedOn w:val="Liguvaikefont"/>
    <w:link w:val="Allmrkusetekst"/>
    <w:uiPriority w:val="7"/>
    <w:rsid w:val="00A86512"/>
    <w:rPr>
      <w:sz w:val="20"/>
      <w:szCs w:val="20"/>
    </w:rPr>
  </w:style>
  <w:style w:type="character" w:styleId="Allmrkuseviide">
    <w:name w:val="footnote reference"/>
    <w:aliases w:val="Footnote Reference Number,Footnote Reference_LVL6,Footnote Reference_LVL61,Footnote Reference_LVL62,Footnote Reference_LVL63,Footnote Reference_LVL64,Fußnotenzeichen3,Footnote symbol,Footnote reference number,Footnote Reference Num,C"/>
    <w:basedOn w:val="Liguvaikefont"/>
    <w:uiPriority w:val="99"/>
    <w:unhideWhenUsed/>
    <w:qFormat/>
    <w:rsid w:val="00A86512"/>
    <w:rPr>
      <w:vertAlign w:val="superscript"/>
    </w:rPr>
  </w:style>
  <w:style w:type="paragraph" w:customStyle="1" w:styleId="oj-normal">
    <w:name w:val="oj-normal"/>
    <w:basedOn w:val="Normaallaad"/>
    <w:rsid w:val="00F02F37"/>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Normaallaadveeb">
    <w:name w:val="Normal (Web)"/>
    <w:basedOn w:val="Normaallaad"/>
    <w:uiPriority w:val="99"/>
    <w:unhideWhenUsed/>
    <w:rsid w:val="00D34447"/>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table" w:styleId="Kontuurtabel">
    <w:name w:val="Table Grid"/>
    <w:basedOn w:val="Normaaltabel"/>
    <w:uiPriority w:val="39"/>
    <w:rsid w:val="00FB2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bold">
    <w:name w:val="title-bold"/>
    <w:basedOn w:val="Normaallaad"/>
    <w:rsid w:val="00A8572B"/>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Default">
    <w:name w:val="Default"/>
    <w:rsid w:val="00DF1317"/>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Pealkiri1Mrk">
    <w:name w:val="Pealkiri 1 Märk"/>
    <w:basedOn w:val="Liguvaikefont"/>
    <w:link w:val="Pealkiri1"/>
    <w:uiPriority w:val="9"/>
    <w:rsid w:val="009A5735"/>
    <w:rPr>
      <w:rFonts w:ascii="Times New Roman" w:eastAsia="Times New Roman" w:hAnsi="Times New Roman" w:cs="Times New Roman"/>
      <w:b/>
      <w:bCs/>
      <w:kern w:val="36"/>
      <w:sz w:val="48"/>
      <w:szCs w:val="48"/>
      <w:lang w:eastAsia="et-EE"/>
      <w14:ligatures w14:val="none"/>
    </w:rPr>
  </w:style>
  <w:style w:type="character" w:customStyle="1" w:styleId="oj-italic">
    <w:name w:val="oj-italic"/>
    <w:basedOn w:val="Liguvaikefont"/>
    <w:rsid w:val="00D116E2"/>
  </w:style>
  <w:style w:type="paragraph" w:styleId="Redaktsioon">
    <w:name w:val="Revision"/>
    <w:hidden/>
    <w:uiPriority w:val="99"/>
    <w:semiHidden/>
    <w:rsid w:val="00CE21FB"/>
    <w:pPr>
      <w:spacing w:after="0" w:line="240" w:lineRule="auto"/>
    </w:pPr>
  </w:style>
  <w:style w:type="character" w:styleId="Kommentaariviide">
    <w:name w:val="annotation reference"/>
    <w:basedOn w:val="Liguvaikefont"/>
    <w:uiPriority w:val="99"/>
    <w:semiHidden/>
    <w:unhideWhenUsed/>
    <w:rsid w:val="00F244FA"/>
    <w:rPr>
      <w:sz w:val="16"/>
      <w:szCs w:val="16"/>
    </w:rPr>
  </w:style>
  <w:style w:type="paragraph" w:styleId="Kommentaaritekst">
    <w:name w:val="annotation text"/>
    <w:basedOn w:val="Normaallaad"/>
    <w:link w:val="KommentaaritekstMrk"/>
    <w:uiPriority w:val="99"/>
    <w:unhideWhenUsed/>
    <w:rsid w:val="00F244FA"/>
    <w:pPr>
      <w:spacing w:line="240" w:lineRule="auto"/>
    </w:pPr>
    <w:rPr>
      <w:sz w:val="20"/>
      <w:szCs w:val="20"/>
    </w:rPr>
  </w:style>
  <w:style w:type="character" w:customStyle="1" w:styleId="KommentaaritekstMrk">
    <w:name w:val="Kommentaari tekst Märk"/>
    <w:basedOn w:val="Liguvaikefont"/>
    <w:link w:val="Kommentaaritekst"/>
    <w:uiPriority w:val="99"/>
    <w:rsid w:val="00F244FA"/>
    <w:rPr>
      <w:sz w:val="20"/>
      <w:szCs w:val="20"/>
    </w:rPr>
  </w:style>
  <w:style w:type="paragraph" w:styleId="Kommentaariteema">
    <w:name w:val="annotation subject"/>
    <w:basedOn w:val="Kommentaaritekst"/>
    <w:next w:val="Kommentaaritekst"/>
    <w:link w:val="KommentaariteemaMrk"/>
    <w:uiPriority w:val="99"/>
    <w:semiHidden/>
    <w:unhideWhenUsed/>
    <w:rsid w:val="00F244FA"/>
    <w:rPr>
      <w:b/>
      <w:bCs/>
    </w:rPr>
  </w:style>
  <w:style w:type="character" w:customStyle="1" w:styleId="KommentaariteemaMrk">
    <w:name w:val="Kommentaari teema Märk"/>
    <w:basedOn w:val="KommentaaritekstMrk"/>
    <w:link w:val="Kommentaariteema"/>
    <w:uiPriority w:val="99"/>
    <w:semiHidden/>
    <w:rsid w:val="00F244FA"/>
    <w:rPr>
      <w:b/>
      <w:bCs/>
      <w:sz w:val="20"/>
      <w:szCs w:val="20"/>
    </w:rPr>
  </w:style>
  <w:style w:type="paragraph" w:customStyle="1" w:styleId="numbriganormal">
    <w:name w:val="numbriga normal"/>
    <w:basedOn w:val="Normaallaad"/>
    <w:qFormat/>
    <w:rsid w:val="009615A7"/>
    <w:pPr>
      <w:numPr>
        <w:numId w:val="8"/>
      </w:numPr>
      <w:spacing w:after="0" w:line="288" w:lineRule="auto"/>
      <w:jc w:val="both"/>
    </w:pPr>
    <w:rPr>
      <w:rFonts w:ascii="Calibri" w:eastAsia="Times New Roman" w:hAnsi="Calibri" w:cs="Times New Roman"/>
      <w:kern w:val="0"/>
      <w14:ligatures w14:val="none"/>
    </w:rPr>
  </w:style>
  <w:style w:type="paragraph" w:styleId="Pis">
    <w:name w:val="header"/>
    <w:basedOn w:val="Normaallaad"/>
    <w:link w:val="PisMrk"/>
    <w:uiPriority w:val="99"/>
    <w:unhideWhenUsed/>
    <w:rsid w:val="0054560E"/>
    <w:pPr>
      <w:tabs>
        <w:tab w:val="center" w:pos="4536"/>
        <w:tab w:val="right" w:pos="9072"/>
      </w:tabs>
      <w:spacing w:after="0" w:line="240" w:lineRule="auto"/>
    </w:pPr>
  </w:style>
  <w:style w:type="character" w:customStyle="1" w:styleId="PisMrk">
    <w:name w:val="Päis Märk"/>
    <w:basedOn w:val="Liguvaikefont"/>
    <w:link w:val="Pis"/>
    <w:uiPriority w:val="99"/>
    <w:rsid w:val="0054560E"/>
  </w:style>
  <w:style w:type="paragraph" w:styleId="Jalus">
    <w:name w:val="footer"/>
    <w:basedOn w:val="Normaallaad"/>
    <w:link w:val="JalusMrk"/>
    <w:uiPriority w:val="99"/>
    <w:unhideWhenUsed/>
    <w:rsid w:val="0054560E"/>
    <w:pPr>
      <w:tabs>
        <w:tab w:val="center" w:pos="4536"/>
        <w:tab w:val="right" w:pos="9072"/>
      </w:tabs>
      <w:spacing w:after="0" w:line="240" w:lineRule="auto"/>
    </w:pPr>
  </w:style>
  <w:style w:type="character" w:customStyle="1" w:styleId="JalusMrk">
    <w:name w:val="Jalus Märk"/>
    <w:basedOn w:val="Liguvaikefont"/>
    <w:link w:val="Jalus"/>
    <w:uiPriority w:val="99"/>
    <w:rsid w:val="0054560E"/>
  </w:style>
  <w:style w:type="character" w:customStyle="1" w:styleId="Pealkiri4Mrk">
    <w:name w:val="Pealkiri 4 Märk"/>
    <w:basedOn w:val="Liguvaikefont"/>
    <w:link w:val="Pealkiri4"/>
    <w:uiPriority w:val="9"/>
    <w:semiHidden/>
    <w:rsid w:val="00592E8C"/>
    <w:rPr>
      <w:rFonts w:asciiTheme="majorHAnsi" w:eastAsiaTheme="majorEastAsia" w:hAnsiTheme="majorHAnsi" w:cstheme="majorBidi"/>
      <w:i/>
      <w:iCs/>
      <w:color w:val="2F5496" w:themeColor="accent1" w:themeShade="BF"/>
    </w:rPr>
  </w:style>
  <w:style w:type="paragraph" w:styleId="Pealdis">
    <w:name w:val="caption"/>
    <w:basedOn w:val="Normaallaad"/>
    <w:next w:val="Normaallaad"/>
    <w:uiPriority w:val="35"/>
    <w:unhideWhenUsed/>
    <w:qFormat/>
    <w:rsid w:val="008E6B96"/>
    <w:pPr>
      <w:spacing w:after="200" w:line="240" w:lineRule="auto"/>
    </w:pPr>
    <w:rPr>
      <w:i/>
      <w:iCs/>
      <w:color w:val="44546A" w:themeColor="text2"/>
      <w:sz w:val="18"/>
      <w:szCs w:val="18"/>
    </w:rPr>
  </w:style>
  <w:style w:type="paragraph" w:customStyle="1" w:styleId="SLONormal">
    <w:name w:val="SLO Normal"/>
    <w:qFormat/>
    <w:rsid w:val="00543A14"/>
    <w:pPr>
      <w:spacing w:before="120" w:after="120" w:line="240" w:lineRule="auto"/>
      <w:jc w:val="both"/>
    </w:pPr>
    <w:rPr>
      <w:rFonts w:ascii="Times New Roman" w:eastAsia="Times New Roman" w:hAnsi="Times New Roman" w:cs="Times New Roman"/>
      <w:kern w:val="0"/>
      <w:sz w:val="24"/>
      <w:szCs w:val="24"/>
      <w:lang w:val="en-GB"/>
      <w14:ligatures w14:val="none"/>
    </w:rPr>
  </w:style>
  <w:style w:type="character" w:customStyle="1" w:styleId="text-token-text-secondary">
    <w:name w:val="text-token-text-secondary"/>
    <w:basedOn w:val="Liguvaikefont"/>
    <w:rsid w:val="00AD46DF"/>
  </w:style>
  <w:style w:type="character" w:customStyle="1" w:styleId="cf01">
    <w:name w:val="cf01"/>
    <w:basedOn w:val="Liguvaikefont"/>
    <w:rsid w:val="00521B43"/>
    <w:rPr>
      <w:rFonts w:ascii="Segoe UI" w:hAnsi="Segoe UI" w:cs="Segoe UI" w:hint="default"/>
      <w:sz w:val="18"/>
      <w:szCs w:val="18"/>
    </w:rPr>
  </w:style>
  <w:style w:type="paragraph" w:customStyle="1" w:styleId="pf0">
    <w:name w:val="pf0"/>
    <w:basedOn w:val="Normaallaad"/>
    <w:rsid w:val="00657E0F"/>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Klastatudhperlink">
    <w:name w:val="FollowedHyperlink"/>
    <w:basedOn w:val="Liguvaikefont"/>
    <w:uiPriority w:val="99"/>
    <w:semiHidden/>
    <w:unhideWhenUsed/>
    <w:rsid w:val="006F7650"/>
    <w:rPr>
      <w:color w:val="954F72" w:themeColor="followedHyperlink"/>
      <w:u w:val="single"/>
    </w:rPr>
  </w:style>
  <w:style w:type="character" w:styleId="Rhutus">
    <w:name w:val="Emphasis"/>
    <w:basedOn w:val="Liguvaikefont"/>
    <w:uiPriority w:val="20"/>
    <w:qFormat/>
    <w:rsid w:val="004940AE"/>
    <w:rPr>
      <w:i/>
      <w:iCs/>
    </w:rPr>
  </w:style>
  <w:style w:type="paragraph" w:customStyle="1" w:styleId="CharChar">
    <w:name w:val="Char Char"/>
    <w:basedOn w:val="Normaallaad"/>
    <w:uiPriority w:val="99"/>
    <w:rsid w:val="000C4F10"/>
    <w:pPr>
      <w:spacing w:line="240" w:lineRule="exact"/>
    </w:pPr>
    <w:rPr>
      <w:rFonts w:ascii="Arial" w:eastAsia="Times New Roman" w:hAnsi="Arial" w:cs="Arial"/>
      <w:kern w:val="0"/>
      <w:sz w:val="20"/>
      <w:szCs w:val="20"/>
      <w:lang w:val="en-US"/>
      <w14:ligatures w14:val="none"/>
    </w:rPr>
  </w:style>
  <w:style w:type="paragraph" w:styleId="Dokumendiplaan">
    <w:name w:val="Document Map"/>
    <w:basedOn w:val="Normaallaad"/>
    <w:link w:val="DokumendiplaanMrk"/>
    <w:uiPriority w:val="99"/>
    <w:semiHidden/>
    <w:rsid w:val="00224383"/>
    <w:pPr>
      <w:shd w:val="clear" w:color="auto" w:fill="000080"/>
      <w:spacing w:after="0" w:line="240" w:lineRule="auto"/>
    </w:pPr>
    <w:rPr>
      <w:rFonts w:ascii="Tahoma" w:eastAsia="Times New Roman" w:hAnsi="Tahoma" w:cs="Tahoma"/>
      <w:kern w:val="0"/>
      <w:sz w:val="20"/>
      <w:szCs w:val="20"/>
      <w:lang w:val="en-GB"/>
      <w14:ligatures w14:val="none"/>
    </w:rPr>
  </w:style>
  <w:style w:type="character" w:customStyle="1" w:styleId="DokumendiplaanMrk">
    <w:name w:val="Dokumendiplaan Märk"/>
    <w:basedOn w:val="Liguvaikefont"/>
    <w:link w:val="Dokumendiplaan"/>
    <w:uiPriority w:val="99"/>
    <w:semiHidden/>
    <w:rsid w:val="00224383"/>
    <w:rPr>
      <w:rFonts w:ascii="Tahoma" w:eastAsia="Times New Roman" w:hAnsi="Tahoma" w:cs="Tahoma"/>
      <w:kern w:val="0"/>
      <w:sz w:val="20"/>
      <w:szCs w:val="20"/>
      <w:shd w:val="clear" w:color="auto" w:fill="00008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7282">
      <w:bodyDiv w:val="1"/>
      <w:marLeft w:val="0"/>
      <w:marRight w:val="0"/>
      <w:marTop w:val="0"/>
      <w:marBottom w:val="0"/>
      <w:divBdr>
        <w:top w:val="none" w:sz="0" w:space="0" w:color="auto"/>
        <w:left w:val="none" w:sz="0" w:space="0" w:color="auto"/>
        <w:bottom w:val="none" w:sz="0" w:space="0" w:color="auto"/>
        <w:right w:val="none" w:sz="0" w:space="0" w:color="auto"/>
      </w:divBdr>
    </w:div>
    <w:div w:id="7417818">
      <w:bodyDiv w:val="1"/>
      <w:marLeft w:val="0"/>
      <w:marRight w:val="0"/>
      <w:marTop w:val="0"/>
      <w:marBottom w:val="0"/>
      <w:divBdr>
        <w:top w:val="none" w:sz="0" w:space="0" w:color="auto"/>
        <w:left w:val="none" w:sz="0" w:space="0" w:color="auto"/>
        <w:bottom w:val="none" w:sz="0" w:space="0" w:color="auto"/>
        <w:right w:val="none" w:sz="0" w:space="0" w:color="auto"/>
      </w:divBdr>
    </w:div>
    <w:div w:id="9259509">
      <w:bodyDiv w:val="1"/>
      <w:marLeft w:val="0"/>
      <w:marRight w:val="0"/>
      <w:marTop w:val="0"/>
      <w:marBottom w:val="0"/>
      <w:divBdr>
        <w:top w:val="none" w:sz="0" w:space="0" w:color="auto"/>
        <w:left w:val="none" w:sz="0" w:space="0" w:color="auto"/>
        <w:bottom w:val="none" w:sz="0" w:space="0" w:color="auto"/>
        <w:right w:val="none" w:sz="0" w:space="0" w:color="auto"/>
      </w:divBdr>
    </w:div>
    <w:div w:id="40902692">
      <w:bodyDiv w:val="1"/>
      <w:marLeft w:val="0"/>
      <w:marRight w:val="0"/>
      <w:marTop w:val="0"/>
      <w:marBottom w:val="0"/>
      <w:divBdr>
        <w:top w:val="none" w:sz="0" w:space="0" w:color="auto"/>
        <w:left w:val="none" w:sz="0" w:space="0" w:color="auto"/>
        <w:bottom w:val="none" w:sz="0" w:space="0" w:color="auto"/>
        <w:right w:val="none" w:sz="0" w:space="0" w:color="auto"/>
      </w:divBdr>
    </w:div>
    <w:div w:id="81411556">
      <w:bodyDiv w:val="1"/>
      <w:marLeft w:val="0"/>
      <w:marRight w:val="0"/>
      <w:marTop w:val="0"/>
      <w:marBottom w:val="0"/>
      <w:divBdr>
        <w:top w:val="none" w:sz="0" w:space="0" w:color="auto"/>
        <w:left w:val="none" w:sz="0" w:space="0" w:color="auto"/>
        <w:bottom w:val="none" w:sz="0" w:space="0" w:color="auto"/>
        <w:right w:val="none" w:sz="0" w:space="0" w:color="auto"/>
      </w:divBdr>
    </w:div>
    <w:div w:id="182911537">
      <w:bodyDiv w:val="1"/>
      <w:marLeft w:val="0"/>
      <w:marRight w:val="0"/>
      <w:marTop w:val="0"/>
      <w:marBottom w:val="0"/>
      <w:divBdr>
        <w:top w:val="none" w:sz="0" w:space="0" w:color="auto"/>
        <w:left w:val="none" w:sz="0" w:space="0" w:color="auto"/>
        <w:bottom w:val="none" w:sz="0" w:space="0" w:color="auto"/>
        <w:right w:val="none" w:sz="0" w:space="0" w:color="auto"/>
      </w:divBdr>
    </w:div>
    <w:div w:id="203031141">
      <w:bodyDiv w:val="1"/>
      <w:marLeft w:val="0"/>
      <w:marRight w:val="0"/>
      <w:marTop w:val="0"/>
      <w:marBottom w:val="0"/>
      <w:divBdr>
        <w:top w:val="none" w:sz="0" w:space="0" w:color="auto"/>
        <w:left w:val="none" w:sz="0" w:space="0" w:color="auto"/>
        <w:bottom w:val="none" w:sz="0" w:space="0" w:color="auto"/>
        <w:right w:val="none" w:sz="0" w:space="0" w:color="auto"/>
      </w:divBdr>
    </w:div>
    <w:div w:id="347635235">
      <w:bodyDiv w:val="1"/>
      <w:marLeft w:val="0"/>
      <w:marRight w:val="0"/>
      <w:marTop w:val="0"/>
      <w:marBottom w:val="0"/>
      <w:divBdr>
        <w:top w:val="none" w:sz="0" w:space="0" w:color="auto"/>
        <w:left w:val="none" w:sz="0" w:space="0" w:color="auto"/>
        <w:bottom w:val="none" w:sz="0" w:space="0" w:color="auto"/>
        <w:right w:val="none" w:sz="0" w:space="0" w:color="auto"/>
      </w:divBdr>
    </w:div>
    <w:div w:id="364260538">
      <w:bodyDiv w:val="1"/>
      <w:marLeft w:val="0"/>
      <w:marRight w:val="0"/>
      <w:marTop w:val="0"/>
      <w:marBottom w:val="0"/>
      <w:divBdr>
        <w:top w:val="none" w:sz="0" w:space="0" w:color="auto"/>
        <w:left w:val="none" w:sz="0" w:space="0" w:color="auto"/>
        <w:bottom w:val="none" w:sz="0" w:space="0" w:color="auto"/>
        <w:right w:val="none" w:sz="0" w:space="0" w:color="auto"/>
      </w:divBdr>
    </w:div>
    <w:div w:id="371269656">
      <w:bodyDiv w:val="1"/>
      <w:marLeft w:val="0"/>
      <w:marRight w:val="0"/>
      <w:marTop w:val="0"/>
      <w:marBottom w:val="0"/>
      <w:divBdr>
        <w:top w:val="none" w:sz="0" w:space="0" w:color="auto"/>
        <w:left w:val="none" w:sz="0" w:space="0" w:color="auto"/>
        <w:bottom w:val="none" w:sz="0" w:space="0" w:color="auto"/>
        <w:right w:val="none" w:sz="0" w:space="0" w:color="auto"/>
      </w:divBdr>
    </w:div>
    <w:div w:id="503933862">
      <w:bodyDiv w:val="1"/>
      <w:marLeft w:val="0"/>
      <w:marRight w:val="0"/>
      <w:marTop w:val="0"/>
      <w:marBottom w:val="0"/>
      <w:divBdr>
        <w:top w:val="none" w:sz="0" w:space="0" w:color="auto"/>
        <w:left w:val="none" w:sz="0" w:space="0" w:color="auto"/>
        <w:bottom w:val="none" w:sz="0" w:space="0" w:color="auto"/>
        <w:right w:val="none" w:sz="0" w:space="0" w:color="auto"/>
      </w:divBdr>
    </w:div>
    <w:div w:id="505285371">
      <w:bodyDiv w:val="1"/>
      <w:marLeft w:val="0"/>
      <w:marRight w:val="0"/>
      <w:marTop w:val="0"/>
      <w:marBottom w:val="0"/>
      <w:divBdr>
        <w:top w:val="none" w:sz="0" w:space="0" w:color="auto"/>
        <w:left w:val="none" w:sz="0" w:space="0" w:color="auto"/>
        <w:bottom w:val="none" w:sz="0" w:space="0" w:color="auto"/>
        <w:right w:val="none" w:sz="0" w:space="0" w:color="auto"/>
      </w:divBdr>
    </w:div>
    <w:div w:id="536740957">
      <w:bodyDiv w:val="1"/>
      <w:marLeft w:val="0"/>
      <w:marRight w:val="0"/>
      <w:marTop w:val="0"/>
      <w:marBottom w:val="0"/>
      <w:divBdr>
        <w:top w:val="none" w:sz="0" w:space="0" w:color="auto"/>
        <w:left w:val="none" w:sz="0" w:space="0" w:color="auto"/>
        <w:bottom w:val="none" w:sz="0" w:space="0" w:color="auto"/>
        <w:right w:val="none" w:sz="0" w:space="0" w:color="auto"/>
      </w:divBdr>
    </w:div>
    <w:div w:id="541131959">
      <w:bodyDiv w:val="1"/>
      <w:marLeft w:val="0"/>
      <w:marRight w:val="0"/>
      <w:marTop w:val="0"/>
      <w:marBottom w:val="0"/>
      <w:divBdr>
        <w:top w:val="none" w:sz="0" w:space="0" w:color="auto"/>
        <w:left w:val="none" w:sz="0" w:space="0" w:color="auto"/>
        <w:bottom w:val="none" w:sz="0" w:space="0" w:color="auto"/>
        <w:right w:val="none" w:sz="0" w:space="0" w:color="auto"/>
      </w:divBdr>
    </w:div>
    <w:div w:id="579560507">
      <w:bodyDiv w:val="1"/>
      <w:marLeft w:val="0"/>
      <w:marRight w:val="0"/>
      <w:marTop w:val="0"/>
      <w:marBottom w:val="0"/>
      <w:divBdr>
        <w:top w:val="none" w:sz="0" w:space="0" w:color="auto"/>
        <w:left w:val="none" w:sz="0" w:space="0" w:color="auto"/>
        <w:bottom w:val="none" w:sz="0" w:space="0" w:color="auto"/>
        <w:right w:val="none" w:sz="0" w:space="0" w:color="auto"/>
      </w:divBdr>
    </w:div>
    <w:div w:id="655450824">
      <w:bodyDiv w:val="1"/>
      <w:marLeft w:val="0"/>
      <w:marRight w:val="0"/>
      <w:marTop w:val="0"/>
      <w:marBottom w:val="0"/>
      <w:divBdr>
        <w:top w:val="none" w:sz="0" w:space="0" w:color="auto"/>
        <w:left w:val="none" w:sz="0" w:space="0" w:color="auto"/>
        <w:bottom w:val="none" w:sz="0" w:space="0" w:color="auto"/>
        <w:right w:val="none" w:sz="0" w:space="0" w:color="auto"/>
      </w:divBdr>
    </w:div>
    <w:div w:id="689993328">
      <w:bodyDiv w:val="1"/>
      <w:marLeft w:val="0"/>
      <w:marRight w:val="0"/>
      <w:marTop w:val="0"/>
      <w:marBottom w:val="0"/>
      <w:divBdr>
        <w:top w:val="none" w:sz="0" w:space="0" w:color="auto"/>
        <w:left w:val="none" w:sz="0" w:space="0" w:color="auto"/>
        <w:bottom w:val="none" w:sz="0" w:space="0" w:color="auto"/>
        <w:right w:val="none" w:sz="0" w:space="0" w:color="auto"/>
      </w:divBdr>
    </w:div>
    <w:div w:id="712121731">
      <w:bodyDiv w:val="1"/>
      <w:marLeft w:val="0"/>
      <w:marRight w:val="0"/>
      <w:marTop w:val="0"/>
      <w:marBottom w:val="0"/>
      <w:divBdr>
        <w:top w:val="none" w:sz="0" w:space="0" w:color="auto"/>
        <w:left w:val="none" w:sz="0" w:space="0" w:color="auto"/>
        <w:bottom w:val="none" w:sz="0" w:space="0" w:color="auto"/>
        <w:right w:val="none" w:sz="0" w:space="0" w:color="auto"/>
      </w:divBdr>
    </w:div>
    <w:div w:id="957950031">
      <w:bodyDiv w:val="1"/>
      <w:marLeft w:val="0"/>
      <w:marRight w:val="0"/>
      <w:marTop w:val="0"/>
      <w:marBottom w:val="0"/>
      <w:divBdr>
        <w:top w:val="none" w:sz="0" w:space="0" w:color="auto"/>
        <w:left w:val="none" w:sz="0" w:space="0" w:color="auto"/>
        <w:bottom w:val="none" w:sz="0" w:space="0" w:color="auto"/>
        <w:right w:val="none" w:sz="0" w:space="0" w:color="auto"/>
      </w:divBdr>
    </w:div>
    <w:div w:id="965232873">
      <w:bodyDiv w:val="1"/>
      <w:marLeft w:val="0"/>
      <w:marRight w:val="0"/>
      <w:marTop w:val="0"/>
      <w:marBottom w:val="0"/>
      <w:divBdr>
        <w:top w:val="none" w:sz="0" w:space="0" w:color="auto"/>
        <w:left w:val="none" w:sz="0" w:space="0" w:color="auto"/>
        <w:bottom w:val="none" w:sz="0" w:space="0" w:color="auto"/>
        <w:right w:val="none" w:sz="0" w:space="0" w:color="auto"/>
      </w:divBdr>
    </w:div>
    <w:div w:id="1049691176">
      <w:bodyDiv w:val="1"/>
      <w:marLeft w:val="0"/>
      <w:marRight w:val="0"/>
      <w:marTop w:val="0"/>
      <w:marBottom w:val="0"/>
      <w:divBdr>
        <w:top w:val="none" w:sz="0" w:space="0" w:color="auto"/>
        <w:left w:val="none" w:sz="0" w:space="0" w:color="auto"/>
        <w:bottom w:val="none" w:sz="0" w:space="0" w:color="auto"/>
        <w:right w:val="none" w:sz="0" w:space="0" w:color="auto"/>
      </w:divBdr>
    </w:div>
    <w:div w:id="1051416184">
      <w:bodyDiv w:val="1"/>
      <w:marLeft w:val="0"/>
      <w:marRight w:val="0"/>
      <w:marTop w:val="0"/>
      <w:marBottom w:val="0"/>
      <w:divBdr>
        <w:top w:val="none" w:sz="0" w:space="0" w:color="auto"/>
        <w:left w:val="none" w:sz="0" w:space="0" w:color="auto"/>
        <w:bottom w:val="none" w:sz="0" w:space="0" w:color="auto"/>
        <w:right w:val="none" w:sz="0" w:space="0" w:color="auto"/>
      </w:divBdr>
    </w:div>
    <w:div w:id="1066804449">
      <w:bodyDiv w:val="1"/>
      <w:marLeft w:val="0"/>
      <w:marRight w:val="0"/>
      <w:marTop w:val="0"/>
      <w:marBottom w:val="0"/>
      <w:divBdr>
        <w:top w:val="none" w:sz="0" w:space="0" w:color="auto"/>
        <w:left w:val="none" w:sz="0" w:space="0" w:color="auto"/>
        <w:bottom w:val="none" w:sz="0" w:space="0" w:color="auto"/>
        <w:right w:val="none" w:sz="0" w:space="0" w:color="auto"/>
      </w:divBdr>
    </w:div>
    <w:div w:id="1094781502">
      <w:bodyDiv w:val="1"/>
      <w:marLeft w:val="0"/>
      <w:marRight w:val="0"/>
      <w:marTop w:val="0"/>
      <w:marBottom w:val="0"/>
      <w:divBdr>
        <w:top w:val="none" w:sz="0" w:space="0" w:color="auto"/>
        <w:left w:val="none" w:sz="0" w:space="0" w:color="auto"/>
        <w:bottom w:val="none" w:sz="0" w:space="0" w:color="auto"/>
        <w:right w:val="none" w:sz="0" w:space="0" w:color="auto"/>
      </w:divBdr>
    </w:div>
    <w:div w:id="1118797476">
      <w:bodyDiv w:val="1"/>
      <w:marLeft w:val="0"/>
      <w:marRight w:val="0"/>
      <w:marTop w:val="0"/>
      <w:marBottom w:val="0"/>
      <w:divBdr>
        <w:top w:val="none" w:sz="0" w:space="0" w:color="auto"/>
        <w:left w:val="none" w:sz="0" w:space="0" w:color="auto"/>
        <w:bottom w:val="none" w:sz="0" w:space="0" w:color="auto"/>
        <w:right w:val="none" w:sz="0" w:space="0" w:color="auto"/>
      </w:divBdr>
    </w:div>
    <w:div w:id="1127315940">
      <w:bodyDiv w:val="1"/>
      <w:marLeft w:val="0"/>
      <w:marRight w:val="0"/>
      <w:marTop w:val="0"/>
      <w:marBottom w:val="0"/>
      <w:divBdr>
        <w:top w:val="none" w:sz="0" w:space="0" w:color="auto"/>
        <w:left w:val="none" w:sz="0" w:space="0" w:color="auto"/>
        <w:bottom w:val="none" w:sz="0" w:space="0" w:color="auto"/>
        <w:right w:val="none" w:sz="0" w:space="0" w:color="auto"/>
      </w:divBdr>
    </w:div>
    <w:div w:id="1164711083">
      <w:bodyDiv w:val="1"/>
      <w:marLeft w:val="0"/>
      <w:marRight w:val="0"/>
      <w:marTop w:val="0"/>
      <w:marBottom w:val="0"/>
      <w:divBdr>
        <w:top w:val="none" w:sz="0" w:space="0" w:color="auto"/>
        <w:left w:val="none" w:sz="0" w:space="0" w:color="auto"/>
        <w:bottom w:val="none" w:sz="0" w:space="0" w:color="auto"/>
        <w:right w:val="none" w:sz="0" w:space="0" w:color="auto"/>
      </w:divBdr>
    </w:div>
    <w:div w:id="1190412879">
      <w:bodyDiv w:val="1"/>
      <w:marLeft w:val="0"/>
      <w:marRight w:val="0"/>
      <w:marTop w:val="0"/>
      <w:marBottom w:val="0"/>
      <w:divBdr>
        <w:top w:val="none" w:sz="0" w:space="0" w:color="auto"/>
        <w:left w:val="none" w:sz="0" w:space="0" w:color="auto"/>
        <w:bottom w:val="none" w:sz="0" w:space="0" w:color="auto"/>
        <w:right w:val="none" w:sz="0" w:space="0" w:color="auto"/>
      </w:divBdr>
    </w:div>
    <w:div w:id="1193500356">
      <w:bodyDiv w:val="1"/>
      <w:marLeft w:val="0"/>
      <w:marRight w:val="0"/>
      <w:marTop w:val="0"/>
      <w:marBottom w:val="0"/>
      <w:divBdr>
        <w:top w:val="none" w:sz="0" w:space="0" w:color="auto"/>
        <w:left w:val="none" w:sz="0" w:space="0" w:color="auto"/>
        <w:bottom w:val="none" w:sz="0" w:space="0" w:color="auto"/>
        <w:right w:val="none" w:sz="0" w:space="0" w:color="auto"/>
      </w:divBdr>
    </w:div>
    <w:div w:id="1266768014">
      <w:bodyDiv w:val="1"/>
      <w:marLeft w:val="0"/>
      <w:marRight w:val="0"/>
      <w:marTop w:val="0"/>
      <w:marBottom w:val="0"/>
      <w:divBdr>
        <w:top w:val="none" w:sz="0" w:space="0" w:color="auto"/>
        <w:left w:val="none" w:sz="0" w:space="0" w:color="auto"/>
        <w:bottom w:val="none" w:sz="0" w:space="0" w:color="auto"/>
        <w:right w:val="none" w:sz="0" w:space="0" w:color="auto"/>
      </w:divBdr>
    </w:div>
    <w:div w:id="1341005797">
      <w:bodyDiv w:val="1"/>
      <w:marLeft w:val="0"/>
      <w:marRight w:val="0"/>
      <w:marTop w:val="0"/>
      <w:marBottom w:val="0"/>
      <w:divBdr>
        <w:top w:val="none" w:sz="0" w:space="0" w:color="auto"/>
        <w:left w:val="none" w:sz="0" w:space="0" w:color="auto"/>
        <w:bottom w:val="none" w:sz="0" w:space="0" w:color="auto"/>
        <w:right w:val="none" w:sz="0" w:space="0" w:color="auto"/>
      </w:divBdr>
    </w:div>
    <w:div w:id="1378819120">
      <w:bodyDiv w:val="1"/>
      <w:marLeft w:val="0"/>
      <w:marRight w:val="0"/>
      <w:marTop w:val="0"/>
      <w:marBottom w:val="0"/>
      <w:divBdr>
        <w:top w:val="none" w:sz="0" w:space="0" w:color="auto"/>
        <w:left w:val="none" w:sz="0" w:space="0" w:color="auto"/>
        <w:bottom w:val="none" w:sz="0" w:space="0" w:color="auto"/>
        <w:right w:val="none" w:sz="0" w:space="0" w:color="auto"/>
      </w:divBdr>
    </w:div>
    <w:div w:id="1395398883">
      <w:bodyDiv w:val="1"/>
      <w:marLeft w:val="0"/>
      <w:marRight w:val="0"/>
      <w:marTop w:val="0"/>
      <w:marBottom w:val="0"/>
      <w:divBdr>
        <w:top w:val="none" w:sz="0" w:space="0" w:color="auto"/>
        <w:left w:val="none" w:sz="0" w:space="0" w:color="auto"/>
        <w:bottom w:val="none" w:sz="0" w:space="0" w:color="auto"/>
        <w:right w:val="none" w:sz="0" w:space="0" w:color="auto"/>
      </w:divBdr>
    </w:div>
    <w:div w:id="1407921401">
      <w:bodyDiv w:val="1"/>
      <w:marLeft w:val="0"/>
      <w:marRight w:val="0"/>
      <w:marTop w:val="0"/>
      <w:marBottom w:val="0"/>
      <w:divBdr>
        <w:top w:val="none" w:sz="0" w:space="0" w:color="auto"/>
        <w:left w:val="none" w:sz="0" w:space="0" w:color="auto"/>
        <w:bottom w:val="none" w:sz="0" w:space="0" w:color="auto"/>
        <w:right w:val="none" w:sz="0" w:space="0" w:color="auto"/>
      </w:divBdr>
    </w:div>
    <w:div w:id="1422870271">
      <w:bodyDiv w:val="1"/>
      <w:marLeft w:val="0"/>
      <w:marRight w:val="0"/>
      <w:marTop w:val="0"/>
      <w:marBottom w:val="0"/>
      <w:divBdr>
        <w:top w:val="none" w:sz="0" w:space="0" w:color="auto"/>
        <w:left w:val="none" w:sz="0" w:space="0" w:color="auto"/>
        <w:bottom w:val="none" w:sz="0" w:space="0" w:color="auto"/>
        <w:right w:val="none" w:sz="0" w:space="0" w:color="auto"/>
      </w:divBdr>
    </w:div>
    <w:div w:id="1431587527">
      <w:bodyDiv w:val="1"/>
      <w:marLeft w:val="0"/>
      <w:marRight w:val="0"/>
      <w:marTop w:val="0"/>
      <w:marBottom w:val="0"/>
      <w:divBdr>
        <w:top w:val="none" w:sz="0" w:space="0" w:color="auto"/>
        <w:left w:val="none" w:sz="0" w:space="0" w:color="auto"/>
        <w:bottom w:val="none" w:sz="0" w:space="0" w:color="auto"/>
        <w:right w:val="none" w:sz="0" w:space="0" w:color="auto"/>
      </w:divBdr>
    </w:div>
    <w:div w:id="1611206028">
      <w:bodyDiv w:val="1"/>
      <w:marLeft w:val="0"/>
      <w:marRight w:val="0"/>
      <w:marTop w:val="0"/>
      <w:marBottom w:val="0"/>
      <w:divBdr>
        <w:top w:val="none" w:sz="0" w:space="0" w:color="auto"/>
        <w:left w:val="none" w:sz="0" w:space="0" w:color="auto"/>
        <w:bottom w:val="none" w:sz="0" w:space="0" w:color="auto"/>
        <w:right w:val="none" w:sz="0" w:space="0" w:color="auto"/>
      </w:divBdr>
      <w:divsChild>
        <w:div w:id="519970540">
          <w:marLeft w:val="0"/>
          <w:marRight w:val="0"/>
          <w:marTop w:val="0"/>
          <w:marBottom w:val="0"/>
          <w:divBdr>
            <w:top w:val="single" w:sz="2" w:space="0" w:color="E3E3E3"/>
            <w:left w:val="single" w:sz="2" w:space="0" w:color="E3E3E3"/>
            <w:bottom w:val="single" w:sz="2" w:space="0" w:color="E3E3E3"/>
            <w:right w:val="single" w:sz="2" w:space="0" w:color="E3E3E3"/>
          </w:divBdr>
          <w:divsChild>
            <w:div w:id="1470324733">
              <w:marLeft w:val="0"/>
              <w:marRight w:val="0"/>
              <w:marTop w:val="0"/>
              <w:marBottom w:val="0"/>
              <w:divBdr>
                <w:top w:val="single" w:sz="2" w:space="0" w:color="E3E3E3"/>
                <w:left w:val="single" w:sz="2" w:space="0" w:color="E3E3E3"/>
                <w:bottom w:val="single" w:sz="2" w:space="0" w:color="E3E3E3"/>
                <w:right w:val="single" w:sz="2" w:space="0" w:color="E3E3E3"/>
              </w:divBdr>
              <w:divsChild>
                <w:div w:id="267541769">
                  <w:marLeft w:val="0"/>
                  <w:marRight w:val="0"/>
                  <w:marTop w:val="0"/>
                  <w:marBottom w:val="0"/>
                  <w:divBdr>
                    <w:top w:val="single" w:sz="2" w:space="2" w:color="E3E3E3"/>
                    <w:left w:val="single" w:sz="2" w:space="0" w:color="E3E3E3"/>
                    <w:bottom w:val="single" w:sz="2" w:space="0" w:color="E3E3E3"/>
                    <w:right w:val="single" w:sz="2" w:space="0" w:color="E3E3E3"/>
                  </w:divBdr>
                  <w:divsChild>
                    <w:div w:id="20772456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95951407">
      <w:bodyDiv w:val="1"/>
      <w:marLeft w:val="0"/>
      <w:marRight w:val="0"/>
      <w:marTop w:val="0"/>
      <w:marBottom w:val="0"/>
      <w:divBdr>
        <w:top w:val="none" w:sz="0" w:space="0" w:color="auto"/>
        <w:left w:val="none" w:sz="0" w:space="0" w:color="auto"/>
        <w:bottom w:val="none" w:sz="0" w:space="0" w:color="auto"/>
        <w:right w:val="none" w:sz="0" w:space="0" w:color="auto"/>
      </w:divBdr>
    </w:div>
    <w:div w:id="1808934631">
      <w:bodyDiv w:val="1"/>
      <w:marLeft w:val="0"/>
      <w:marRight w:val="0"/>
      <w:marTop w:val="0"/>
      <w:marBottom w:val="0"/>
      <w:divBdr>
        <w:top w:val="none" w:sz="0" w:space="0" w:color="auto"/>
        <w:left w:val="none" w:sz="0" w:space="0" w:color="auto"/>
        <w:bottom w:val="none" w:sz="0" w:space="0" w:color="auto"/>
        <w:right w:val="none" w:sz="0" w:space="0" w:color="auto"/>
      </w:divBdr>
    </w:div>
    <w:div w:id="1857042014">
      <w:bodyDiv w:val="1"/>
      <w:marLeft w:val="0"/>
      <w:marRight w:val="0"/>
      <w:marTop w:val="0"/>
      <w:marBottom w:val="0"/>
      <w:divBdr>
        <w:top w:val="none" w:sz="0" w:space="0" w:color="auto"/>
        <w:left w:val="none" w:sz="0" w:space="0" w:color="auto"/>
        <w:bottom w:val="none" w:sz="0" w:space="0" w:color="auto"/>
        <w:right w:val="none" w:sz="0" w:space="0" w:color="auto"/>
      </w:divBdr>
    </w:div>
    <w:div w:id="1876113181">
      <w:bodyDiv w:val="1"/>
      <w:marLeft w:val="0"/>
      <w:marRight w:val="0"/>
      <w:marTop w:val="0"/>
      <w:marBottom w:val="0"/>
      <w:divBdr>
        <w:top w:val="none" w:sz="0" w:space="0" w:color="auto"/>
        <w:left w:val="none" w:sz="0" w:space="0" w:color="auto"/>
        <w:bottom w:val="none" w:sz="0" w:space="0" w:color="auto"/>
        <w:right w:val="none" w:sz="0" w:space="0" w:color="auto"/>
      </w:divBdr>
    </w:div>
    <w:div w:id="1889414309">
      <w:bodyDiv w:val="1"/>
      <w:marLeft w:val="0"/>
      <w:marRight w:val="0"/>
      <w:marTop w:val="0"/>
      <w:marBottom w:val="0"/>
      <w:divBdr>
        <w:top w:val="none" w:sz="0" w:space="0" w:color="auto"/>
        <w:left w:val="none" w:sz="0" w:space="0" w:color="auto"/>
        <w:bottom w:val="none" w:sz="0" w:space="0" w:color="auto"/>
        <w:right w:val="none" w:sz="0" w:space="0" w:color="auto"/>
      </w:divBdr>
    </w:div>
    <w:div w:id="1927224958">
      <w:bodyDiv w:val="1"/>
      <w:marLeft w:val="0"/>
      <w:marRight w:val="0"/>
      <w:marTop w:val="0"/>
      <w:marBottom w:val="0"/>
      <w:divBdr>
        <w:top w:val="none" w:sz="0" w:space="0" w:color="auto"/>
        <w:left w:val="none" w:sz="0" w:space="0" w:color="auto"/>
        <w:bottom w:val="none" w:sz="0" w:space="0" w:color="auto"/>
        <w:right w:val="none" w:sz="0" w:space="0" w:color="auto"/>
      </w:divBdr>
    </w:div>
    <w:div w:id="1964263983">
      <w:bodyDiv w:val="1"/>
      <w:marLeft w:val="0"/>
      <w:marRight w:val="0"/>
      <w:marTop w:val="0"/>
      <w:marBottom w:val="0"/>
      <w:divBdr>
        <w:top w:val="none" w:sz="0" w:space="0" w:color="auto"/>
        <w:left w:val="none" w:sz="0" w:space="0" w:color="auto"/>
        <w:bottom w:val="none" w:sz="0" w:space="0" w:color="auto"/>
        <w:right w:val="none" w:sz="0" w:space="0" w:color="auto"/>
      </w:divBdr>
    </w:div>
    <w:div w:id="1994750999">
      <w:bodyDiv w:val="1"/>
      <w:marLeft w:val="0"/>
      <w:marRight w:val="0"/>
      <w:marTop w:val="0"/>
      <w:marBottom w:val="0"/>
      <w:divBdr>
        <w:top w:val="none" w:sz="0" w:space="0" w:color="auto"/>
        <w:left w:val="none" w:sz="0" w:space="0" w:color="auto"/>
        <w:bottom w:val="none" w:sz="0" w:space="0" w:color="auto"/>
        <w:right w:val="none" w:sz="0" w:space="0" w:color="auto"/>
      </w:divBdr>
    </w:div>
    <w:div w:id="2050298599">
      <w:bodyDiv w:val="1"/>
      <w:marLeft w:val="0"/>
      <w:marRight w:val="0"/>
      <w:marTop w:val="0"/>
      <w:marBottom w:val="0"/>
      <w:divBdr>
        <w:top w:val="none" w:sz="0" w:space="0" w:color="auto"/>
        <w:left w:val="none" w:sz="0" w:space="0" w:color="auto"/>
        <w:bottom w:val="none" w:sz="0" w:space="0" w:color="auto"/>
        <w:right w:val="none" w:sz="0" w:space="0" w:color="auto"/>
      </w:divBdr>
    </w:div>
    <w:div w:id="211493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ee.maripuu@mkm.ee" TargetMode="External"/><Relationship Id="rId18" Type="http://schemas.openxmlformats.org/officeDocument/2006/relationships/hyperlink" Target="https://eur-lex.europa.eu/legal-content/ET/TXT/?uri=CELEX:32022L2381" TargetMode="Externa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valner.lille@" TargetMode="External"/><Relationship Id="rId17"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hyperlink" Target="mailto:sirje.lilover@fin.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it.maidla@fin.ee" TargetMode="External"/><Relationship Id="rId5" Type="http://schemas.openxmlformats.org/officeDocument/2006/relationships/numbering" Target="numbering.xml"/><Relationship Id="rId15" Type="http://schemas.openxmlformats.org/officeDocument/2006/relationships/hyperlink" Target="mailto:Marge.Kaskpeit@fin.ee"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va.kliiman@mkm.ee"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ilo.org/publications/women-business-and-management-business-case-change" TargetMode="External"/><Relationship Id="rId13" Type="http://schemas.openxmlformats.org/officeDocument/2006/relationships/hyperlink" Target="https://shorturl.at/DueMr" TargetMode="External"/><Relationship Id="rId18" Type="http://schemas.openxmlformats.org/officeDocument/2006/relationships/hyperlink" Target="https://journals.sagepub.com/doi/10.1177/0361684318800264" TargetMode="External"/><Relationship Id="rId3" Type="http://schemas.openxmlformats.org/officeDocument/2006/relationships/hyperlink" Target="https://valitsus.ee/valitsuse-eesmargid-ja-tegevused/valitsemise-alused/koalitsioonilepe-2023-2027" TargetMode="External"/><Relationship Id="rId7" Type="http://schemas.openxmlformats.org/officeDocument/2006/relationships/hyperlink" Target="https://commission.europa.eu/strategy-and-policy/policies/justice-and-fundamental-rights/gender-equality/gender-equality-strategy_et" TargetMode="External"/><Relationship Id="rId12" Type="http://schemas.openxmlformats.org/officeDocument/2006/relationships/hyperlink" Target="https://eige.europa.eu/gender-equality-index/2023/domain/power/EE" TargetMode="External"/><Relationship Id="rId17" Type="http://schemas.openxmlformats.org/officeDocument/2006/relationships/hyperlink" Target="https://www.ilo.org/publications/women-business-and-management-business-case-change" TargetMode="External"/><Relationship Id="rId2" Type="http://schemas.openxmlformats.org/officeDocument/2006/relationships/hyperlink" Target="https://www.riigikogu.ee/tegevus/eelnoud/eelnou/018bb6e6-7561-4875-bdf1-68bce7d87b8a/finantsinspektsiooni-seaduse-ja-teiste-seaduste-muutmise-seadus/" TargetMode="External"/><Relationship Id="rId16" Type="http://schemas.openxmlformats.org/officeDocument/2006/relationships/hyperlink" Target="https://pohiseadus.ee/sisu/3483" TargetMode="External"/><Relationship Id="rId1" Type="http://schemas.openxmlformats.org/officeDocument/2006/relationships/hyperlink" Target="https://eur-lex.europa.eu/legal-content/ET/TXT/?uri=CELEX:32022L2381" TargetMode="External"/><Relationship Id="rId6" Type="http://schemas.openxmlformats.org/officeDocument/2006/relationships/hyperlink" Target="https://eelnoud.valitsus.ee/main/mount/docList/3aad45e6-e5aa-488d-b7fb-9b5ea71bf7ff" TargetMode="External"/><Relationship Id="rId11" Type="http://schemas.openxmlformats.org/officeDocument/2006/relationships/hyperlink" Target="https://www.sm.ee/sites/default/files/documents/2022-12/OECD%20rapordi%20t%C3%B5lge%20-%20soolise%20v%C3%B5rd%C3%B5iguslikkuse%20suurendamise%20majanduslik%20kasu%20Eestile.pdf" TargetMode="External"/><Relationship Id="rId5" Type="http://schemas.openxmlformats.org/officeDocument/2006/relationships/hyperlink" Target="https://eur-lex.europa.eu/legal-content/en/TXT/?uri=CELEX:52012SC0348" TargetMode="External"/><Relationship Id="rId15" Type="http://schemas.openxmlformats.org/officeDocument/2006/relationships/hyperlink" Target="https://www.riigikogu.ee/tegevus/eelnoud/eelnou/018bb6e6-7561-4875-bdf1-68bce7d87b8a/finantsinspektsiooni-seaduse-ja-teiste-seaduste-muutmise-seadus/" TargetMode="External"/><Relationship Id="rId10" Type="http://schemas.openxmlformats.org/officeDocument/2006/relationships/hyperlink" Target="https://eige.europa.eu/publications-resources/publications/gender-balance-business-and-finance-december-2022" TargetMode="External"/><Relationship Id="rId19" Type="http://schemas.openxmlformats.org/officeDocument/2006/relationships/hyperlink" Target="https://app.powerbi.com/view?r=eyJrIjoiZTkxMDE4NTQtMWY0Ny00NTdkLTg0YTYtMzhkYzQ3ZGNhZThiIiwidCI6IjRmYjQ2MmUyLWE2MzktNGJlNC1iM2U1LTM2ZWM1MTg0M2M5MSIsImMiOjl9" TargetMode="External"/><Relationship Id="rId4" Type="http://schemas.openxmlformats.org/officeDocument/2006/relationships/hyperlink" Target="https://eur-lex.europa.eu/legal-content/ET/ALL/?uri=CELEX%3A52012PC0614" TargetMode="External"/><Relationship Id="rId9" Type="http://schemas.openxmlformats.org/officeDocument/2006/relationships/hyperlink" Target="https://www.credit-suisse.com/about-us-news/en/articles/media-releases/credit-suisse-gender-3000-report-shows-women-hold-almost-a-quart-202109.html" TargetMode="External"/><Relationship Id="rId14" Type="http://schemas.openxmlformats.org/officeDocument/2006/relationships/hyperlink" Target="https://s3-web-1a.tehik.ee/vordsuskeskus-live-web-prd/s3fs-public/2023-10/soolise_vordoiguslikkuse_monitooring_2021._lopparuanne.pdf" TargetMode="External"/></Relationships>
</file>

<file path=word/documenttasks/documenttasks1.xml><?xml version="1.0" encoding="utf-8"?>
<t:Tasks xmlns:t="http://schemas.microsoft.com/office/tasks/2019/documenttasks" xmlns:oel="http://schemas.microsoft.com/office/2019/extlst">
  <t:Task id="{A1E9B82B-7526-4A28-AA0E-B1F07B22A1DE}">
    <t:Anchor>
      <t:Comment id="1085638499"/>
    </t:Anchor>
    <t:History>
      <t:Event id="{B94A39A6-1715-46C9-8389-77A7A3C69A24}" time="2024-06-03T08:56:07.439Z">
        <t:Attribution userId="S::eva.kliiman@mkm.ee::ebda5187-4158-4ede-9e38-ff79d433fbec" userProvider="AD" userName="Eva Liina Kliiman"/>
        <t:Anchor>
          <t:Comment id="1085638499"/>
        </t:Anchor>
        <t:Create/>
      </t:Event>
      <t:Event id="{F61E1784-39A3-4C70-A594-6C7A79AD06C1}" time="2024-06-03T08:56:07.439Z">
        <t:Attribution userId="S::eva.kliiman@mkm.ee::ebda5187-4158-4ede-9e38-ff79d433fbec" userProvider="AD" userName="Eva Liina Kliiman"/>
        <t:Anchor>
          <t:Comment id="1085638499"/>
        </t:Anchor>
        <t:Assign userId="S::lee.maripuu@mkm.ee::9cb8e243-b8d1-4458-8e61-b070180cdc12" userProvider="AD" userName="Lee Maripuu"/>
      </t:Event>
      <t:Event id="{7E9F5A12-8FB3-43EB-9043-1E09E0E2F111}" time="2024-06-03T08:56:07.439Z">
        <t:Attribution userId="S::eva.kliiman@mkm.ee::ebda5187-4158-4ede-9e38-ff79d433fbec" userProvider="AD" userName="Eva Liina Kliiman"/>
        <t:Anchor>
          <t:Comment id="1085638499"/>
        </t:Anchor>
        <t:SetTitle title="…konkreetse ametikohaga seotud raamides ja laialt omadustele baseerudes selliseid otsuseid teha ei saa. paneks ette, et kasutaks midagi muud (nagu kvalifikatsioon, profesionaalsed omadused(?)). @Lee Maripuu kas sul on äkki veel sõnastuse pakkumisi?"/>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873d91a-c74c-4ac6-a03f-f4cbf25563ca">
      <Terms xmlns="http://schemas.microsoft.com/office/infopath/2007/PartnerControls"/>
    </lcf76f155ced4ddcb4097134ff3c332f>
    <TaxCatchAll xmlns="31e09457-c9db-4f10-be3d-ec75c880b27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13D115DC903E438B7FE5B164F544E9" ma:contentTypeVersion="12" ma:contentTypeDescription="Create a new document." ma:contentTypeScope="" ma:versionID="8921c25457d0c460ed25b2926468569d">
  <xsd:schema xmlns:xsd="http://www.w3.org/2001/XMLSchema" xmlns:xs="http://www.w3.org/2001/XMLSchema" xmlns:p="http://schemas.microsoft.com/office/2006/metadata/properties" xmlns:ns2="b873d91a-c74c-4ac6-a03f-f4cbf25563ca" xmlns:ns3="23f87564-87f1-42d0-9696-4849710aa821" xmlns:ns4="31e09457-c9db-4f10-be3d-ec75c880b275" targetNamespace="http://schemas.microsoft.com/office/2006/metadata/properties" ma:root="true" ma:fieldsID="b58cd27387c267a6c51e5e543cff02e9" ns2:_="" ns3:_="" ns4:_="">
    <xsd:import namespace="b873d91a-c74c-4ac6-a03f-f4cbf25563ca"/>
    <xsd:import namespace="23f87564-87f1-42d0-9696-4849710aa821"/>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73d91a-c74c-4ac6-a03f-f4cbf25563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f87564-87f1-42d0-9696-4849710aa82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86aeed0a-6c08-4bfa-b810-f5aae3069507}" ma:internalName="TaxCatchAll" ma:showField="CatchAllData" ma:web="31e09457-c9db-4f10-be3d-ec75c880b2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DDCFE-A08B-4842-86C0-A4CBB6067B85}">
  <ds:schemaRefs>
    <ds:schemaRef ds:uri="http://schemas.microsoft.com/office/2006/documentManagement/types"/>
    <ds:schemaRef ds:uri="23f87564-87f1-42d0-9696-4849710aa821"/>
    <ds:schemaRef ds:uri="http://www.w3.org/XML/1998/namespace"/>
    <ds:schemaRef ds:uri="http://purl.org/dc/dcmitype/"/>
    <ds:schemaRef ds:uri="http://purl.org/dc/term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31e09457-c9db-4f10-be3d-ec75c880b275"/>
    <ds:schemaRef ds:uri="b873d91a-c74c-4ac6-a03f-f4cbf25563ca"/>
  </ds:schemaRefs>
</ds:datastoreItem>
</file>

<file path=customXml/itemProps2.xml><?xml version="1.0" encoding="utf-8"?>
<ds:datastoreItem xmlns:ds="http://schemas.openxmlformats.org/officeDocument/2006/customXml" ds:itemID="{6B2D3CF0-7661-4BE8-B906-E67C8551C555}">
  <ds:schemaRefs>
    <ds:schemaRef ds:uri="http://schemas.microsoft.com/sharepoint/v3/contenttype/forms"/>
  </ds:schemaRefs>
</ds:datastoreItem>
</file>

<file path=customXml/itemProps3.xml><?xml version="1.0" encoding="utf-8"?>
<ds:datastoreItem xmlns:ds="http://schemas.openxmlformats.org/officeDocument/2006/customXml" ds:itemID="{4EE60C05-C33F-4BF2-A18C-1927CC619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73d91a-c74c-4ac6-a03f-f4cbf25563ca"/>
    <ds:schemaRef ds:uri="23f87564-87f1-42d0-9696-4849710aa821"/>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CC0FA8-E426-402C-8124-013F420C0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4749</TotalTime>
  <Pages>1</Pages>
  <Words>11868</Words>
  <Characters>68840</Characters>
  <Application>Microsoft Office Word</Application>
  <DocSecurity>0</DocSecurity>
  <Lines>573</Lines>
  <Paragraphs>161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Marit Maidla</dc:creator>
  <cp:keywords/>
  <dc:description/>
  <cp:lastModifiedBy>Katariina Kärsten</cp:lastModifiedBy>
  <cp:revision>266</cp:revision>
  <dcterms:created xsi:type="dcterms:W3CDTF">2024-06-15T10:03:00Z</dcterms:created>
  <dcterms:modified xsi:type="dcterms:W3CDTF">2024-09-20T06:27:00Z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0x0101007F13D115DC903E438B7FE5B164F544E9</vt:lpwstr>
  </property>
  <property fmtid="{D5CDD505-2E9C-101B-9397-08002B2CF9AE}" pid="3" name="MediaServiceImageTags">
    <vt:lpwstr/>
  </property>
</Properties>
</file>